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82140" w14:textId="77777777" w:rsidR="00C25C03" w:rsidRPr="00720D49" w:rsidRDefault="00C25C03" w:rsidP="0009178F">
      <w:pPr>
        <w:pStyle w:val="Ttulo1"/>
        <w:ind w:left="720" w:hanging="720"/>
        <w:rPr>
          <w:rFonts w:ascii="Times New Roman" w:hAnsi="Times New Roman" w:cs="Times New Roman"/>
        </w:rPr>
      </w:pPr>
      <w:bookmarkStart w:id="0" w:name="_Toc383779424"/>
      <w:bookmarkStart w:id="1" w:name="_Toc410032089"/>
      <w:bookmarkStart w:id="2" w:name="_Toc410815324"/>
    </w:p>
    <w:p w14:paraId="454743F9" w14:textId="77FFB0D4" w:rsidR="00DD4E8A" w:rsidRPr="00720D49" w:rsidRDefault="00153C29" w:rsidP="00557AB5">
      <w:pPr>
        <w:pStyle w:val="Ttulo1"/>
        <w:rPr>
          <w:rFonts w:ascii="Times New Roman" w:hAnsi="Times New Roman" w:cs="Times New Roman"/>
        </w:rPr>
      </w:pPr>
      <w:r w:rsidRPr="00720D49">
        <w:rPr>
          <w:rFonts w:ascii="Times New Roman" w:hAnsi="Times New Roman" w:cs="Times New Roman"/>
        </w:rPr>
        <w:t>REPÚBLICA D</w:t>
      </w:r>
      <w:r w:rsidR="00DD4E8A" w:rsidRPr="00720D49">
        <w:rPr>
          <w:rFonts w:ascii="Times New Roman" w:hAnsi="Times New Roman" w:cs="Times New Roman"/>
        </w:rPr>
        <w:t>EL PARAGUAY</w:t>
      </w:r>
      <w:bookmarkEnd w:id="0"/>
    </w:p>
    <w:p w14:paraId="272FB0E0" w14:textId="77777777" w:rsidR="00235029" w:rsidRPr="00720D49" w:rsidRDefault="00235029" w:rsidP="00732F8E"/>
    <w:p w14:paraId="3F59376D" w14:textId="38BFD599" w:rsidR="00235029" w:rsidRPr="00720D49" w:rsidRDefault="00235029" w:rsidP="00732F8E">
      <w:pPr>
        <w:pBdr>
          <w:top w:val="single" w:sz="4" w:space="1" w:color="auto"/>
          <w:bottom w:val="single" w:sz="4" w:space="1" w:color="auto"/>
        </w:pBdr>
        <w:jc w:val="center"/>
      </w:pPr>
      <w:r w:rsidRPr="00720D49">
        <w:rPr>
          <w:sz w:val="28"/>
          <w:szCs w:val="28"/>
          <w:lang w:val="es-ES" w:eastAsia="es-PY"/>
        </w:rPr>
        <w:t>PLIEGO DE BASES Y CONDICIONES</w:t>
      </w:r>
    </w:p>
    <w:p w14:paraId="5A0772FC" w14:textId="05883066" w:rsidR="00DD4E8A" w:rsidRPr="00720D49" w:rsidRDefault="00DD4E8A" w:rsidP="00F95CC4">
      <w:pPr>
        <w:jc w:val="center"/>
        <w:rPr>
          <w:b/>
          <w:sz w:val="28"/>
          <w:szCs w:val="20"/>
        </w:rPr>
      </w:pPr>
    </w:p>
    <w:p w14:paraId="194E2C2E" w14:textId="77777777" w:rsidR="00235029" w:rsidRPr="00720D49" w:rsidRDefault="00235029" w:rsidP="00732F8E">
      <w:pPr>
        <w:autoSpaceDE w:val="0"/>
        <w:autoSpaceDN w:val="0"/>
        <w:adjustRightInd w:val="0"/>
        <w:jc w:val="center"/>
        <w:rPr>
          <w:sz w:val="21"/>
          <w:szCs w:val="21"/>
          <w:lang w:val="es-ES" w:eastAsia="es-PY"/>
        </w:rPr>
      </w:pPr>
      <w:r w:rsidRPr="00720D49">
        <w:rPr>
          <w:sz w:val="21"/>
          <w:szCs w:val="21"/>
          <w:lang w:val="es-ES" w:eastAsia="es-PY"/>
        </w:rPr>
        <w:t>Convocante:</w:t>
      </w:r>
    </w:p>
    <w:p w14:paraId="6AD30AFB" w14:textId="11AA1DB6" w:rsidR="00DE1AA0" w:rsidRPr="00720D49" w:rsidRDefault="00DE1AA0">
      <w:pPr>
        <w:pStyle w:val="SectionXHeader3"/>
        <w:rPr>
          <w:rFonts w:ascii="Times New Roman" w:hAnsi="Times New Roman" w:cs="Times New Roman"/>
        </w:rPr>
      </w:pPr>
      <w:r w:rsidRPr="00720D49">
        <w:rPr>
          <w:rFonts w:ascii="Times New Roman" w:hAnsi="Times New Roman" w:cs="Times New Roman"/>
        </w:rPr>
        <w:t>MINISTERIO D</w:t>
      </w:r>
      <w:r w:rsidR="00162CA3" w:rsidRPr="00720D49">
        <w:rPr>
          <w:rFonts w:ascii="Times New Roman" w:hAnsi="Times New Roman" w:cs="Times New Roman"/>
        </w:rPr>
        <w:t xml:space="preserve">E </w:t>
      </w:r>
      <w:r w:rsidRPr="00720D49">
        <w:rPr>
          <w:rFonts w:ascii="Times New Roman" w:hAnsi="Times New Roman" w:cs="Times New Roman"/>
        </w:rPr>
        <w:t>EDUCACIÓN</w:t>
      </w:r>
      <w:r w:rsidR="00041E43" w:rsidRPr="00720D49">
        <w:rPr>
          <w:rFonts w:ascii="Times New Roman" w:hAnsi="Times New Roman" w:cs="Times New Roman"/>
        </w:rPr>
        <w:t xml:space="preserve"> </w:t>
      </w:r>
      <w:r w:rsidRPr="00720D49">
        <w:rPr>
          <w:rFonts w:ascii="Times New Roman" w:hAnsi="Times New Roman" w:cs="Times New Roman"/>
        </w:rPr>
        <w:t>Y</w:t>
      </w:r>
      <w:r w:rsidR="00041E43" w:rsidRPr="00720D49">
        <w:rPr>
          <w:rFonts w:ascii="Times New Roman" w:hAnsi="Times New Roman" w:cs="Times New Roman"/>
        </w:rPr>
        <w:t xml:space="preserve"> </w:t>
      </w:r>
      <w:r w:rsidR="006B51D2" w:rsidRPr="00720D49">
        <w:rPr>
          <w:rFonts w:ascii="Times New Roman" w:hAnsi="Times New Roman" w:cs="Times New Roman"/>
        </w:rPr>
        <w:t>CIENCIAS</w:t>
      </w:r>
      <w:r w:rsidR="00623B4E" w:rsidRPr="00720D49">
        <w:rPr>
          <w:rFonts w:ascii="Times New Roman" w:hAnsi="Times New Roman" w:cs="Times New Roman"/>
        </w:rPr>
        <w:t xml:space="preserve"> -MEC</w:t>
      </w:r>
    </w:p>
    <w:p w14:paraId="62938D40" w14:textId="77777777" w:rsidR="00383EE6" w:rsidRPr="00720D49" w:rsidRDefault="00383EE6" w:rsidP="00557AB5">
      <w:pPr>
        <w:pStyle w:val="SectionXHeader3"/>
        <w:rPr>
          <w:rFonts w:ascii="Times New Roman" w:hAnsi="Times New Roman" w:cs="Times New Roman"/>
        </w:rPr>
      </w:pPr>
    </w:p>
    <w:p w14:paraId="7E35AB91" w14:textId="51B210D1" w:rsidR="00C759CB" w:rsidRPr="00720D49" w:rsidRDefault="00C759CB" w:rsidP="005D1466">
      <w:pPr>
        <w:widowControl w:val="0"/>
        <w:autoSpaceDE w:val="0"/>
        <w:autoSpaceDN w:val="0"/>
        <w:adjustRightInd w:val="0"/>
        <w:snapToGrid w:val="0"/>
        <w:jc w:val="center"/>
        <w:rPr>
          <w:b/>
          <w:bCs/>
          <w:spacing w:val="2"/>
          <w:szCs w:val="20"/>
          <w:lang w:val="es-PY" w:eastAsia="es-ES"/>
        </w:rPr>
      </w:pPr>
    </w:p>
    <w:p w14:paraId="373BF612" w14:textId="77777777" w:rsidR="004279E8" w:rsidRPr="00720D49" w:rsidRDefault="004279E8" w:rsidP="005D1466">
      <w:pPr>
        <w:widowControl w:val="0"/>
        <w:autoSpaceDE w:val="0"/>
        <w:autoSpaceDN w:val="0"/>
        <w:adjustRightInd w:val="0"/>
        <w:snapToGrid w:val="0"/>
        <w:jc w:val="center"/>
        <w:rPr>
          <w:b/>
          <w:bCs/>
          <w:spacing w:val="2"/>
          <w:szCs w:val="20"/>
          <w:lang w:val="es-PY" w:eastAsia="es-ES"/>
        </w:rPr>
      </w:pPr>
    </w:p>
    <w:p w14:paraId="7730A8A6" w14:textId="59CAFF6D" w:rsidR="00054890" w:rsidRPr="00720D49" w:rsidRDefault="00C60AC6" w:rsidP="007E3F30">
      <w:pPr>
        <w:widowControl w:val="0"/>
        <w:pBdr>
          <w:top w:val="single" w:sz="4" w:space="1" w:color="auto"/>
          <w:bottom w:val="single" w:sz="4" w:space="1" w:color="auto"/>
        </w:pBdr>
        <w:autoSpaceDE w:val="0"/>
        <w:autoSpaceDN w:val="0"/>
        <w:adjustRightInd w:val="0"/>
        <w:snapToGrid w:val="0"/>
        <w:jc w:val="center"/>
        <w:rPr>
          <w:b/>
          <w:bCs/>
          <w:spacing w:val="2"/>
          <w:sz w:val="28"/>
          <w:szCs w:val="20"/>
          <w:lang w:val="es-PY" w:eastAsia="es-ES"/>
        </w:rPr>
      </w:pPr>
      <w:r w:rsidRPr="00720D49">
        <w:rPr>
          <w:b/>
          <w:bCs/>
          <w:spacing w:val="2"/>
          <w:sz w:val="28"/>
          <w:szCs w:val="20"/>
          <w:lang w:val="es-PY" w:eastAsia="es-ES"/>
        </w:rPr>
        <w:t xml:space="preserve">LICITACIÓN </w:t>
      </w:r>
      <w:r w:rsidR="00FB1E0E" w:rsidRPr="00720D49">
        <w:rPr>
          <w:b/>
          <w:bCs/>
          <w:spacing w:val="2"/>
          <w:sz w:val="28"/>
          <w:szCs w:val="20"/>
          <w:lang w:val="es-PY" w:eastAsia="es-ES"/>
        </w:rPr>
        <w:t>PÚBLICA</w:t>
      </w:r>
      <w:r w:rsidR="00123A4B" w:rsidRPr="00720D49">
        <w:rPr>
          <w:b/>
          <w:bCs/>
          <w:spacing w:val="2"/>
          <w:sz w:val="28"/>
          <w:szCs w:val="20"/>
          <w:lang w:val="es-PY" w:eastAsia="es-ES"/>
        </w:rPr>
        <w:t xml:space="preserve"> NACIONAL</w:t>
      </w:r>
      <w:r w:rsidR="00EA4207" w:rsidRPr="00720D49">
        <w:rPr>
          <w:b/>
          <w:bCs/>
          <w:spacing w:val="2"/>
          <w:sz w:val="28"/>
          <w:szCs w:val="20"/>
          <w:lang w:val="es-PY" w:eastAsia="es-ES"/>
        </w:rPr>
        <w:t xml:space="preserve"> </w:t>
      </w:r>
      <w:r w:rsidR="00362C6F" w:rsidRPr="00720D49">
        <w:rPr>
          <w:b/>
          <w:bCs/>
          <w:spacing w:val="2"/>
          <w:sz w:val="28"/>
          <w:szCs w:val="20"/>
          <w:lang w:val="es-PY" w:eastAsia="es-ES"/>
        </w:rPr>
        <w:t>N</w:t>
      </w:r>
      <w:r w:rsidR="00362C6F" w:rsidRPr="002C39B9">
        <w:rPr>
          <w:b/>
          <w:bCs/>
          <w:spacing w:val="2"/>
          <w:sz w:val="28"/>
          <w:szCs w:val="20"/>
          <w:lang w:val="es-PY" w:eastAsia="es-ES"/>
        </w:rPr>
        <w:t xml:space="preserve">° </w:t>
      </w:r>
      <w:r w:rsidR="00F52130">
        <w:rPr>
          <w:b/>
          <w:bCs/>
          <w:spacing w:val="2"/>
          <w:sz w:val="28"/>
          <w:szCs w:val="20"/>
          <w:highlight w:val="yellow"/>
          <w:lang w:val="es-PY" w:eastAsia="es-ES"/>
        </w:rPr>
        <w:t>xxxxxxxxx</w:t>
      </w:r>
      <w:r w:rsidR="00BA533C" w:rsidRPr="00E04E31">
        <w:rPr>
          <w:b/>
          <w:bCs/>
          <w:spacing w:val="2"/>
          <w:sz w:val="28"/>
          <w:szCs w:val="20"/>
          <w:highlight w:val="yellow"/>
          <w:lang w:val="es-PY" w:eastAsia="es-ES"/>
        </w:rPr>
        <w:t>/202</w:t>
      </w:r>
      <w:r w:rsidR="00F52130">
        <w:rPr>
          <w:b/>
          <w:bCs/>
          <w:spacing w:val="2"/>
          <w:sz w:val="28"/>
          <w:szCs w:val="20"/>
          <w:lang w:val="es-PY" w:eastAsia="es-ES"/>
        </w:rPr>
        <w:t>3</w:t>
      </w:r>
    </w:p>
    <w:p w14:paraId="554DDA62" w14:textId="2D57634A" w:rsidR="00D413AE" w:rsidRPr="00720D49" w:rsidRDefault="002A5DF3" w:rsidP="00D413AE">
      <w:pPr>
        <w:widowControl w:val="0"/>
        <w:autoSpaceDE w:val="0"/>
        <w:autoSpaceDN w:val="0"/>
        <w:adjustRightInd w:val="0"/>
        <w:snapToGrid w:val="0"/>
        <w:jc w:val="center"/>
        <w:rPr>
          <w:b/>
          <w:sz w:val="28"/>
          <w:szCs w:val="20"/>
        </w:rPr>
      </w:pPr>
      <w:r w:rsidRPr="00720D49">
        <w:rPr>
          <w:b/>
          <w:bCs/>
          <w:spacing w:val="2"/>
          <w:sz w:val="28"/>
          <w:szCs w:val="20"/>
          <w:lang w:val="es-PY" w:eastAsia="es-ES"/>
        </w:rPr>
        <w:t>“</w:t>
      </w:r>
      <w:r w:rsidR="002B107A" w:rsidRPr="00720D49">
        <w:rPr>
          <w:b/>
          <w:bCs/>
          <w:spacing w:val="2"/>
          <w:sz w:val="28"/>
          <w:szCs w:val="20"/>
          <w:lang w:val="es-PY" w:eastAsia="es-ES"/>
        </w:rPr>
        <w:t>SERVICIO DE CONSULTORÍA DE APOYO ESPECIALIZADO, LOGÍSTICO</w:t>
      </w:r>
      <w:r w:rsidR="006B669E" w:rsidRPr="00720D49">
        <w:rPr>
          <w:b/>
          <w:bCs/>
          <w:spacing w:val="2"/>
          <w:sz w:val="28"/>
          <w:szCs w:val="20"/>
          <w:lang w:val="es-PY" w:eastAsia="es-ES"/>
        </w:rPr>
        <w:t>,</w:t>
      </w:r>
      <w:r w:rsidR="002B107A" w:rsidRPr="00720D49">
        <w:rPr>
          <w:b/>
          <w:bCs/>
          <w:spacing w:val="2"/>
          <w:sz w:val="28"/>
          <w:szCs w:val="20"/>
          <w:lang w:val="es-PY" w:eastAsia="es-ES"/>
        </w:rPr>
        <w:t xml:space="preserve"> DE PROCESAMIENTO</w:t>
      </w:r>
      <w:r w:rsidR="00D413AE" w:rsidRPr="00720D49">
        <w:rPr>
          <w:b/>
          <w:bCs/>
          <w:spacing w:val="2"/>
          <w:sz w:val="28"/>
          <w:szCs w:val="20"/>
          <w:lang w:val="es-PY" w:eastAsia="es-ES"/>
        </w:rPr>
        <w:t xml:space="preserve"> Y ANÁLISIS DE DATOS</w:t>
      </w:r>
      <w:r w:rsidR="002B107A" w:rsidRPr="00720D49">
        <w:rPr>
          <w:b/>
          <w:bCs/>
          <w:spacing w:val="2"/>
          <w:sz w:val="28"/>
          <w:szCs w:val="20"/>
          <w:lang w:val="es-PY" w:eastAsia="es-ES"/>
        </w:rPr>
        <w:t xml:space="preserve"> PARA LA </w:t>
      </w:r>
      <w:r w:rsidR="00D413AE" w:rsidRPr="00720D49">
        <w:rPr>
          <w:b/>
          <w:bCs/>
          <w:spacing w:val="2"/>
          <w:sz w:val="28"/>
          <w:szCs w:val="20"/>
          <w:lang w:val="es-PY" w:eastAsia="es-ES"/>
        </w:rPr>
        <w:t xml:space="preserve">APLICACIÓN DEFINITIVA DE LA EVALUACIÓN NACIONAL DE LOGROS DE APRENDIZAJES DE CONTENIDOS ESENCIALES (ENLACE) </w:t>
      </w:r>
      <w:r w:rsidR="00166162" w:rsidRPr="00720D49">
        <w:rPr>
          <w:b/>
          <w:bCs/>
          <w:spacing w:val="2"/>
          <w:sz w:val="28"/>
          <w:szCs w:val="20"/>
          <w:lang w:eastAsia="es-ES"/>
        </w:rPr>
        <w:t xml:space="preserve">- </w:t>
      </w:r>
      <w:r w:rsidR="00FC0E10">
        <w:rPr>
          <w:b/>
          <w:szCs w:val="22"/>
        </w:rPr>
        <w:t>AD REFERENDUM</w:t>
      </w:r>
      <w:r w:rsidR="00510680" w:rsidRPr="00720D49">
        <w:rPr>
          <w:b/>
          <w:bCs/>
          <w:spacing w:val="2"/>
          <w:sz w:val="28"/>
          <w:szCs w:val="20"/>
          <w:lang w:val="es-PY" w:eastAsia="es-ES"/>
        </w:rPr>
        <w:t xml:space="preserve"> </w:t>
      </w:r>
      <w:r w:rsidR="00D413AE" w:rsidRPr="002C39B9">
        <w:rPr>
          <w:b/>
          <w:bCs/>
          <w:spacing w:val="2"/>
          <w:sz w:val="28"/>
          <w:szCs w:val="20"/>
          <w:lang w:val="es-PY" w:eastAsia="es-ES"/>
        </w:rPr>
        <w:t xml:space="preserve">ID </w:t>
      </w:r>
      <w:r w:rsidR="00F52130">
        <w:rPr>
          <w:b/>
          <w:bCs/>
          <w:spacing w:val="2"/>
          <w:sz w:val="28"/>
          <w:szCs w:val="20"/>
          <w:highlight w:val="yellow"/>
          <w:lang w:val="es-PY" w:eastAsia="es-ES"/>
        </w:rPr>
        <w:t>xxxxxxxx</w:t>
      </w:r>
      <w:r w:rsidR="00166162" w:rsidRPr="00E04E31">
        <w:rPr>
          <w:b/>
          <w:bCs/>
          <w:spacing w:val="2"/>
          <w:sz w:val="28"/>
          <w:szCs w:val="20"/>
          <w:highlight w:val="yellow"/>
          <w:lang w:val="es-PY" w:eastAsia="es-ES"/>
        </w:rPr>
        <w:t>.</w:t>
      </w:r>
    </w:p>
    <w:p w14:paraId="0A4825BB" w14:textId="125BE9B5" w:rsidR="000F4A0C" w:rsidRPr="00720D49" w:rsidRDefault="000F4A0C" w:rsidP="000F4A0C">
      <w:pPr>
        <w:widowControl w:val="0"/>
        <w:autoSpaceDE w:val="0"/>
        <w:autoSpaceDN w:val="0"/>
        <w:adjustRightInd w:val="0"/>
        <w:snapToGrid w:val="0"/>
        <w:jc w:val="center"/>
        <w:rPr>
          <w:b/>
          <w:bCs/>
          <w:spacing w:val="2"/>
          <w:sz w:val="28"/>
          <w:szCs w:val="20"/>
          <w:lang w:eastAsia="es-ES"/>
        </w:rPr>
      </w:pPr>
    </w:p>
    <w:p w14:paraId="1D58C5AC" w14:textId="77777777" w:rsidR="004279E8" w:rsidRPr="00720D49" w:rsidRDefault="004279E8" w:rsidP="000F4A0C">
      <w:pPr>
        <w:widowControl w:val="0"/>
        <w:autoSpaceDE w:val="0"/>
        <w:autoSpaceDN w:val="0"/>
        <w:adjustRightInd w:val="0"/>
        <w:snapToGrid w:val="0"/>
        <w:jc w:val="center"/>
        <w:rPr>
          <w:bCs/>
          <w:spacing w:val="2"/>
          <w:szCs w:val="20"/>
          <w:lang w:eastAsia="es-ES"/>
        </w:rPr>
      </w:pPr>
    </w:p>
    <w:p w14:paraId="6DA954B5" w14:textId="71A41CA4" w:rsidR="00B32F10" w:rsidRPr="00720D49" w:rsidRDefault="00B32F10" w:rsidP="000F4A0C">
      <w:pPr>
        <w:widowControl w:val="0"/>
        <w:autoSpaceDE w:val="0"/>
        <w:autoSpaceDN w:val="0"/>
        <w:adjustRightInd w:val="0"/>
        <w:snapToGrid w:val="0"/>
        <w:jc w:val="both"/>
        <w:rPr>
          <w:b/>
          <w:bCs/>
          <w:spacing w:val="2"/>
          <w:szCs w:val="20"/>
          <w:lang w:val="es-PY" w:eastAsia="es-ES"/>
        </w:rPr>
      </w:pPr>
    </w:p>
    <w:p w14:paraId="3FEBB285" w14:textId="77777777" w:rsidR="004279E8" w:rsidRPr="00720D49" w:rsidRDefault="004279E8" w:rsidP="000F4A0C">
      <w:pPr>
        <w:widowControl w:val="0"/>
        <w:autoSpaceDE w:val="0"/>
        <w:autoSpaceDN w:val="0"/>
        <w:adjustRightInd w:val="0"/>
        <w:snapToGrid w:val="0"/>
        <w:jc w:val="both"/>
        <w:rPr>
          <w:b/>
          <w:bCs/>
          <w:spacing w:val="2"/>
          <w:szCs w:val="20"/>
          <w:lang w:val="es-PY" w:eastAsia="es-ES"/>
        </w:rPr>
      </w:pPr>
    </w:p>
    <w:p w14:paraId="7992C034" w14:textId="77777777" w:rsidR="000F4A0C" w:rsidRPr="00720D49" w:rsidRDefault="000F4A0C" w:rsidP="006C3C69">
      <w:pPr>
        <w:pStyle w:val="Piedepgina"/>
        <w:rPr>
          <w:b/>
          <w:sz w:val="28"/>
          <w:lang w:val="es-PY"/>
        </w:rPr>
      </w:pPr>
    </w:p>
    <w:p w14:paraId="47ABB285" w14:textId="471B424A" w:rsidR="00DD4E8A" w:rsidRPr="00720D49" w:rsidRDefault="00DD4E8A" w:rsidP="00D65D8C">
      <w:pPr>
        <w:pStyle w:val="Piedepgina"/>
        <w:jc w:val="center"/>
        <w:rPr>
          <w:b/>
          <w:sz w:val="28"/>
        </w:rPr>
      </w:pPr>
      <w:r w:rsidRPr="00720D49">
        <w:rPr>
          <w:b/>
          <w:sz w:val="28"/>
        </w:rPr>
        <w:t>P</w:t>
      </w:r>
      <w:r w:rsidR="005D1466" w:rsidRPr="00720D49">
        <w:rPr>
          <w:b/>
          <w:sz w:val="28"/>
        </w:rPr>
        <w:t>LIEGO</w:t>
      </w:r>
      <w:r w:rsidRPr="00720D49">
        <w:rPr>
          <w:b/>
          <w:sz w:val="28"/>
        </w:rPr>
        <w:t xml:space="preserve"> DE BASES Y CONDICIONES</w:t>
      </w:r>
    </w:p>
    <w:p w14:paraId="20EC614C" w14:textId="5AF30D03" w:rsidR="00DD4E8A" w:rsidRPr="00720D49" w:rsidRDefault="00D9005C" w:rsidP="00D65D8C">
      <w:pPr>
        <w:pStyle w:val="Piedepgina"/>
        <w:jc w:val="center"/>
        <w:rPr>
          <w:b/>
          <w:sz w:val="28"/>
        </w:rPr>
      </w:pPr>
      <w:r w:rsidRPr="00720D49">
        <w:rPr>
          <w:b/>
          <w:sz w:val="28"/>
        </w:rPr>
        <w:t>Selección B</w:t>
      </w:r>
      <w:r w:rsidR="00A73D12" w:rsidRPr="00720D49">
        <w:rPr>
          <w:b/>
          <w:sz w:val="28"/>
        </w:rPr>
        <w:t xml:space="preserve">asada en </w:t>
      </w:r>
      <w:r w:rsidR="008A5DBB" w:rsidRPr="00720D49">
        <w:rPr>
          <w:b/>
          <w:sz w:val="28"/>
        </w:rPr>
        <w:t>Presupuesto Fijo</w:t>
      </w:r>
    </w:p>
    <w:p w14:paraId="275D774E" w14:textId="502C645E" w:rsidR="007048A1" w:rsidRPr="00720D49" w:rsidRDefault="007048A1" w:rsidP="00D65D8C">
      <w:pPr>
        <w:pStyle w:val="Piedepgina"/>
        <w:jc w:val="center"/>
        <w:rPr>
          <w:b/>
          <w:sz w:val="28"/>
        </w:rPr>
      </w:pPr>
    </w:p>
    <w:p w14:paraId="52135200" w14:textId="77777777" w:rsidR="004279E8" w:rsidRPr="00720D49" w:rsidRDefault="004279E8" w:rsidP="00D65D8C">
      <w:pPr>
        <w:pStyle w:val="Piedepgina"/>
        <w:jc w:val="center"/>
        <w:rPr>
          <w:b/>
          <w:sz w:val="28"/>
        </w:rPr>
      </w:pPr>
    </w:p>
    <w:p w14:paraId="44E038C2" w14:textId="4A3D9A66" w:rsidR="00DD4E8A" w:rsidRPr="00720D49" w:rsidRDefault="00DD4E8A" w:rsidP="00D65D8C">
      <w:pPr>
        <w:pStyle w:val="Piedepgina"/>
        <w:jc w:val="center"/>
        <w:rPr>
          <w:b/>
          <w:sz w:val="32"/>
        </w:rPr>
      </w:pPr>
    </w:p>
    <w:p w14:paraId="12C2522F" w14:textId="1EB6FF68" w:rsidR="00C25C03" w:rsidRDefault="00C25C03" w:rsidP="001B35A5">
      <w:pPr>
        <w:rPr>
          <w:b/>
          <w:bCs/>
          <w:sz w:val="32"/>
          <w:szCs w:val="20"/>
        </w:rPr>
      </w:pPr>
    </w:p>
    <w:p w14:paraId="6D70EC1B" w14:textId="2D571A30" w:rsidR="00F52130" w:rsidRDefault="00F52130" w:rsidP="001B35A5">
      <w:pPr>
        <w:rPr>
          <w:b/>
          <w:bCs/>
          <w:sz w:val="32"/>
          <w:szCs w:val="20"/>
        </w:rPr>
      </w:pPr>
    </w:p>
    <w:p w14:paraId="019466BA" w14:textId="77777777" w:rsidR="00F52130" w:rsidRPr="00720D49" w:rsidRDefault="00F52130" w:rsidP="001B35A5">
      <w:pPr>
        <w:rPr>
          <w:b/>
          <w:bCs/>
          <w:sz w:val="32"/>
          <w:szCs w:val="20"/>
        </w:rPr>
      </w:pPr>
    </w:p>
    <w:p w14:paraId="0135CB67" w14:textId="77777777" w:rsidR="00DD4E8A" w:rsidRPr="00720D49" w:rsidRDefault="00DD4E8A" w:rsidP="00D65D8C">
      <w:pPr>
        <w:jc w:val="center"/>
        <w:rPr>
          <w:bCs/>
          <w:sz w:val="32"/>
          <w:szCs w:val="20"/>
        </w:rPr>
      </w:pPr>
      <w:r w:rsidRPr="00720D49">
        <w:rPr>
          <w:bCs/>
          <w:sz w:val="32"/>
          <w:szCs w:val="20"/>
        </w:rPr>
        <w:t>ASUNCIÓN, PARAGUAY</w:t>
      </w:r>
    </w:p>
    <w:p w14:paraId="07C8E6FE" w14:textId="77777777" w:rsidR="00481E45" w:rsidRPr="00720D49" w:rsidRDefault="00481E45" w:rsidP="00D65D8C">
      <w:pPr>
        <w:jc w:val="center"/>
        <w:rPr>
          <w:sz w:val="22"/>
          <w:szCs w:val="22"/>
        </w:rPr>
        <w:sectPr w:rsidR="00481E45" w:rsidRPr="00720D49" w:rsidSect="00194842">
          <w:headerReference w:type="default" r:id="rId9"/>
          <w:footerReference w:type="default" r:id="rId10"/>
          <w:headerReference w:type="first" r:id="rId11"/>
          <w:footerReference w:type="first" r:id="rId12"/>
          <w:type w:val="nextColumn"/>
          <w:pgSz w:w="12240" w:h="15840" w:code="1"/>
          <w:pgMar w:top="1417" w:right="1701" w:bottom="1417" w:left="1701" w:header="11" w:footer="720" w:gutter="0"/>
          <w:cols w:space="720"/>
          <w:docGrid w:linePitch="326"/>
        </w:sectPr>
      </w:pPr>
    </w:p>
    <w:p w14:paraId="5BCC31F2" w14:textId="77777777" w:rsidR="00284B27" w:rsidRPr="00720D49" w:rsidRDefault="00284B27" w:rsidP="00D65D8C">
      <w:pPr>
        <w:jc w:val="center"/>
        <w:rPr>
          <w:b/>
          <w:bCs/>
          <w:sz w:val="22"/>
          <w:szCs w:val="22"/>
        </w:rPr>
      </w:pPr>
    </w:p>
    <w:p w14:paraId="41525712" w14:textId="77777777" w:rsidR="00AF20D5" w:rsidRPr="00720D49" w:rsidRDefault="00E13E1A" w:rsidP="00284B27">
      <w:pPr>
        <w:jc w:val="center"/>
        <w:rPr>
          <w:sz w:val="22"/>
          <w:szCs w:val="22"/>
        </w:rPr>
      </w:pPr>
      <w:r w:rsidRPr="00720D49">
        <w:rPr>
          <w:b/>
          <w:bCs/>
          <w:sz w:val="22"/>
          <w:szCs w:val="22"/>
        </w:rPr>
        <w:t>ÍNDICE</w:t>
      </w:r>
    </w:p>
    <w:p w14:paraId="0EE326BF" w14:textId="77777777" w:rsidR="00AF20D5" w:rsidRPr="00720D49" w:rsidRDefault="00AF20D5" w:rsidP="00D65D8C">
      <w:pPr>
        <w:pStyle w:val="Textoindependiente2"/>
        <w:numPr>
          <w:ilvl w:val="12"/>
          <w:numId w:val="0"/>
        </w:numPr>
        <w:tabs>
          <w:tab w:val="center" w:leader="dot" w:pos="8280"/>
        </w:tabs>
        <w:rPr>
          <w:sz w:val="22"/>
          <w:szCs w:val="22"/>
        </w:rPr>
      </w:pPr>
    </w:p>
    <w:p w14:paraId="574B00E6" w14:textId="17B1C391" w:rsidR="00885ECD" w:rsidRPr="00720D49" w:rsidRDefault="007048A1" w:rsidP="00284B27">
      <w:pPr>
        <w:pStyle w:val="Textoindependiente2"/>
        <w:numPr>
          <w:ilvl w:val="12"/>
          <w:numId w:val="0"/>
        </w:numPr>
        <w:tabs>
          <w:tab w:val="center" w:leader="dot" w:pos="8280"/>
        </w:tabs>
        <w:rPr>
          <w:noProof/>
          <w:sz w:val="22"/>
          <w:szCs w:val="22"/>
        </w:rPr>
      </w:pPr>
      <w:r w:rsidRPr="00720D49">
        <w:rPr>
          <w:noProof/>
          <w:sz w:val="22"/>
          <w:szCs w:val="22"/>
        </w:rPr>
        <w:t>Sección 1. Carta de Invitación</w:t>
      </w:r>
      <w:r w:rsidR="00720D49">
        <w:rPr>
          <w:noProof/>
          <w:sz w:val="22"/>
          <w:szCs w:val="22"/>
        </w:rPr>
        <w:t xml:space="preserve"> </w:t>
      </w:r>
      <w:r w:rsidRPr="00720D49">
        <w:rPr>
          <w:noProof/>
          <w:sz w:val="22"/>
          <w:szCs w:val="22"/>
        </w:rPr>
        <w:t>…………………….</w:t>
      </w:r>
      <w:r w:rsidR="005E7593" w:rsidRPr="00720D49">
        <w:rPr>
          <w:noProof/>
          <w:sz w:val="22"/>
          <w:szCs w:val="22"/>
        </w:rPr>
        <w:t>……..</w:t>
      </w:r>
      <w:r w:rsidR="006C3C69" w:rsidRPr="00720D49">
        <w:rPr>
          <w:noProof/>
          <w:sz w:val="22"/>
          <w:szCs w:val="22"/>
        </w:rPr>
        <w:t>…………</w:t>
      </w:r>
      <w:r w:rsidR="00885ECD" w:rsidRPr="00720D49">
        <w:rPr>
          <w:noProof/>
          <w:sz w:val="22"/>
          <w:szCs w:val="22"/>
        </w:rPr>
        <w:t>………………………………</w:t>
      </w:r>
      <w:r w:rsidR="005E7593" w:rsidRPr="00720D49">
        <w:rPr>
          <w:noProof/>
          <w:sz w:val="22"/>
          <w:szCs w:val="22"/>
        </w:rPr>
        <w:t>.…..</w:t>
      </w:r>
      <w:r w:rsidR="001E14CA">
        <w:rPr>
          <w:noProof/>
          <w:sz w:val="22"/>
          <w:szCs w:val="22"/>
        </w:rPr>
        <w:t>3</w:t>
      </w:r>
    </w:p>
    <w:p w14:paraId="736E53B7" w14:textId="334D7A8E" w:rsidR="00885ECD" w:rsidRPr="00720D49" w:rsidRDefault="00C0761E" w:rsidP="00284B27">
      <w:pPr>
        <w:pStyle w:val="Textoindependiente2"/>
        <w:numPr>
          <w:ilvl w:val="12"/>
          <w:numId w:val="0"/>
        </w:numPr>
        <w:tabs>
          <w:tab w:val="center" w:leader="dot" w:pos="8280"/>
        </w:tabs>
        <w:rPr>
          <w:noProof/>
          <w:sz w:val="22"/>
          <w:szCs w:val="22"/>
        </w:rPr>
      </w:pPr>
      <w:r w:rsidRPr="00720D49">
        <w:rPr>
          <w:noProof/>
          <w:sz w:val="22"/>
          <w:szCs w:val="22"/>
        </w:rPr>
        <w:t xml:space="preserve">Sección 2. </w:t>
      </w:r>
      <w:r w:rsidR="00885ECD" w:rsidRPr="00720D49">
        <w:rPr>
          <w:noProof/>
          <w:sz w:val="22"/>
          <w:szCs w:val="22"/>
        </w:rPr>
        <w:t>Instrucc</w:t>
      </w:r>
      <w:r w:rsidRPr="00720D49">
        <w:rPr>
          <w:noProof/>
          <w:sz w:val="22"/>
          <w:szCs w:val="22"/>
        </w:rPr>
        <w:t>iones para los C</w:t>
      </w:r>
      <w:r w:rsidR="00E3666B" w:rsidRPr="00720D49">
        <w:rPr>
          <w:noProof/>
          <w:sz w:val="22"/>
          <w:szCs w:val="22"/>
        </w:rPr>
        <w:t>onsultores</w:t>
      </w:r>
      <w:r w:rsidR="005D382E">
        <w:rPr>
          <w:noProof/>
          <w:sz w:val="22"/>
          <w:szCs w:val="22"/>
        </w:rPr>
        <w:t>…………………………………………………………...</w:t>
      </w:r>
      <w:r w:rsidR="004F5BD2">
        <w:rPr>
          <w:noProof/>
          <w:sz w:val="22"/>
          <w:szCs w:val="22"/>
        </w:rPr>
        <w:t>4</w:t>
      </w:r>
    </w:p>
    <w:p w14:paraId="6A8E7D5A" w14:textId="1120A3DB" w:rsidR="00885ECD" w:rsidRPr="00720D49" w:rsidRDefault="00885ECD" w:rsidP="00284B27">
      <w:pPr>
        <w:pStyle w:val="Textoindependiente2"/>
        <w:numPr>
          <w:ilvl w:val="12"/>
          <w:numId w:val="0"/>
        </w:numPr>
        <w:tabs>
          <w:tab w:val="center" w:leader="dot" w:pos="8280"/>
        </w:tabs>
        <w:rPr>
          <w:noProof/>
          <w:sz w:val="22"/>
          <w:szCs w:val="22"/>
        </w:rPr>
      </w:pPr>
      <w:r w:rsidRPr="00720D49">
        <w:rPr>
          <w:noProof/>
          <w:sz w:val="22"/>
          <w:szCs w:val="22"/>
        </w:rPr>
        <w:t>Sección 3. Propuesta Técnica – For</w:t>
      </w:r>
      <w:r w:rsidR="005D382E">
        <w:rPr>
          <w:noProof/>
          <w:sz w:val="22"/>
          <w:szCs w:val="22"/>
        </w:rPr>
        <w:t xml:space="preserve">mularios </w:t>
      </w:r>
      <w:r w:rsidR="006C3C69" w:rsidRPr="00720D49">
        <w:rPr>
          <w:noProof/>
          <w:sz w:val="22"/>
          <w:szCs w:val="22"/>
        </w:rPr>
        <w:t>Estándar……………………………</w:t>
      </w:r>
      <w:r w:rsidR="005D382E">
        <w:rPr>
          <w:noProof/>
          <w:sz w:val="22"/>
          <w:szCs w:val="22"/>
        </w:rPr>
        <w:t>………………</w:t>
      </w:r>
      <w:r w:rsidRPr="00720D49">
        <w:rPr>
          <w:noProof/>
          <w:sz w:val="22"/>
          <w:szCs w:val="22"/>
        </w:rPr>
        <w:t>Adjunto</w:t>
      </w:r>
    </w:p>
    <w:p w14:paraId="776BD8DB" w14:textId="6A86CFA0" w:rsidR="00885ECD" w:rsidRPr="00720D49" w:rsidRDefault="00885ECD" w:rsidP="00284B27">
      <w:pPr>
        <w:pStyle w:val="Textoindependiente2"/>
        <w:numPr>
          <w:ilvl w:val="12"/>
          <w:numId w:val="0"/>
        </w:numPr>
        <w:tabs>
          <w:tab w:val="center" w:leader="dot" w:pos="8280"/>
        </w:tabs>
        <w:rPr>
          <w:noProof/>
          <w:sz w:val="22"/>
          <w:szCs w:val="22"/>
        </w:rPr>
      </w:pPr>
      <w:r w:rsidRPr="00720D49">
        <w:rPr>
          <w:noProof/>
          <w:sz w:val="22"/>
          <w:szCs w:val="22"/>
        </w:rPr>
        <w:t xml:space="preserve">Sección 4. Propuesta </w:t>
      </w:r>
      <w:r w:rsidR="002E3E3C">
        <w:rPr>
          <w:noProof/>
          <w:sz w:val="22"/>
          <w:szCs w:val="22"/>
        </w:rPr>
        <w:t>Económica</w:t>
      </w:r>
      <w:r w:rsidR="006C3C69" w:rsidRPr="00720D49">
        <w:rPr>
          <w:noProof/>
          <w:sz w:val="22"/>
          <w:szCs w:val="22"/>
        </w:rPr>
        <w:t xml:space="preserve"> – Formularios Estándar……………..</w:t>
      </w:r>
      <w:r w:rsidRPr="00720D49">
        <w:rPr>
          <w:noProof/>
          <w:sz w:val="22"/>
          <w:szCs w:val="22"/>
        </w:rPr>
        <w:t>…………</w:t>
      </w:r>
      <w:r w:rsidR="005D382E">
        <w:rPr>
          <w:noProof/>
          <w:sz w:val="22"/>
          <w:szCs w:val="22"/>
        </w:rPr>
        <w:t>…………………</w:t>
      </w:r>
      <w:r w:rsidRPr="00720D49">
        <w:rPr>
          <w:noProof/>
          <w:sz w:val="22"/>
          <w:szCs w:val="22"/>
        </w:rPr>
        <w:t>Adjunto</w:t>
      </w:r>
    </w:p>
    <w:p w14:paraId="7F6B50BA" w14:textId="289E1F48" w:rsidR="00885ECD" w:rsidRPr="00720D49" w:rsidRDefault="00885ECD" w:rsidP="00284B27">
      <w:pPr>
        <w:pStyle w:val="Textoindependiente2"/>
        <w:numPr>
          <w:ilvl w:val="12"/>
          <w:numId w:val="0"/>
        </w:numPr>
        <w:tabs>
          <w:tab w:val="center" w:leader="dot" w:pos="8280"/>
        </w:tabs>
        <w:rPr>
          <w:noProof/>
          <w:sz w:val="22"/>
          <w:szCs w:val="22"/>
        </w:rPr>
      </w:pPr>
      <w:r w:rsidRPr="00720D49">
        <w:rPr>
          <w:noProof/>
          <w:sz w:val="22"/>
          <w:szCs w:val="22"/>
        </w:rPr>
        <w:t xml:space="preserve">Sección 5. </w:t>
      </w:r>
      <w:r w:rsidR="009E20BC" w:rsidRPr="00720D49">
        <w:rPr>
          <w:noProof/>
          <w:sz w:val="22"/>
          <w:szCs w:val="22"/>
        </w:rPr>
        <w:t>Términos de re</w:t>
      </w:r>
      <w:r w:rsidR="006C3C69" w:rsidRPr="00720D49">
        <w:rPr>
          <w:noProof/>
          <w:sz w:val="22"/>
          <w:szCs w:val="22"/>
        </w:rPr>
        <w:t>ferencia……………</w:t>
      </w:r>
      <w:r w:rsidR="009E20BC" w:rsidRPr="00720D49">
        <w:rPr>
          <w:noProof/>
          <w:sz w:val="22"/>
          <w:szCs w:val="22"/>
        </w:rPr>
        <w:t>……</w:t>
      </w:r>
      <w:r w:rsidR="005D382E">
        <w:rPr>
          <w:noProof/>
          <w:sz w:val="22"/>
          <w:szCs w:val="22"/>
        </w:rPr>
        <w:t>………………………………………..………….</w:t>
      </w:r>
      <w:r w:rsidR="004F5BD2">
        <w:rPr>
          <w:noProof/>
          <w:sz w:val="22"/>
          <w:szCs w:val="22"/>
        </w:rPr>
        <w:t>2</w:t>
      </w:r>
      <w:r w:rsidR="00004F99">
        <w:rPr>
          <w:noProof/>
          <w:sz w:val="22"/>
          <w:szCs w:val="22"/>
        </w:rPr>
        <w:t>6</w:t>
      </w:r>
    </w:p>
    <w:p w14:paraId="5304E37C" w14:textId="10234DAA" w:rsidR="00885ECD" w:rsidRPr="00720D49" w:rsidRDefault="00C0761E" w:rsidP="00284B27">
      <w:pPr>
        <w:pStyle w:val="Textoindependiente2"/>
        <w:numPr>
          <w:ilvl w:val="12"/>
          <w:numId w:val="0"/>
        </w:numPr>
        <w:tabs>
          <w:tab w:val="center" w:leader="dot" w:pos="8280"/>
        </w:tabs>
        <w:rPr>
          <w:noProof/>
          <w:sz w:val="22"/>
          <w:szCs w:val="22"/>
        </w:rPr>
      </w:pPr>
      <w:r w:rsidRPr="00720D49">
        <w:rPr>
          <w:noProof/>
          <w:sz w:val="22"/>
          <w:szCs w:val="22"/>
        </w:rPr>
        <w:t xml:space="preserve">Sección 6. </w:t>
      </w:r>
      <w:r w:rsidR="00892316" w:rsidRPr="00720D49">
        <w:rPr>
          <w:noProof/>
          <w:sz w:val="22"/>
          <w:szCs w:val="22"/>
        </w:rPr>
        <w:t>C</w:t>
      </w:r>
      <w:r w:rsidR="00885ECD" w:rsidRPr="00720D49">
        <w:rPr>
          <w:noProof/>
          <w:sz w:val="22"/>
          <w:szCs w:val="22"/>
        </w:rPr>
        <w:t>ontrato estándar</w:t>
      </w:r>
      <w:r w:rsidR="006C3C69" w:rsidRPr="00720D49">
        <w:rPr>
          <w:noProof/>
          <w:sz w:val="22"/>
          <w:szCs w:val="22"/>
        </w:rPr>
        <w:t>………………….</w:t>
      </w:r>
      <w:r w:rsidR="009E20BC" w:rsidRPr="00720D49">
        <w:rPr>
          <w:noProof/>
          <w:sz w:val="22"/>
          <w:szCs w:val="22"/>
        </w:rPr>
        <w:t>…………………………………………</w:t>
      </w:r>
      <w:r w:rsidR="005D382E">
        <w:rPr>
          <w:noProof/>
          <w:sz w:val="22"/>
          <w:szCs w:val="22"/>
        </w:rPr>
        <w:t>………………</w:t>
      </w:r>
      <w:r w:rsidR="00004F99">
        <w:rPr>
          <w:noProof/>
          <w:sz w:val="22"/>
          <w:szCs w:val="22"/>
        </w:rPr>
        <w:t>70</w:t>
      </w:r>
    </w:p>
    <w:p w14:paraId="55DE1287" w14:textId="4710C2C5" w:rsidR="00F95CC4" w:rsidRPr="00720D49" w:rsidRDefault="00F95CC4" w:rsidP="00284B27">
      <w:pPr>
        <w:pStyle w:val="Textoindependiente2"/>
        <w:numPr>
          <w:ilvl w:val="12"/>
          <w:numId w:val="0"/>
        </w:numPr>
        <w:tabs>
          <w:tab w:val="center" w:leader="dot" w:pos="8280"/>
        </w:tabs>
        <w:rPr>
          <w:noProof/>
          <w:sz w:val="22"/>
          <w:szCs w:val="22"/>
        </w:rPr>
      </w:pPr>
      <w:r w:rsidRPr="00720D49">
        <w:rPr>
          <w:caps/>
          <w:sz w:val="22"/>
          <w:szCs w:val="22"/>
        </w:rPr>
        <w:t xml:space="preserve">II.  </w:t>
      </w:r>
      <w:r w:rsidRPr="00720D49">
        <w:rPr>
          <w:sz w:val="22"/>
          <w:szCs w:val="22"/>
        </w:rPr>
        <w:t>Condiciones Generales del Contrato</w:t>
      </w:r>
      <w:r w:rsidRPr="00720D49">
        <w:rPr>
          <w:noProof/>
          <w:sz w:val="22"/>
          <w:szCs w:val="22"/>
        </w:rPr>
        <w:t>………………..……</w:t>
      </w:r>
      <w:r w:rsidR="005D382E">
        <w:rPr>
          <w:noProof/>
          <w:sz w:val="22"/>
          <w:szCs w:val="22"/>
        </w:rPr>
        <w:t>…</w:t>
      </w:r>
      <w:r w:rsidRPr="00720D49">
        <w:rPr>
          <w:noProof/>
          <w:sz w:val="22"/>
          <w:szCs w:val="22"/>
        </w:rPr>
        <w:t>…………………</w:t>
      </w:r>
      <w:r w:rsidR="00C25C03" w:rsidRPr="00720D49">
        <w:rPr>
          <w:noProof/>
          <w:sz w:val="22"/>
          <w:szCs w:val="22"/>
        </w:rPr>
        <w:t>…</w:t>
      </w:r>
      <w:r w:rsidR="005D382E">
        <w:rPr>
          <w:noProof/>
          <w:sz w:val="22"/>
          <w:szCs w:val="22"/>
        </w:rPr>
        <w:t>…………………..</w:t>
      </w:r>
      <w:r w:rsidR="0035177A" w:rsidRPr="00720D49">
        <w:rPr>
          <w:noProof/>
          <w:sz w:val="22"/>
          <w:szCs w:val="22"/>
        </w:rPr>
        <w:t>7</w:t>
      </w:r>
      <w:r w:rsidR="00004F99">
        <w:rPr>
          <w:noProof/>
          <w:sz w:val="22"/>
          <w:szCs w:val="22"/>
        </w:rPr>
        <w:t>9</w:t>
      </w:r>
    </w:p>
    <w:p w14:paraId="7D97E5E2" w14:textId="5AA108BA" w:rsidR="00885ECD" w:rsidRPr="00720D49" w:rsidRDefault="00885ECD" w:rsidP="00284B27">
      <w:pPr>
        <w:pStyle w:val="Textoindependiente2"/>
        <w:numPr>
          <w:ilvl w:val="12"/>
          <w:numId w:val="0"/>
        </w:numPr>
        <w:tabs>
          <w:tab w:val="center" w:leader="dot" w:pos="8280"/>
        </w:tabs>
        <w:rPr>
          <w:noProof/>
          <w:sz w:val="22"/>
          <w:szCs w:val="22"/>
        </w:rPr>
      </w:pPr>
      <w:r w:rsidRPr="00720D49">
        <w:rPr>
          <w:noProof/>
          <w:sz w:val="22"/>
          <w:szCs w:val="22"/>
        </w:rPr>
        <w:t>III.  Cond</w:t>
      </w:r>
      <w:r w:rsidR="009E20BC" w:rsidRPr="00720D49">
        <w:rPr>
          <w:noProof/>
          <w:sz w:val="22"/>
          <w:szCs w:val="22"/>
        </w:rPr>
        <w:t>iciones</w:t>
      </w:r>
      <w:r w:rsidR="006C3C69" w:rsidRPr="00720D49">
        <w:rPr>
          <w:noProof/>
          <w:sz w:val="22"/>
          <w:szCs w:val="22"/>
        </w:rPr>
        <w:t xml:space="preserve"> Especiales del Contrato………………..</w:t>
      </w:r>
      <w:r w:rsidR="009E20BC" w:rsidRPr="00720D49">
        <w:rPr>
          <w:noProof/>
          <w:sz w:val="22"/>
          <w:szCs w:val="22"/>
        </w:rPr>
        <w:t>……………………….</w:t>
      </w:r>
      <w:r w:rsidRPr="00720D49">
        <w:rPr>
          <w:noProof/>
          <w:sz w:val="22"/>
          <w:szCs w:val="22"/>
        </w:rPr>
        <w:t>…</w:t>
      </w:r>
      <w:r w:rsidR="005D382E">
        <w:rPr>
          <w:noProof/>
          <w:sz w:val="22"/>
          <w:szCs w:val="22"/>
        </w:rPr>
        <w:t>…………………..</w:t>
      </w:r>
      <w:r w:rsidR="004F5BD2">
        <w:rPr>
          <w:noProof/>
          <w:sz w:val="22"/>
          <w:szCs w:val="22"/>
        </w:rPr>
        <w:t>8</w:t>
      </w:r>
      <w:r w:rsidR="00004F99">
        <w:rPr>
          <w:noProof/>
          <w:sz w:val="22"/>
          <w:szCs w:val="22"/>
        </w:rPr>
        <w:t>8</w:t>
      </w:r>
    </w:p>
    <w:p w14:paraId="475B0723" w14:textId="77777777" w:rsidR="00885ECD" w:rsidRPr="00720D49" w:rsidRDefault="00885ECD" w:rsidP="00885ECD">
      <w:pPr>
        <w:pStyle w:val="Textoindependiente2"/>
        <w:numPr>
          <w:ilvl w:val="12"/>
          <w:numId w:val="0"/>
        </w:numPr>
        <w:tabs>
          <w:tab w:val="center" w:leader="dot" w:pos="8280"/>
        </w:tabs>
        <w:ind w:left="1800" w:hanging="360"/>
        <w:rPr>
          <w:noProof/>
          <w:sz w:val="22"/>
          <w:szCs w:val="22"/>
        </w:rPr>
      </w:pPr>
    </w:p>
    <w:p w14:paraId="0A2DA342" w14:textId="77777777" w:rsidR="003A576B" w:rsidRPr="00720D49" w:rsidRDefault="003A576B" w:rsidP="00D65D8C">
      <w:pPr>
        <w:rPr>
          <w:sz w:val="22"/>
          <w:szCs w:val="22"/>
        </w:rPr>
      </w:pPr>
    </w:p>
    <w:p w14:paraId="13DCD0C7" w14:textId="77777777" w:rsidR="003A576B" w:rsidRPr="00720D49" w:rsidRDefault="003A576B" w:rsidP="00D65D8C">
      <w:pPr>
        <w:rPr>
          <w:sz w:val="22"/>
          <w:szCs w:val="22"/>
        </w:rPr>
      </w:pPr>
    </w:p>
    <w:p w14:paraId="194225CE" w14:textId="77777777" w:rsidR="003A576B" w:rsidRPr="00720D49" w:rsidRDefault="003A576B" w:rsidP="00D65D8C">
      <w:pPr>
        <w:rPr>
          <w:sz w:val="22"/>
          <w:szCs w:val="22"/>
        </w:rPr>
      </w:pPr>
    </w:p>
    <w:p w14:paraId="19B11C91" w14:textId="77777777" w:rsidR="003A576B" w:rsidRPr="00720D49" w:rsidRDefault="003A576B" w:rsidP="00D65D8C">
      <w:pPr>
        <w:rPr>
          <w:sz w:val="22"/>
          <w:szCs w:val="22"/>
        </w:rPr>
      </w:pPr>
    </w:p>
    <w:p w14:paraId="3AA19A27" w14:textId="77777777" w:rsidR="003A576B" w:rsidRPr="00720D49" w:rsidRDefault="003A576B" w:rsidP="00D65D8C">
      <w:pPr>
        <w:rPr>
          <w:sz w:val="22"/>
          <w:szCs w:val="22"/>
        </w:rPr>
      </w:pPr>
    </w:p>
    <w:p w14:paraId="64A39BD7" w14:textId="77777777" w:rsidR="003A576B" w:rsidRPr="00720D49" w:rsidRDefault="00A468EE" w:rsidP="00D65D8C">
      <w:pPr>
        <w:rPr>
          <w:sz w:val="22"/>
          <w:szCs w:val="22"/>
        </w:rPr>
      </w:pPr>
      <w:r w:rsidRPr="00720D49">
        <w:rPr>
          <w:sz w:val="22"/>
          <w:szCs w:val="22"/>
        </w:rPr>
        <w:t xml:space="preserve"> </w:t>
      </w:r>
    </w:p>
    <w:p w14:paraId="739E607E" w14:textId="77777777" w:rsidR="003A576B" w:rsidRPr="00720D49" w:rsidRDefault="003A576B" w:rsidP="00D65D8C">
      <w:pPr>
        <w:rPr>
          <w:sz w:val="22"/>
          <w:szCs w:val="22"/>
        </w:rPr>
      </w:pPr>
    </w:p>
    <w:p w14:paraId="1DE8B65D" w14:textId="77777777" w:rsidR="003A576B" w:rsidRPr="00720D49" w:rsidRDefault="003A576B" w:rsidP="00D65D8C">
      <w:pPr>
        <w:rPr>
          <w:sz w:val="22"/>
          <w:szCs w:val="22"/>
        </w:rPr>
      </w:pPr>
    </w:p>
    <w:p w14:paraId="03A8D98B" w14:textId="77777777" w:rsidR="003A576B" w:rsidRPr="00720D49" w:rsidRDefault="003A576B" w:rsidP="00D65D8C">
      <w:pPr>
        <w:rPr>
          <w:sz w:val="22"/>
          <w:szCs w:val="22"/>
        </w:rPr>
      </w:pPr>
    </w:p>
    <w:p w14:paraId="7FAE4F1B" w14:textId="77777777" w:rsidR="003A576B" w:rsidRPr="00720D49" w:rsidRDefault="003A576B" w:rsidP="00D65D8C">
      <w:pPr>
        <w:rPr>
          <w:sz w:val="22"/>
          <w:szCs w:val="22"/>
        </w:rPr>
      </w:pPr>
    </w:p>
    <w:p w14:paraId="5D1DC60D" w14:textId="77777777" w:rsidR="003A576B" w:rsidRPr="00720D49" w:rsidRDefault="003A576B" w:rsidP="00D65D8C">
      <w:pPr>
        <w:rPr>
          <w:sz w:val="22"/>
          <w:szCs w:val="22"/>
        </w:rPr>
      </w:pPr>
    </w:p>
    <w:p w14:paraId="5A43DBAE" w14:textId="77777777" w:rsidR="003A576B" w:rsidRPr="00720D49" w:rsidRDefault="003A576B" w:rsidP="00D65D8C">
      <w:pPr>
        <w:rPr>
          <w:sz w:val="22"/>
          <w:szCs w:val="22"/>
        </w:rPr>
      </w:pPr>
    </w:p>
    <w:p w14:paraId="784F7ED2" w14:textId="77777777" w:rsidR="003A576B" w:rsidRPr="00720D49" w:rsidRDefault="003A576B" w:rsidP="00D65D8C">
      <w:pPr>
        <w:rPr>
          <w:sz w:val="22"/>
          <w:szCs w:val="22"/>
        </w:rPr>
      </w:pPr>
    </w:p>
    <w:p w14:paraId="1CC12B9D" w14:textId="77777777" w:rsidR="003A576B" w:rsidRPr="00720D49" w:rsidRDefault="003A576B" w:rsidP="00D65D8C">
      <w:pPr>
        <w:rPr>
          <w:sz w:val="22"/>
          <w:szCs w:val="22"/>
        </w:rPr>
      </w:pPr>
    </w:p>
    <w:p w14:paraId="39B2DA1C" w14:textId="77777777" w:rsidR="003A576B" w:rsidRPr="00720D49" w:rsidRDefault="003A576B" w:rsidP="00D65D8C">
      <w:pPr>
        <w:rPr>
          <w:sz w:val="22"/>
          <w:szCs w:val="22"/>
        </w:rPr>
      </w:pPr>
    </w:p>
    <w:p w14:paraId="1D66473B" w14:textId="77777777" w:rsidR="003A576B" w:rsidRPr="00720D49" w:rsidRDefault="003A576B" w:rsidP="00D65D8C">
      <w:pPr>
        <w:rPr>
          <w:sz w:val="22"/>
          <w:szCs w:val="22"/>
        </w:rPr>
      </w:pPr>
    </w:p>
    <w:p w14:paraId="77C75ADA" w14:textId="77777777" w:rsidR="003A576B" w:rsidRPr="00720D49" w:rsidRDefault="003A576B" w:rsidP="00D65D8C">
      <w:pPr>
        <w:rPr>
          <w:sz w:val="22"/>
          <w:szCs w:val="22"/>
        </w:rPr>
      </w:pPr>
    </w:p>
    <w:p w14:paraId="35F554C8" w14:textId="77777777" w:rsidR="003A576B" w:rsidRPr="00720D49" w:rsidRDefault="003A576B" w:rsidP="00D65D8C">
      <w:pPr>
        <w:rPr>
          <w:sz w:val="22"/>
          <w:szCs w:val="22"/>
        </w:rPr>
      </w:pPr>
    </w:p>
    <w:p w14:paraId="1FC2529A" w14:textId="77777777" w:rsidR="003A576B" w:rsidRPr="00720D49" w:rsidRDefault="003A576B" w:rsidP="00D65D8C">
      <w:pPr>
        <w:rPr>
          <w:sz w:val="22"/>
          <w:szCs w:val="22"/>
        </w:rPr>
      </w:pPr>
    </w:p>
    <w:p w14:paraId="7CE79E88" w14:textId="77777777" w:rsidR="003A576B" w:rsidRPr="00720D49" w:rsidRDefault="003A576B" w:rsidP="00D65D8C">
      <w:pPr>
        <w:rPr>
          <w:sz w:val="22"/>
          <w:szCs w:val="22"/>
        </w:rPr>
      </w:pPr>
    </w:p>
    <w:p w14:paraId="5CB9B746" w14:textId="77777777" w:rsidR="003A576B" w:rsidRPr="00720D49" w:rsidRDefault="003A576B" w:rsidP="00D65D8C">
      <w:pPr>
        <w:rPr>
          <w:sz w:val="22"/>
          <w:szCs w:val="22"/>
        </w:rPr>
      </w:pPr>
    </w:p>
    <w:p w14:paraId="5BB8D99C" w14:textId="77777777" w:rsidR="003A576B" w:rsidRPr="00720D49" w:rsidRDefault="003A576B" w:rsidP="00D65D8C">
      <w:pPr>
        <w:rPr>
          <w:sz w:val="22"/>
          <w:szCs w:val="22"/>
        </w:rPr>
      </w:pPr>
    </w:p>
    <w:p w14:paraId="5D812610" w14:textId="77777777" w:rsidR="003A576B" w:rsidRPr="00720D49" w:rsidRDefault="003A576B" w:rsidP="00D65D8C">
      <w:pPr>
        <w:rPr>
          <w:sz w:val="22"/>
          <w:szCs w:val="22"/>
        </w:rPr>
      </w:pPr>
    </w:p>
    <w:p w14:paraId="3E9E1F56" w14:textId="77777777" w:rsidR="003A576B" w:rsidRPr="00720D49" w:rsidRDefault="003A576B" w:rsidP="00D65D8C">
      <w:pPr>
        <w:rPr>
          <w:sz w:val="22"/>
          <w:szCs w:val="22"/>
        </w:rPr>
      </w:pPr>
    </w:p>
    <w:p w14:paraId="5324F2D1" w14:textId="77777777" w:rsidR="003A576B" w:rsidRPr="00720D49" w:rsidRDefault="003A576B" w:rsidP="00D65D8C">
      <w:pPr>
        <w:rPr>
          <w:sz w:val="22"/>
          <w:szCs w:val="22"/>
        </w:rPr>
      </w:pPr>
    </w:p>
    <w:p w14:paraId="4B842E31" w14:textId="77777777" w:rsidR="003A576B" w:rsidRPr="00720D49" w:rsidRDefault="003A576B" w:rsidP="00D65D8C">
      <w:pPr>
        <w:rPr>
          <w:sz w:val="22"/>
          <w:szCs w:val="22"/>
        </w:rPr>
      </w:pPr>
    </w:p>
    <w:p w14:paraId="28ECE7B7" w14:textId="77777777" w:rsidR="00AF20D5" w:rsidRPr="00720D49" w:rsidRDefault="00AF20D5" w:rsidP="00D65D8C">
      <w:pPr>
        <w:rPr>
          <w:sz w:val="22"/>
          <w:szCs w:val="22"/>
        </w:rPr>
      </w:pPr>
      <w:bookmarkStart w:id="3" w:name="_Toc419706226"/>
    </w:p>
    <w:p w14:paraId="43A50833" w14:textId="77777777" w:rsidR="00284B27" w:rsidRPr="00720D49" w:rsidRDefault="00A61638" w:rsidP="00557AB5">
      <w:pPr>
        <w:pStyle w:val="Ttulo1"/>
        <w:rPr>
          <w:rFonts w:ascii="Times New Roman" w:hAnsi="Times New Roman" w:cs="Times New Roman"/>
        </w:rPr>
      </w:pPr>
      <w:bookmarkStart w:id="4" w:name="_Toc419870735"/>
      <w:bookmarkStart w:id="5" w:name="_Toc420377131"/>
      <w:bookmarkStart w:id="6" w:name="_Toc383779425"/>
      <w:r w:rsidRPr="00720D49">
        <w:rPr>
          <w:rFonts w:ascii="Times New Roman" w:hAnsi="Times New Roman" w:cs="Times New Roman"/>
        </w:rPr>
        <w:br w:type="page"/>
      </w:r>
    </w:p>
    <w:p w14:paraId="7242521B" w14:textId="31F63D48" w:rsidR="00AF20D5" w:rsidRPr="00720D49" w:rsidRDefault="00AF20D5" w:rsidP="00D65D8C">
      <w:pPr>
        <w:numPr>
          <w:ilvl w:val="12"/>
          <w:numId w:val="0"/>
        </w:numPr>
        <w:jc w:val="center"/>
        <w:rPr>
          <w:b/>
          <w:szCs w:val="22"/>
        </w:rPr>
      </w:pPr>
      <w:bookmarkStart w:id="7" w:name="_Toc410032091"/>
      <w:bookmarkStart w:id="8" w:name="_Toc410815326"/>
      <w:bookmarkStart w:id="9" w:name="_Toc419706227"/>
      <w:bookmarkStart w:id="10" w:name="_Toc419870737"/>
      <w:bookmarkStart w:id="11" w:name="_Toc420377133"/>
      <w:bookmarkEnd w:id="1"/>
      <w:bookmarkEnd w:id="2"/>
      <w:bookmarkEnd w:id="3"/>
      <w:bookmarkEnd w:id="4"/>
      <w:bookmarkEnd w:id="5"/>
      <w:bookmarkEnd w:id="6"/>
      <w:r w:rsidRPr="00720D49">
        <w:rPr>
          <w:b/>
          <w:szCs w:val="22"/>
        </w:rPr>
        <w:lastRenderedPageBreak/>
        <w:t>Sección 1.</w:t>
      </w:r>
      <w:r w:rsidR="00C51ACE" w:rsidRPr="00720D49">
        <w:rPr>
          <w:b/>
          <w:szCs w:val="22"/>
        </w:rPr>
        <w:t xml:space="preserve"> </w:t>
      </w:r>
      <w:bookmarkEnd w:id="7"/>
      <w:bookmarkEnd w:id="8"/>
      <w:bookmarkEnd w:id="9"/>
      <w:bookmarkEnd w:id="10"/>
      <w:bookmarkEnd w:id="11"/>
      <w:r w:rsidR="001C7383" w:rsidRPr="00720D49">
        <w:rPr>
          <w:b/>
          <w:szCs w:val="22"/>
        </w:rPr>
        <w:t>Carta de Invitación</w:t>
      </w:r>
    </w:p>
    <w:p w14:paraId="1D920064" w14:textId="1E48C7D5" w:rsidR="00ED410D" w:rsidRPr="00720D49" w:rsidRDefault="00ED410D" w:rsidP="00D65D8C">
      <w:pPr>
        <w:numPr>
          <w:ilvl w:val="12"/>
          <w:numId w:val="0"/>
        </w:numPr>
        <w:jc w:val="center"/>
        <w:rPr>
          <w:b/>
          <w:sz w:val="22"/>
          <w:szCs w:val="22"/>
        </w:rPr>
      </w:pPr>
    </w:p>
    <w:p w14:paraId="74F1A1A7" w14:textId="316FD408" w:rsidR="0003035F" w:rsidRPr="00720D49" w:rsidRDefault="00DF2B6C" w:rsidP="00732F8E">
      <w:pPr>
        <w:widowControl w:val="0"/>
        <w:autoSpaceDE w:val="0"/>
        <w:autoSpaceDN w:val="0"/>
        <w:adjustRightInd w:val="0"/>
        <w:snapToGrid w:val="0"/>
        <w:jc w:val="both"/>
        <w:rPr>
          <w:b/>
          <w:szCs w:val="22"/>
        </w:rPr>
      </w:pPr>
      <w:r w:rsidRPr="00720D49">
        <w:rPr>
          <w:b/>
          <w:szCs w:val="22"/>
        </w:rPr>
        <w:t>Ref.</w:t>
      </w:r>
      <w:r w:rsidR="00D248AB" w:rsidRPr="00720D49">
        <w:rPr>
          <w:b/>
          <w:szCs w:val="22"/>
        </w:rPr>
        <w:t>: L</w:t>
      </w:r>
      <w:r w:rsidR="004279E8" w:rsidRPr="00720D49">
        <w:rPr>
          <w:b/>
          <w:szCs w:val="22"/>
        </w:rPr>
        <w:t xml:space="preserve">ICITACIÓN PÚBLICA NACIONAL N° </w:t>
      </w:r>
      <w:r w:rsidR="00166162" w:rsidRPr="00720D49">
        <w:rPr>
          <w:b/>
          <w:szCs w:val="22"/>
        </w:rPr>
        <w:t>09</w:t>
      </w:r>
      <w:r w:rsidR="00D248AB" w:rsidRPr="00720D49">
        <w:rPr>
          <w:b/>
          <w:szCs w:val="22"/>
        </w:rPr>
        <w:t>/202</w:t>
      </w:r>
      <w:r w:rsidR="00ED622F" w:rsidRPr="00720D49">
        <w:rPr>
          <w:b/>
          <w:szCs w:val="22"/>
        </w:rPr>
        <w:t>2</w:t>
      </w:r>
      <w:r w:rsidR="00D248AB" w:rsidRPr="00720D49">
        <w:rPr>
          <w:b/>
          <w:szCs w:val="22"/>
        </w:rPr>
        <w:t xml:space="preserve"> “</w:t>
      </w:r>
      <w:r w:rsidR="004279E8" w:rsidRPr="00720D49">
        <w:rPr>
          <w:b/>
          <w:szCs w:val="22"/>
        </w:rPr>
        <w:t>SERVICIO DE CONSULTORÍA DE APOYO ESPECIALIZADO, LOGÍSTICO</w:t>
      </w:r>
      <w:r w:rsidR="0003035F" w:rsidRPr="00720D49">
        <w:rPr>
          <w:b/>
          <w:szCs w:val="22"/>
        </w:rPr>
        <w:t>,</w:t>
      </w:r>
      <w:r w:rsidR="004279E8" w:rsidRPr="00720D49">
        <w:rPr>
          <w:b/>
          <w:szCs w:val="22"/>
        </w:rPr>
        <w:t xml:space="preserve"> DE PROCESAMIENTO</w:t>
      </w:r>
      <w:r w:rsidR="0003035F" w:rsidRPr="00720D49">
        <w:rPr>
          <w:b/>
          <w:szCs w:val="22"/>
        </w:rPr>
        <w:t xml:space="preserve"> Y ANÁLISIS DE DATOS</w:t>
      </w:r>
      <w:r w:rsidR="004279E8" w:rsidRPr="00720D49">
        <w:rPr>
          <w:b/>
          <w:szCs w:val="22"/>
        </w:rPr>
        <w:t xml:space="preserve"> PARA LA</w:t>
      </w:r>
      <w:r w:rsidR="0058443F" w:rsidRPr="00720D49">
        <w:rPr>
          <w:b/>
          <w:szCs w:val="22"/>
        </w:rPr>
        <w:t xml:space="preserve"> </w:t>
      </w:r>
      <w:r w:rsidR="0003035F" w:rsidRPr="00720D49">
        <w:rPr>
          <w:b/>
          <w:szCs w:val="22"/>
        </w:rPr>
        <w:t>APLICACIÓN DEFINITIVA DE LA EVALUACIÓN NACIONAL DE LOGROS DE APRENDIZAJES DE CONTENIDOS E</w:t>
      </w:r>
      <w:r w:rsidR="00513D18" w:rsidRPr="00720D49">
        <w:rPr>
          <w:b/>
          <w:szCs w:val="22"/>
        </w:rPr>
        <w:t xml:space="preserve">SENCIALES (ENLACE) </w:t>
      </w:r>
      <w:del w:id="12" w:author="LAURA INES SANDOVAL FERNANDEZ" w:date="2022-11-25T10:03:00Z">
        <w:r w:rsidR="00166162" w:rsidRPr="00720D49" w:rsidDel="00FC0E10">
          <w:rPr>
            <w:b/>
            <w:szCs w:val="22"/>
          </w:rPr>
          <w:delText>-</w:delText>
        </w:r>
      </w:del>
      <w:ins w:id="13" w:author="LAURA INES SANDOVAL FERNANDEZ" w:date="2022-11-25T10:03:00Z">
        <w:r w:rsidR="00FC0E10">
          <w:rPr>
            <w:b/>
            <w:szCs w:val="22"/>
          </w:rPr>
          <w:t>–</w:t>
        </w:r>
      </w:ins>
      <w:r w:rsidR="00166162" w:rsidRPr="00720D49">
        <w:rPr>
          <w:b/>
          <w:szCs w:val="22"/>
        </w:rPr>
        <w:t xml:space="preserve"> </w:t>
      </w:r>
      <w:r w:rsidR="00FC0E10">
        <w:rPr>
          <w:b/>
          <w:szCs w:val="22"/>
        </w:rPr>
        <w:t>AD REFERENDUM</w:t>
      </w:r>
      <w:r w:rsidR="00166162" w:rsidRPr="00720D49">
        <w:rPr>
          <w:b/>
          <w:szCs w:val="22"/>
        </w:rPr>
        <w:t xml:space="preserve">–  ID </w:t>
      </w:r>
      <w:r w:rsidR="00F52130">
        <w:rPr>
          <w:b/>
          <w:szCs w:val="22"/>
          <w:highlight w:val="yellow"/>
        </w:rPr>
        <w:t>xxxxxxxxxxx</w:t>
      </w:r>
      <w:r w:rsidR="00166162" w:rsidRPr="00E04E31">
        <w:rPr>
          <w:b/>
          <w:szCs w:val="22"/>
          <w:highlight w:val="yellow"/>
        </w:rPr>
        <w:t>.</w:t>
      </w:r>
    </w:p>
    <w:p w14:paraId="27A1EFB4" w14:textId="77777777" w:rsidR="00892316" w:rsidRPr="00720D49" w:rsidRDefault="00892316" w:rsidP="0003035F">
      <w:pPr>
        <w:widowControl w:val="0"/>
        <w:autoSpaceDE w:val="0"/>
        <w:autoSpaceDN w:val="0"/>
        <w:adjustRightInd w:val="0"/>
        <w:snapToGrid w:val="0"/>
        <w:ind w:left="709" w:hanging="709"/>
        <w:jc w:val="both"/>
        <w:rPr>
          <w:b/>
          <w:szCs w:val="22"/>
        </w:rPr>
      </w:pPr>
    </w:p>
    <w:p w14:paraId="0A758EA1" w14:textId="40DD9359" w:rsidR="00FF5399" w:rsidRPr="00720D49" w:rsidRDefault="00FF5399" w:rsidP="00D65D8C">
      <w:pPr>
        <w:pStyle w:val="Default"/>
        <w:jc w:val="right"/>
        <w:rPr>
          <w:rFonts w:ascii="Times New Roman" w:hAnsi="Times New Roman" w:cs="Times New Roman"/>
          <w:color w:val="auto"/>
          <w:sz w:val="22"/>
          <w:szCs w:val="22"/>
          <w:lang w:val="es-ES_tradnl" w:eastAsia="en-US"/>
        </w:rPr>
      </w:pPr>
      <w:r w:rsidRPr="00720D49">
        <w:rPr>
          <w:rFonts w:ascii="Times New Roman" w:hAnsi="Times New Roman" w:cs="Times New Roman"/>
          <w:color w:val="auto"/>
          <w:sz w:val="22"/>
          <w:szCs w:val="22"/>
          <w:lang w:val="es-ES_tradnl" w:eastAsia="en-US"/>
        </w:rPr>
        <w:t>Asunción,</w:t>
      </w:r>
      <w:r w:rsidR="00D65D8C" w:rsidRPr="00720D49">
        <w:rPr>
          <w:rFonts w:ascii="Times New Roman" w:hAnsi="Times New Roman" w:cs="Times New Roman"/>
          <w:color w:val="auto"/>
          <w:sz w:val="22"/>
          <w:szCs w:val="22"/>
          <w:lang w:val="es-ES_tradnl" w:eastAsia="en-US"/>
        </w:rPr>
        <w:t xml:space="preserve"> ___ </w:t>
      </w:r>
      <w:r w:rsidRPr="00720D49">
        <w:rPr>
          <w:rFonts w:ascii="Times New Roman" w:hAnsi="Times New Roman" w:cs="Times New Roman"/>
          <w:color w:val="auto"/>
          <w:sz w:val="22"/>
          <w:szCs w:val="22"/>
          <w:lang w:val="es-ES_tradnl" w:eastAsia="en-US"/>
        </w:rPr>
        <w:t xml:space="preserve">de </w:t>
      </w:r>
      <w:r w:rsidR="00F52130">
        <w:rPr>
          <w:rFonts w:ascii="Times New Roman" w:hAnsi="Times New Roman" w:cs="Times New Roman"/>
          <w:color w:val="auto"/>
          <w:sz w:val="22"/>
          <w:szCs w:val="22"/>
          <w:lang w:val="es-ES_tradnl" w:eastAsia="en-US"/>
        </w:rPr>
        <w:t>xxxxxxxx</w:t>
      </w:r>
      <w:r w:rsidR="00D5374A" w:rsidRPr="00720D49">
        <w:rPr>
          <w:rFonts w:ascii="Times New Roman" w:hAnsi="Times New Roman" w:cs="Times New Roman"/>
          <w:color w:val="auto"/>
          <w:sz w:val="22"/>
          <w:szCs w:val="22"/>
          <w:lang w:val="es-ES_tradnl" w:eastAsia="en-US"/>
        </w:rPr>
        <w:t xml:space="preserve"> de 202</w:t>
      </w:r>
      <w:r w:rsidR="004A5E67" w:rsidRPr="00F52130">
        <w:rPr>
          <w:rFonts w:ascii="Times New Roman" w:hAnsi="Times New Roman" w:cs="Times New Roman"/>
          <w:color w:val="auto"/>
          <w:sz w:val="22"/>
          <w:szCs w:val="22"/>
          <w:highlight w:val="yellow"/>
          <w:lang w:val="es-ES_tradnl" w:eastAsia="en-US"/>
        </w:rPr>
        <w:t>2</w:t>
      </w:r>
      <w:r w:rsidR="002E6A77" w:rsidRPr="00720D49">
        <w:rPr>
          <w:rFonts w:ascii="Times New Roman" w:hAnsi="Times New Roman" w:cs="Times New Roman"/>
          <w:color w:val="auto"/>
          <w:sz w:val="22"/>
          <w:szCs w:val="22"/>
          <w:lang w:val="es-ES_tradnl" w:eastAsia="en-US"/>
        </w:rPr>
        <w:t>.</w:t>
      </w:r>
    </w:p>
    <w:p w14:paraId="5AED7FD7" w14:textId="77777777" w:rsidR="00FF06BC" w:rsidRPr="00720D49" w:rsidRDefault="00FF06BC" w:rsidP="00D65D8C">
      <w:pPr>
        <w:pStyle w:val="Default"/>
        <w:jc w:val="right"/>
        <w:rPr>
          <w:rFonts w:ascii="Times New Roman" w:hAnsi="Times New Roman" w:cs="Times New Roman"/>
          <w:color w:val="auto"/>
          <w:sz w:val="22"/>
          <w:szCs w:val="22"/>
          <w:lang w:val="es-ES_tradnl" w:eastAsia="en-US"/>
        </w:rPr>
      </w:pPr>
    </w:p>
    <w:p w14:paraId="644E54A3" w14:textId="77777777" w:rsidR="00FF5399" w:rsidRPr="00720D49" w:rsidRDefault="00FF5399" w:rsidP="00D65D8C">
      <w:pPr>
        <w:pStyle w:val="Default"/>
        <w:rPr>
          <w:rFonts w:ascii="Times New Roman" w:hAnsi="Times New Roman" w:cs="Times New Roman"/>
          <w:b/>
          <w:color w:val="auto"/>
          <w:sz w:val="22"/>
          <w:szCs w:val="22"/>
          <w:lang w:val="es-ES_tradnl" w:eastAsia="en-US"/>
        </w:rPr>
      </w:pPr>
      <w:r w:rsidRPr="00720D49">
        <w:rPr>
          <w:rFonts w:ascii="Times New Roman" w:hAnsi="Times New Roman" w:cs="Times New Roman"/>
          <w:b/>
          <w:color w:val="auto"/>
          <w:sz w:val="22"/>
          <w:szCs w:val="22"/>
          <w:lang w:val="es-ES_tradnl" w:eastAsia="en-US"/>
        </w:rPr>
        <w:t>SEÑORES/SEÑORAS:</w:t>
      </w:r>
    </w:p>
    <w:p w14:paraId="2C11E2E2" w14:textId="77777777" w:rsidR="00676378" w:rsidRPr="00720D49" w:rsidRDefault="00676378" w:rsidP="00D65D8C">
      <w:pPr>
        <w:ind w:left="284" w:right="103" w:hanging="284"/>
        <w:jc w:val="both"/>
        <w:rPr>
          <w:b/>
          <w:sz w:val="22"/>
          <w:szCs w:val="22"/>
        </w:rPr>
      </w:pPr>
    </w:p>
    <w:p w14:paraId="71453D1F" w14:textId="1854B1B3" w:rsidR="0003035F" w:rsidRPr="00720D49" w:rsidRDefault="00FF06BC" w:rsidP="0003035F">
      <w:pPr>
        <w:widowControl w:val="0"/>
        <w:autoSpaceDE w:val="0"/>
        <w:autoSpaceDN w:val="0"/>
        <w:adjustRightInd w:val="0"/>
        <w:snapToGrid w:val="0"/>
        <w:jc w:val="both"/>
        <w:rPr>
          <w:b/>
          <w:szCs w:val="22"/>
        </w:rPr>
      </w:pPr>
      <w:r w:rsidRPr="00720D49">
        <w:rPr>
          <w:sz w:val="22"/>
          <w:szCs w:val="22"/>
        </w:rPr>
        <w:t xml:space="preserve">   </w:t>
      </w:r>
      <w:r w:rsidR="00DD4E8A" w:rsidRPr="00720D49">
        <w:rPr>
          <w:sz w:val="22"/>
          <w:szCs w:val="22"/>
        </w:rPr>
        <w:t xml:space="preserve">El Ministerio de </w:t>
      </w:r>
      <w:r w:rsidR="00923AB9" w:rsidRPr="00720D49">
        <w:rPr>
          <w:sz w:val="22"/>
          <w:szCs w:val="22"/>
        </w:rPr>
        <w:t>Educación y Ciencias</w:t>
      </w:r>
      <w:r w:rsidR="00676378" w:rsidRPr="00720D49">
        <w:rPr>
          <w:sz w:val="22"/>
          <w:szCs w:val="22"/>
        </w:rPr>
        <w:t xml:space="preserve"> </w:t>
      </w:r>
      <w:r w:rsidR="00DD4E8A" w:rsidRPr="00720D49">
        <w:rPr>
          <w:sz w:val="22"/>
          <w:szCs w:val="22"/>
        </w:rPr>
        <w:t>(en adelante denominado “la Convocante”)</w:t>
      </w:r>
      <w:r w:rsidR="00A019D1" w:rsidRPr="00720D49">
        <w:rPr>
          <w:sz w:val="22"/>
          <w:szCs w:val="22"/>
        </w:rPr>
        <w:t xml:space="preserve"> </w:t>
      </w:r>
      <w:r w:rsidR="00D05795" w:rsidRPr="00720D49">
        <w:rPr>
          <w:sz w:val="22"/>
          <w:szCs w:val="22"/>
        </w:rPr>
        <w:t xml:space="preserve">invita a presentar propuestas para la contratación de los siguientes servicios de consultoría: </w:t>
      </w:r>
      <w:r w:rsidR="00D248AB" w:rsidRPr="00720D49">
        <w:rPr>
          <w:b/>
          <w:sz w:val="22"/>
          <w:szCs w:val="22"/>
        </w:rPr>
        <w:t>“</w:t>
      </w:r>
      <w:r w:rsidR="004279E8" w:rsidRPr="00720D49">
        <w:rPr>
          <w:b/>
          <w:sz w:val="22"/>
          <w:szCs w:val="22"/>
        </w:rPr>
        <w:t>SERVICIO DE CONSULTORÍA DE APOYO ESPECIALIZADO, LOGÍSTICO</w:t>
      </w:r>
      <w:r w:rsidR="0003035F" w:rsidRPr="00720D49">
        <w:rPr>
          <w:b/>
          <w:sz w:val="22"/>
          <w:szCs w:val="22"/>
        </w:rPr>
        <w:t>,</w:t>
      </w:r>
      <w:r w:rsidR="004279E8" w:rsidRPr="00720D49">
        <w:rPr>
          <w:b/>
          <w:sz w:val="22"/>
          <w:szCs w:val="22"/>
        </w:rPr>
        <w:t xml:space="preserve"> DE PROCESAMIENTO</w:t>
      </w:r>
      <w:r w:rsidR="0003035F" w:rsidRPr="00720D49">
        <w:rPr>
          <w:b/>
          <w:sz w:val="22"/>
          <w:szCs w:val="22"/>
        </w:rPr>
        <w:t xml:space="preserve"> Y ANÁLISIS DE DATOS</w:t>
      </w:r>
      <w:r w:rsidR="004279E8" w:rsidRPr="00720D49">
        <w:rPr>
          <w:b/>
          <w:sz w:val="22"/>
          <w:szCs w:val="22"/>
        </w:rPr>
        <w:t xml:space="preserve"> PARA LA APLICACIÓN </w:t>
      </w:r>
      <w:r w:rsidR="0003035F" w:rsidRPr="00720D49">
        <w:rPr>
          <w:b/>
          <w:sz w:val="22"/>
          <w:szCs w:val="22"/>
        </w:rPr>
        <w:t xml:space="preserve">DEFINITIVA DE LA EVALUACIÓN NACIONAL DE LOGROS DE APRENDIZAJES DE CONTENIDOS ESENCIALES (ENLACE) </w:t>
      </w:r>
      <w:r w:rsidR="00166162" w:rsidRPr="00720D49">
        <w:rPr>
          <w:b/>
          <w:sz w:val="22"/>
          <w:szCs w:val="22"/>
        </w:rPr>
        <w:t xml:space="preserve">- </w:t>
      </w:r>
      <w:r w:rsidR="00A63E6E">
        <w:rPr>
          <w:b/>
          <w:szCs w:val="22"/>
        </w:rPr>
        <w:t>AD REFERENDUM</w:t>
      </w:r>
      <w:r w:rsidR="00A63E6E" w:rsidRPr="00720D49" w:rsidDel="00A63E6E">
        <w:rPr>
          <w:b/>
          <w:sz w:val="22"/>
          <w:szCs w:val="22"/>
        </w:rPr>
        <w:t xml:space="preserve"> </w:t>
      </w:r>
      <w:r w:rsidR="00166162" w:rsidRPr="00720D49">
        <w:rPr>
          <w:b/>
          <w:sz w:val="22"/>
          <w:szCs w:val="22"/>
        </w:rPr>
        <w:t xml:space="preserve">- ID </w:t>
      </w:r>
      <w:r w:rsidR="00177DE5">
        <w:rPr>
          <w:b/>
          <w:sz w:val="22"/>
          <w:szCs w:val="22"/>
          <w:highlight w:val="yellow"/>
        </w:rPr>
        <w:t>xxxxxx</w:t>
      </w:r>
      <w:r w:rsidR="00E16A74" w:rsidRPr="00E04E31">
        <w:rPr>
          <w:b/>
          <w:sz w:val="22"/>
          <w:szCs w:val="22"/>
          <w:highlight w:val="yellow"/>
        </w:rPr>
        <w:t>.</w:t>
      </w:r>
    </w:p>
    <w:p w14:paraId="0846BD3C" w14:textId="77777777" w:rsidR="0003035F" w:rsidRPr="00720D49" w:rsidRDefault="0003035F" w:rsidP="0003035F">
      <w:pPr>
        <w:widowControl w:val="0"/>
        <w:autoSpaceDE w:val="0"/>
        <w:autoSpaceDN w:val="0"/>
        <w:adjustRightInd w:val="0"/>
        <w:snapToGrid w:val="0"/>
        <w:ind w:left="709" w:hanging="709"/>
        <w:jc w:val="both"/>
        <w:rPr>
          <w:b/>
          <w:sz w:val="10"/>
          <w:szCs w:val="22"/>
        </w:rPr>
      </w:pPr>
    </w:p>
    <w:p w14:paraId="4539C0A2" w14:textId="169A1B7D" w:rsidR="00D05795" w:rsidRPr="00720D49" w:rsidRDefault="00D05795" w:rsidP="0019413C">
      <w:pPr>
        <w:numPr>
          <w:ilvl w:val="0"/>
          <w:numId w:val="25"/>
        </w:numPr>
        <w:tabs>
          <w:tab w:val="left" w:pos="284"/>
        </w:tabs>
        <w:ind w:right="103" w:hanging="465"/>
        <w:jc w:val="both"/>
        <w:rPr>
          <w:b/>
          <w:sz w:val="22"/>
          <w:szCs w:val="22"/>
        </w:rPr>
      </w:pPr>
      <w:r w:rsidRPr="00720D49">
        <w:rPr>
          <w:sz w:val="22"/>
          <w:szCs w:val="22"/>
        </w:rPr>
        <w:t>En los términos de referencia adjuntos se proporcionan más detalles sobre los servicios.</w:t>
      </w:r>
    </w:p>
    <w:p w14:paraId="05E00FB5" w14:textId="77777777" w:rsidR="009A2C05" w:rsidRPr="00720D49" w:rsidRDefault="009A2C05" w:rsidP="009A2C05">
      <w:pPr>
        <w:tabs>
          <w:tab w:val="left" w:pos="284"/>
        </w:tabs>
        <w:ind w:right="103"/>
        <w:jc w:val="both"/>
        <w:rPr>
          <w:b/>
          <w:sz w:val="10"/>
          <w:szCs w:val="22"/>
        </w:rPr>
      </w:pPr>
    </w:p>
    <w:p w14:paraId="38193E78" w14:textId="05E2ADE9" w:rsidR="00E9179F" w:rsidRPr="00720D49" w:rsidRDefault="00E9179F" w:rsidP="00F670CC">
      <w:pPr>
        <w:numPr>
          <w:ilvl w:val="0"/>
          <w:numId w:val="25"/>
        </w:numPr>
        <w:tabs>
          <w:tab w:val="left" w:pos="284"/>
        </w:tabs>
        <w:ind w:left="0" w:right="103" w:firstLine="0"/>
        <w:jc w:val="both"/>
        <w:rPr>
          <w:sz w:val="22"/>
          <w:szCs w:val="22"/>
        </w:rPr>
      </w:pPr>
      <w:r w:rsidRPr="00720D49">
        <w:rPr>
          <w:sz w:val="22"/>
          <w:szCs w:val="22"/>
        </w:rPr>
        <w:t xml:space="preserve">Una firma será seleccionada mediante </w:t>
      </w:r>
      <w:r w:rsidR="00F70A4F" w:rsidRPr="00720D49">
        <w:rPr>
          <w:b/>
          <w:sz w:val="22"/>
          <w:szCs w:val="22"/>
        </w:rPr>
        <w:t xml:space="preserve">SELECCIÓN BASADA </w:t>
      </w:r>
      <w:r w:rsidR="00D841DD" w:rsidRPr="00720D49">
        <w:rPr>
          <w:b/>
          <w:sz w:val="22"/>
          <w:szCs w:val="22"/>
        </w:rPr>
        <w:t xml:space="preserve">EN </w:t>
      </w:r>
      <w:r w:rsidR="00D248AB" w:rsidRPr="00720D49">
        <w:rPr>
          <w:b/>
          <w:sz w:val="22"/>
          <w:szCs w:val="22"/>
        </w:rPr>
        <w:t>PRESUPUESTO FIJO</w:t>
      </w:r>
      <w:r w:rsidR="00F70A4F" w:rsidRPr="00720D49">
        <w:rPr>
          <w:b/>
          <w:sz w:val="22"/>
          <w:szCs w:val="22"/>
        </w:rPr>
        <w:t xml:space="preserve"> </w:t>
      </w:r>
      <w:r w:rsidRPr="00720D49">
        <w:rPr>
          <w:sz w:val="22"/>
          <w:szCs w:val="22"/>
        </w:rPr>
        <w:t xml:space="preserve">y siguiendo los procedimientos descritos en esta SP, de acuerdo con los procedimientos establecidos en </w:t>
      </w:r>
      <w:r w:rsidRPr="00CA7773">
        <w:rPr>
          <w:sz w:val="22"/>
          <w:szCs w:val="22"/>
          <w:highlight w:val="yellow"/>
        </w:rPr>
        <w:t xml:space="preserve">la Ley </w:t>
      </w:r>
      <w:r w:rsidR="0058443F" w:rsidRPr="00CA7773">
        <w:rPr>
          <w:sz w:val="22"/>
          <w:szCs w:val="22"/>
          <w:highlight w:val="yellow"/>
        </w:rPr>
        <w:t xml:space="preserve">N° </w:t>
      </w:r>
      <w:r w:rsidRPr="00CA7773">
        <w:rPr>
          <w:sz w:val="22"/>
          <w:szCs w:val="22"/>
          <w:highlight w:val="yellow"/>
        </w:rPr>
        <w:t>2051/03 “</w:t>
      </w:r>
      <w:r w:rsidR="0058443F" w:rsidRPr="00CA7773">
        <w:rPr>
          <w:sz w:val="22"/>
          <w:szCs w:val="22"/>
          <w:highlight w:val="yellow"/>
        </w:rPr>
        <w:t>De Contrataciones Públicas”</w:t>
      </w:r>
      <w:r w:rsidRPr="00CA7773">
        <w:rPr>
          <w:sz w:val="22"/>
          <w:szCs w:val="22"/>
          <w:highlight w:val="yellow"/>
        </w:rPr>
        <w:t xml:space="preserve"> y</w:t>
      </w:r>
      <w:r w:rsidRPr="00720D49">
        <w:rPr>
          <w:sz w:val="22"/>
          <w:szCs w:val="22"/>
        </w:rPr>
        <w:t xml:space="preserve"> sus reglamentaciones. </w:t>
      </w:r>
      <w:r w:rsidRPr="00720D49">
        <w:rPr>
          <w:sz w:val="22"/>
          <w:szCs w:val="22"/>
        </w:rPr>
        <w:tab/>
      </w:r>
    </w:p>
    <w:p w14:paraId="6B2BAEDC" w14:textId="77777777" w:rsidR="009A2C05" w:rsidRPr="00720D49" w:rsidRDefault="009A2C05" w:rsidP="00597A23">
      <w:pPr>
        <w:tabs>
          <w:tab w:val="left" w:pos="284"/>
        </w:tabs>
        <w:ind w:right="103"/>
        <w:jc w:val="both"/>
        <w:rPr>
          <w:sz w:val="10"/>
          <w:szCs w:val="22"/>
        </w:rPr>
      </w:pPr>
    </w:p>
    <w:p w14:paraId="3B7E5537" w14:textId="3C370B2F" w:rsidR="00E9179F" w:rsidRPr="00720D49" w:rsidRDefault="00E9179F" w:rsidP="00597A23">
      <w:pPr>
        <w:tabs>
          <w:tab w:val="left" w:pos="284"/>
        </w:tabs>
        <w:ind w:right="103"/>
        <w:jc w:val="both"/>
        <w:rPr>
          <w:sz w:val="22"/>
          <w:szCs w:val="22"/>
        </w:rPr>
      </w:pPr>
      <w:r w:rsidRPr="00720D49">
        <w:rPr>
          <w:sz w:val="22"/>
          <w:szCs w:val="22"/>
        </w:rPr>
        <w:t xml:space="preserve">La SP incluye los siguientes documentos: </w:t>
      </w:r>
    </w:p>
    <w:p w14:paraId="7897EDBA" w14:textId="77777777" w:rsidR="00E96A05" w:rsidRPr="00720D49" w:rsidRDefault="00E9179F" w:rsidP="00597A23">
      <w:pPr>
        <w:tabs>
          <w:tab w:val="left" w:pos="284"/>
        </w:tabs>
        <w:ind w:right="103"/>
        <w:jc w:val="both"/>
        <w:rPr>
          <w:sz w:val="10"/>
          <w:szCs w:val="22"/>
        </w:rPr>
      </w:pPr>
      <w:r w:rsidRPr="00720D49">
        <w:rPr>
          <w:sz w:val="22"/>
          <w:szCs w:val="22"/>
        </w:rPr>
        <w:tab/>
      </w:r>
    </w:p>
    <w:p w14:paraId="7787F519" w14:textId="0BD2D131" w:rsidR="00E9179F" w:rsidRPr="00720D49" w:rsidRDefault="00E9179F" w:rsidP="005F623A">
      <w:pPr>
        <w:tabs>
          <w:tab w:val="left" w:pos="284"/>
        </w:tabs>
        <w:ind w:left="284" w:right="103"/>
        <w:jc w:val="both"/>
        <w:rPr>
          <w:sz w:val="22"/>
          <w:szCs w:val="22"/>
        </w:rPr>
      </w:pPr>
      <w:r w:rsidRPr="00720D49">
        <w:rPr>
          <w:b/>
          <w:sz w:val="22"/>
          <w:szCs w:val="22"/>
        </w:rPr>
        <w:t>Sección 1</w:t>
      </w:r>
      <w:r w:rsidRPr="00720D49">
        <w:rPr>
          <w:sz w:val="22"/>
          <w:szCs w:val="22"/>
        </w:rPr>
        <w:t xml:space="preserve"> - Carta de invitación</w:t>
      </w:r>
      <w:r w:rsidR="0019413C" w:rsidRPr="00720D49">
        <w:rPr>
          <w:sz w:val="22"/>
          <w:szCs w:val="22"/>
        </w:rPr>
        <w:t>.</w:t>
      </w:r>
    </w:p>
    <w:p w14:paraId="35D2BC17" w14:textId="31AFEF23" w:rsidR="00E9179F" w:rsidRPr="00720D49" w:rsidRDefault="00E9179F" w:rsidP="00597A23">
      <w:pPr>
        <w:tabs>
          <w:tab w:val="left" w:pos="284"/>
        </w:tabs>
        <w:ind w:right="103"/>
        <w:jc w:val="both"/>
        <w:rPr>
          <w:sz w:val="22"/>
          <w:szCs w:val="22"/>
        </w:rPr>
      </w:pPr>
      <w:r w:rsidRPr="00720D49">
        <w:rPr>
          <w:sz w:val="22"/>
          <w:szCs w:val="22"/>
        </w:rPr>
        <w:tab/>
      </w:r>
      <w:r w:rsidRPr="00720D49">
        <w:rPr>
          <w:b/>
          <w:sz w:val="22"/>
          <w:szCs w:val="22"/>
        </w:rPr>
        <w:t>Sección 2</w:t>
      </w:r>
      <w:r w:rsidRPr="00720D49">
        <w:rPr>
          <w:sz w:val="22"/>
          <w:szCs w:val="22"/>
        </w:rPr>
        <w:t xml:space="preserve"> - Instrucciones para los consultores (incluyendo la Hoja de Datos)</w:t>
      </w:r>
      <w:r w:rsidR="0019413C" w:rsidRPr="00720D49">
        <w:rPr>
          <w:sz w:val="22"/>
          <w:szCs w:val="22"/>
        </w:rPr>
        <w:t>.</w:t>
      </w:r>
    </w:p>
    <w:p w14:paraId="70868982" w14:textId="4575DD3E" w:rsidR="00E9179F" w:rsidRPr="00720D49" w:rsidRDefault="00E9179F" w:rsidP="00597A23">
      <w:pPr>
        <w:tabs>
          <w:tab w:val="left" w:pos="284"/>
        </w:tabs>
        <w:ind w:right="103"/>
        <w:jc w:val="both"/>
        <w:rPr>
          <w:sz w:val="22"/>
          <w:szCs w:val="22"/>
        </w:rPr>
      </w:pPr>
      <w:r w:rsidRPr="00720D49">
        <w:rPr>
          <w:sz w:val="22"/>
          <w:szCs w:val="22"/>
        </w:rPr>
        <w:tab/>
      </w:r>
      <w:r w:rsidRPr="00720D49">
        <w:rPr>
          <w:b/>
          <w:sz w:val="22"/>
          <w:szCs w:val="22"/>
        </w:rPr>
        <w:t>Sección 3</w:t>
      </w:r>
      <w:r w:rsidRPr="00720D49">
        <w:rPr>
          <w:sz w:val="22"/>
          <w:szCs w:val="22"/>
        </w:rPr>
        <w:t xml:space="preserve"> - Propuesta técnica - Formularios estándar</w:t>
      </w:r>
      <w:r w:rsidR="0019413C" w:rsidRPr="00720D49">
        <w:rPr>
          <w:sz w:val="22"/>
          <w:szCs w:val="22"/>
        </w:rPr>
        <w:t>.</w:t>
      </w:r>
    </w:p>
    <w:p w14:paraId="7456212E" w14:textId="4E2C1E29" w:rsidR="00E9179F" w:rsidRPr="00720D49" w:rsidRDefault="00E9179F" w:rsidP="00597A23">
      <w:pPr>
        <w:tabs>
          <w:tab w:val="left" w:pos="284"/>
        </w:tabs>
        <w:ind w:right="103"/>
        <w:jc w:val="both"/>
        <w:rPr>
          <w:sz w:val="22"/>
          <w:szCs w:val="22"/>
        </w:rPr>
      </w:pPr>
      <w:r w:rsidRPr="00720D49">
        <w:rPr>
          <w:sz w:val="22"/>
          <w:szCs w:val="22"/>
        </w:rPr>
        <w:tab/>
      </w:r>
      <w:r w:rsidRPr="00720D49">
        <w:rPr>
          <w:b/>
          <w:sz w:val="22"/>
          <w:szCs w:val="22"/>
        </w:rPr>
        <w:t>Sección 4</w:t>
      </w:r>
      <w:r w:rsidRPr="00720D49">
        <w:rPr>
          <w:sz w:val="22"/>
          <w:szCs w:val="22"/>
        </w:rPr>
        <w:t xml:space="preserve"> - Propuesta </w:t>
      </w:r>
      <w:r w:rsidR="002E3E3C">
        <w:rPr>
          <w:bCs/>
          <w:sz w:val="22"/>
          <w:szCs w:val="22"/>
        </w:rPr>
        <w:t>económica</w:t>
      </w:r>
      <w:r w:rsidR="002E3E3C" w:rsidRPr="00720D49">
        <w:rPr>
          <w:bCs/>
          <w:sz w:val="22"/>
          <w:szCs w:val="22"/>
        </w:rPr>
        <w:t xml:space="preserve"> </w:t>
      </w:r>
      <w:r w:rsidRPr="00720D49">
        <w:rPr>
          <w:sz w:val="22"/>
          <w:szCs w:val="22"/>
        </w:rPr>
        <w:t>- Formularios estándar</w:t>
      </w:r>
      <w:r w:rsidR="0019413C" w:rsidRPr="00720D49">
        <w:rPr>
          <w:sz w:val="22"/>
          <w:szCs w:val="22"/>
        </w:rPr>
        <w:t>.</w:t>
      </w:r>
    </w:p>
    <w:p w14:paraId="2743E3B7" w14:textId="68BB6455" w:rsidR="00E9179F" w:rsidRPr="00720D49" w:rsidRDefault="00E9179F" w:rsidP="00597A23">
      <w:pPr>
        <w:tabs>
          <w:tab w:val="left" w:pos="284"/>
        </w:tabs>
        <w:ind w:right="103"/>
        <w:jc w:val="both"/>
        <w:rPr>
          <w:sz w:val="22"/>
          <w:szCs w:val="22"/>
        </w:rPr>
      </w:pPr>
      <w:r w:rsidRPr="00720D49">
        <w:rPr>
          <w:sz w:val="22"/>
          <w:szCs w:val="22"/>
        </w:rPr>
        <w:tab/>
      </w:r>
      <w:r w:rsidRPr="00720D49">
        <w:rPr>
          <w:b/>
          <w:sz w:val="22"/>
          <w:szCs w:val="22"/>
        </w:rPr>
        <w:t>Sección 5</w:t>
      </w:r>
      <w:r w:rsidR="0019413C" w:rsidRPr="00720D49">
        <w:rPr>
          <w:sz w:val="22"/>
          <w:szCs w:val="22"/>
        </w:rPr>
        <w:t xml:space="preserve"> - Términos de referencia.</w:t>
      </w:r>
    </w:p>
    <w:p w14:paraId="72839CA6" w14:textId="299BEEA6" w:rsidR="00E9179F" w:rsidRPr="00720D49" w:rsidRDefault="00E9179F" w:rsidP="00597A23">
      <w:pPr>
        <w:tabs>
          <w:tab w:val="left" w:pos="284"/>
        </w:tabs>
        <w:ind w:right="103"/>
        <w:jc w:val="both"/>
        <w:rPr>
          <w:sz w:val="22"/>
          <w:szCs w:val="22"/>
        </w:rPr>
      </w:pPr>
      <w:r w:rsidRPr="00720D49">
        <w:rPr>
          <w:sz w:val="22"/>
          <w:szCs w:val="22"/>
        </w:rPr>
        <w:tab/>
      </w:r>
      <w:r w:rsidRPr="00720D49">
        <w:rPr>
          <w:b/>
          <w:sz w:val="22"/>
          <w:szCs w:val="22"/>
        </w:rPr>
        <w:t>Sección 6</w:t>
      </w:r>
      <w:r w:rsidRPr="00720D49">
        <w:rPr>
          <w:sz w:val="22"/>
          <w:szCs w:val="22"/>
        </w:rPr>
        <w:t xml:space="preserve"> - Contrato estándar</w:t>
      </w:r>
      <w:r w:rsidR="0019413C" w:rsidRPr="00720D49">
        <w:rPr>
          <w:sz w:val="22"/>
          <w:szCs w:val="22"/>
        </w:rPr>
        <w:t>.</w:t>
      </w:r>
    </w:p>
    <w:p w14:paraId="3E1D7CD9" w14:textId="77777777" w:rsidR="005F623A" w:rsidRPr="002C39B9" w:rsidRDefault="005F623A" w:rsidP="00597A23">
      <w:pPr>
        <w:tabs>
          <w:tab w:val="left" w:pos="284"/>
        </w:tabs>
        <w:ind w:right="103"/>
        <w:jc w:val="both"/>
        <w:rPr>
          <w:sz w:val="18"/>
          <w:szCs w:val="22"/>
        </w:rPr>
      </w:pPr>
    </w:p>
    <w:p w14:paraId="060790A7" w14:textId="4277C0C1" w:rsidR="00FF5399" w:rsidRPr="00720D49" w:rsidRDefault="00B2700E" w:rsidP="00597A23">
      <w:pPr>
        <w:numPr>
          <w:ilvl w:val="12"/>
          <w:numId w:val="0"/>
        </w:numPr>
        <w:rPr>
          <w:sz w:val="22"/>
          <w:szCs w:val="22"/>
        </w:rPr>
      </w:pPr>
      <w:r w:rsidRPr="00720D49">
        <w:rPr>
          <w:sz w:val="22"/>
          <w:szCs w:val="22"/>
        </w:rPr>
        <w:t>Atentamente.</w:t>
      </w:r>
    </w:p>
    <w:p w14:paraId="28904A1B" w14:textId="77777777" w:rsidR="00B2700E" w:rsidRPr="00720D49" w:rsidRDefault="00B2700E" w:rsidP="00597A23">
      <w:pPr>
        <w:numPr>
          <w:ilvl w:val="12"/>
          <w:numId w:val="0"/>
        </w:numPr>
        <w:rPr>
          <w:sz w:val="22"/>
          <w:szCs w:val="22"/>
        </w:rPr>
      </w:pPr>
    </w:p>
    <w:p w14:paraId="6B450678" w14:textId="77777777" w:rsidR="00CB76C8" w:rsidRPr="00720D49" w:rsidRDefault="00CB76C8" w:rsidP="00597A23">
      <w:pPr>
        <w:numPr>
          <w:ilvl w:val="12"/>
          <w:numId w:val="0"/>
        </w:numPr>
        <w:jc w:val="center"/>
        <w:rPr>
          <w:b/>
          <w:sz w:val="22"/>
          <w:szCs w:val="22"/>
          <w:lang w:val="es-ES" w:eastAsia="es-ES"/>
        </w:rPr>
      </w:pPr>
    </w:p>
    <w:p w14:paraId="52162573" w14:textId="08B556AE" w:rsidR="007D2040" w:rsidRPr="00720D49" w:rsidRDefault="0058443F" w:rsidP="00597A23">
      <w:pPr>
        <w:numPr>
          <w:ilvl w:val="12"/>
          <w:numId w:val="0"/>
        </w:numPr>
        <w:jc w:val="center"/>
        <w:rPr>
          <w:b/>
          <w:sz w:val="22"/>
          <w:szCs w:val="22"/>
          <w:lang w:val="es-ES" w:eastAsia="es-ES"/>
        </w:rPr>
      </w:pPr>
      <w:r w:rsidRPr="00720D49">
        <w:rPr>
          <w:b/>
          <w:sz w:val="22"/>
          <w:szCs w:val="22"/>
          <w:lang w:val="es-ES" w:eastAsia="es-ES"/>
        </w:rPr>
        <w:t>Elmar Deggeller Horn</w:t>
      </w:r>
    </w:p>
    <w:p w14:paraId="6C7288E8" w14:textId="1377BBA1" w:rsidR="00B2700E" w:rsidRPr="00720D49" w:rsidRDefault="00B2700E" w:rsidP="00597A23">
      <w:pPr>
        <w:numPr>
          <w:ilvl w:val="12"/>
          <w:numId w:val="0"/>
        </w:numPr>
        <w:jc w:val="center"/>
        <w:rPr>
          <w:sz w:val="22"/>
          <w:szCs w:val="22"/>
          <w:lang w:val="es-ES" w:eastAsia="es-ES"/>
        </w:rPr>
      </w:pPr>
      <w:r w:rsidRPr="00720D49">
        <w:rPr>
          <w:sz w:val="22"/>
          <w:szCs w:val="22"/>
          <w:lang w:val="es-ES" w:eastAsia="es-ES"/>
        </w:rPr>
        <w:t>Director</w:t>
      </w:r>
    </w:p>
    <w:p w14:paraId="36A7905C" w14:textId="22FD0EE9" w:rsidR="00C953E3" w:rsidRPr="00720D49" w:rsidRDefault="0058443F" w:rsidP="00597A23">
      <w:pPr>
        <w:numPr>
          <w:ilvl w:val="12"/>
          <w:numId w:val="0"/>
        </w:numPr>
        <w:jc w:val="center"/>
        <w:rPr>
          <w:sz w:val="22"/>
          <w:szCs w:val="22"/>
          <w:lang w:val="es-ES" w:eastAsia="es-ES"/>
        </w:rPr>
      </w:pPr>
      <w:r w:rsidRPr="00720D49">
        <w:rPr>
          <w:sz w:val="22"/>
          <w:szCs w:val="22"/>
          <w:lang w:val="es-ES" w:eastAsia="es-ES"/>
        </w:rPr>
        <w:t>Dirección de Contrataciones</w:t>
      </w:r>
    </w:p>
    <w:p w14:paraId="7363AAB6" w14:textId="77777777" w:rsidR="003F6A87" w:rsidRPr="00720D49" w:rsidRDefault="003F6A87" w:rsidP="00597A23">
      <w:pPr>
        <w:numPr>
          <w:ilvl w:val="12"/>
          <w:numId w:val="0"/>
        </w:numPr>
        <w:jc w:val="center"/>
        <w:rPr>
          <w:sz w:val="22"/>
          <w:szCs w:val="22"/>
          <w:lang w:val="es-ES"/>
        </w:rPr>
      </w:pPr>
    </w:p>
    <w:p w14:paraId="45F7A9B3" w14:textId="4EF2E5DD" w:rsidR="00016350" w:rsidRPr="00720D49" w:rsidRDefault="00016350" w:rsidP="005F3A12">
      <w:pPr>
        <w:numPr>
          <w:ilvl w:val="12"/>
          <w:numId w:val="0"/>
        </w:numPr>
        <w:jc w:val="center"/>
        <w:rPr>
          <w:b/>
          <w:sz w:val="22"/>
          <w:szCs w:val="22"/>
        </w:rPr>
      </w:pPr>
      <w:bookmarkStart w:id="14" w:name="_Toc383779426"/>
    </w:p>
    <w:p w14:paraId="57693543" w14:textId="30B42EAD" w:rsidR="00E16A74" w:rsidRPr="00720D49" w:rsidRDefault="00E16A74" w:rsidP="005F3A12">
      <w:pPr>
        <w:numPr>
          <w:ilvl w:val="12"/>
          <w:numId w:val="0"/>
        </w:numPr>
        <w:jc w:val="center"/>
        <w:rPr>
          <w:b/>
          <w:sz w:val="22"/>
          <w:szCs w:val="22"/>
        </w:rPr>
      </w:pPr>
    </w:p>
    <w:p w14:paraId="0B6F7439" w14:textId="49A0C3F0" w:rsidR="00E16A74" w:rsidRPr="00720D49" w:rsidRDefault="00E16A74" w:rsidP="005F3A12">
      <w:pPr>
        <w:numPr>
          <w:ilvl w:val="12"/>
          <w:numId w:val="0"/>
        </w:numPr>
        <w:jc w:val="center"/>
        <w:rPr>
          <w:b/>
          <w:sz w:val="22"/>
          <w:szCs w:val="22"/>
        </w:rPr>
      </w:pPr>
    </w:p>
    <w:p w14:paraId="3789A1BC" w14:textId="3C573C84" w:rsidR="00E16A74" w:rsidRPr="00720D49" w:rsidRDefault="00E16A74" w:rsidP="005F3A12">
      <w:pPr>
        <w:numPr>
          <w:ilvl w:val="12"/>
          <w:numId w:val="0"/>
        </w:numPr>
        <w:jc w:val="center"/>
        <w:rPr>
          <w:b/>
          <w:sz w:val="22"/>
          <w:szCs w:val="22"/>
        </w:rPr>
      </w:pPr>
    </w:p>
    <w:p w14:paraId="79B973C9" w14:textId="7D3A63B7" w:rsidR="00E16A74" w:rsidRPr="00720D49" w:rsidRDefault="00E16A74" w:rsidP="005F3A12">
      <w:pPr>
        <w:numPr>
          <w:ilvl w:val="12"/>
          <w:numId w:val="0"/>
        </w:numPr>
        <w:jc w:val="center"/>
        <w:rPr>
          <w:b/>
          <w:sz w:val="22"/>
          <w:szCs w:val="22"/>
        </w:rPr>
      </w:pPr>
    </w:p>
    <w:p w14:paraId="4410693A" w14:textId="0A2AF81A" w:rsidR="00E16A74" w:rsidRPr="00720D49" w:rsidRDefault="00E16A74" w:rsidP="005F3A12">
      <w:pPr>
        <w:numPr>
          <w:ilvl w:val="12"/>
          <w:numId w:val="0"/>
        </w:numPr>
        <w:jc w:val="center"/>
        <w:rPr>
          <w:b/>
          <w:sz w:val="22"/>
          <w:szCs w:val="22"/>
        </w:rPr>
      </w:pPr>
    </w:p>
    <w:p w14:paraId="2D7CA156" w14:textId="13641790" w:rsidR="00E16A74" w:rsidRPr="00720D49" w:rsidRDefault="00E16A74" w:rsidP="005F3A12">
      <w:pPr>
        <w:numPr>
          <w:ilvl w:val="12"/>
          <w:numId w:val="0"/>
        </w:numPr>
        <w:jc w:val="center"/>
        <w:rPr>
          <w:b/>
          <w:sz w:val="22"/>
          <w:szCs w:val="22"/>
        </w:rPr>
      </w:pPr>
    </w:p>
    <w:p w14:paraId="01E8AE7B" w14:textId="7AE2D9F8" w:rsidR="00E16A74" w:rsidRPr="00720D49" w:rsidRDefault="00E16A74" w:rsidP="005F3A12">
      <w:pPr>
        <w:numPr>
          <w:ilvl w:val="12"/>
          <w:numId w:val="0"/>
        </w:numPr>
        <w:jc w:val="center"/>
        <w:rPr>
          <w:b/>
          <w:sz w:val="22"/>
          <w:szCs w:val="22"/>
        </w:rPr>
      </w:pPr>
    </w:p>
    <w:p w14:paraId="6BD1054A" w14:textId="5382A5DD" w:rsidR="00E16A74" w:rsidRPr="00720D49" w:rsidRDefault="00E16A74" w:rsidP="005F3A12">
      <w:pPr>
        <w:numPr>
          <w:ilvl w:val="12"/>
          <w:numId w:val="0"/>
        </w:numPr>
        <w:jc w:val="center"/>
        <w:rPr>
          <w:b/>
          <w:sz w:val="22"/>
          <w:szCs w:val="22"/>
        </w:rPr>
      </w:pPr>
    </w:p>
    <w:p w14:paraId="5621F8B5" w14:textId="15068469" w:rsidR="00E16A74" w:rsidRPr="00720D49" w:rsidRDefault="00E16A74" w:rsidP="005F3A12">
      <w:pPr>
        <w:numPr>
          <w:ilvl w:val="12"/>
          <w:numId w:val="0"/>
        </w:numPr>
        <w:jc w:val="center"/>
        <w:rPr>
          <w:b/>
          <w:sz w:val="22"/>
          <w:szCs w:val="22"/>
        </w:rPr>
      </w:pPr>
    </w:p>
    <w:p w14:paraId="36125A68" w14:textId="36F518FD" w:rsidR="00E16A74" w:rsidRDefault="00E16A74" w:rsidP="005F3A12">
      <w:pPr>
        <w:numPr>
          <w:ilvl w:val="12"/>
          <w:numId w:val="0"/>
        </w:numPr>
        <w:jc w:val="center"/>
        <w:rPr>
          <w:b/>
          <w:sz w:val="22"/>
          <w:szCs w:val="22"/>
        </w:rPr>
      </w:pPr>
    </w:p>
    <w:p w14:paraId="73CC78E6" w14:textId="77777777" w:rsidR="00E04E31" w:rsidRPr="00720D49" w:rsidRDefault="00E04E31" w:rsidP="005F3A12">
      <w:pPr>
        <w:numPr>
          <w:ilvl w:val="12"/>
          <w:numId w:val="0"/>
        </w:numPr>
        <w:jc w:val="center"/>
        <w:rPr>
          <w:b/>
          <w:sz w:val="22"/>
          <w:szCs w:val="22"/>
        </w:rPr>
      </w:pPr>
    </w:p>
    <w:p w14:paraId="44A4840D" w14:textId="273D0F1E" w:rsidR="00E16A74" w:rsidRPr="00720D49" w:rsidRDefault="00E16A74" w:rsidP="005F3A12">
      <w:pPr>
        <w:numPr>
          <w:ilvl w:val="12"/>
          <w:numId w:val="0"/>
        </w:numPr>
        <w:jc w:val="center"/>
        <w:rPr>
          <w:b/>
          <w:sz w:val="22"/>
          <w:szCs w:val="22"/>
        </w:rPr>
      </w:pPr>
    </w:p>
    <w:p w14:paraId="696B9429" w14:textId="129DFF3F" w:rsidR="005F3A12" w:rsidRPr="00720D49" w:rsidRDefault="005F3A12" w:rsidP="005F3A12">
      <w:pPr>
        <w:numPr>
          <w:ilvl w:val="12"/>
          <w:numId w:val="0"/>
        </w:numPr>
        <w:jc w:val="center"/>
        <w:rPr>
          <w:b/>
          <w:sz w:val="22"/>
          <w:szCs w:val="22"/>
        </w:rPr>
      </w:pPr>
      <w:r w:rsidRPr="00720D49">
        <w:rPr>
          <w:b/>
          <w:sz w:val="22"/>
          <w:szCs w:val="22"/>
        </w:rPr>
        <w:lastRenderedPageBreak/>
        <w:t>Sección 2.  Instrucciones para los consultores</w:t>
      </w:r>
      <w:bookmarkEnd w:id="14"/>
    </w:p>
    <w:p w14:paraId="5F1FD46B" w14:textId="77777777" w:rsidR="005F3A12" w:rsidRPr="00720D49" w:rsidRDefault="005F3A12" w:rsidP="005F3A12">
      <w:pPr>
        <w:pStyle w:val="BankNormal"/>
        <w:numPr>
          <w:ilvl w:val="12"/>
          <w:numId w:val="0"/>
        </w:numPr>
        <w:spacing w:after="0"/>
        <w:rPr>
          <w:sz w:val="22"/>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7488"/>
      </w:tblGrid>
      <w:tr w:rsidR="005F3A12" w:rsidRPr="00720D49" w14:paraId="3D5B2C08" w14:textId="77777777" w:rsidTr="007B1CDF">
        <w:trPr>
          <w:trHeight w:val="20"/>
        </w:trPr>
        <w:tc>
          <w:tcPr>
            <w:tcW w:w="1072" w:type="pct"/>
          </w:tcPr>
          <w:p w14:paraId="6324F073" w14:textId="77777777" w:rsidR="005F3A12" w:rsidRPr="00720D49" w:rsidRDefault="005F3A12" w:rsidP="005F3A12">
            <w:pPr>
              <w:numPr>
                <w:ilvl w:val="12"/>
                <w:numId w:val="0"/>
              </w:numPr>
              <w:tabs>
                <w:tab w:val="left" w:pos="360"/>
              </w:tabs>
              <w:rPr>
                <w:b/>
                <w:smallCaps/>
                <w:sz w:val="22"/>
                <w:szCs w:val="22"/>
                <w:lang w:val="es-ES" w:eastAsia="es-ES"/>
              </w:rPr>
            </w:pPr>
            <w:r w:rsidRPr="00720D49">
              <w:rPr>
                <w:b/>
                <w:smallCaps/>
                <w:sz w:val="22"/>
                <w:szCs w:val="22"/>
                <w:lang w:val="es-ES" w:eastAsia="es-ES"/>
              </w:rPr>
              <w:t>D</w:t>
            </w:r>
            <w:r w:rsidRPr="00720D49">
              <w:rPr>
                <w:b/>
                <w:sz w:val="22"/>
                <w:szCs w:val="22"/>
                <w:lang w:val="es-ES" w:eastAsia="es-ES"/>
              </w:rPr>
              <w:t>efiniciones</w:t>
            </w:r>
          </w:p>
        </w:tc>
        <w:tc>
          <w:tcPr>
            <w:tcW w:w="3928" w:type="pct"/>
          </w:tcPr>
          <w:p w14:paraId="1B2954FB"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(a)</w:t>
            </w:r>
            <w:r w:rsidRPr="00720D49">
              <w:rPr>
                <w:sz w:val="22"/>
                <w:szCs w:val="22"/>
                <w:lang w:val="es-ES" w:eastAsia="es-ES"/>
              </w:rPr>
              <w:tab/>
              <w:t>“</w:t>
            </w:r>
            <w:r w:rsidRPr="00720D49">
              <w:rPr>
                <w:b/>
                <w:sz w:val="22"/>
                <w:szCs w:val="22"/>
                <w:lang w:val="es-ES" w:eastAsia="es-ES"/>
              </w:rPr>
              <w:t>Contratante</w:t>
            </w:r>
            <w:r w:rsidRPr="00720D49">
              <w:rPr>
                <w:sz w:val="22"/>
                <w:szCs w:val="22"/>
                <w:lang w:val="es-ES" w:eastAsia="es-ES"/>
              </w:rPr>
              <w:t xml:space="preserve">” es el Organismo, la Entidad o Municipalidad con la cual el Consultor seleccionado firma el Contrato para proveer los servicios y “Convocante”, es el Organismo, Entidad o Municipalidad que realiza el procedimiento para la contratación de servicios de consultoría. </w:t>
            </w:r>
          </w:p>
          <w:p w14:paraId="1BADD590"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(b)</w:t>
            </w:r>
            <w:r w:rsidRPr="00720D49">
              <w:rPr>
                <w:sz w:val="22"/>
                <w:szCs w:val="22"/>
                <w:lang w:val="es-ES" w:eastAsia="es-ES"/>
              </w:rPr>
              <w:tab/>
              <w:t>“</w:t>
            </w:r>
            <w:r w:rsidRPr="00720D49">
              <w:rPr>
                <w:b/>
                <w:sz w:val="22"/>
                <w:szCs w:val="22"/>
                <w:lang w:val="es-ES" w:eastAsia="es-ES"/>
              </w:rPr>
              <w:t>Consultor</w:t>
            </w:r>
            <w:r w:rsidRPr="00720D49">
              <w:rPr>
                <w:sz w:val="22"/>
                <w:szCs w:val="22"/>
                <w:lang w:val="es-ES" w:eastAsia="es-ES"/>
              </w:rPr>
              <w:t>” es la firma consultora, incluyendo los Consorcios, que pueda prestar o preste servicios para la realización de consultorías, asesorías, investigaciones o estudios especializados;</w:t>
            </w:r>
          </w:p>
          <w:p w14:paraId="76E6A783"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(c)</w:t>
            </w:r>
            <w:r w:rsidRPr="00720D49">
              <w:rPr>
                <w:sz w:val="22"/>
                <w:szCs w:val="22"/>
                <w:lang w:val="es-ES" w:eastAsia="es-ES"/>
              </w:rPr>
              <w:tab/>
              <w:t>“</w:t>
            </w:r>
            <w:r w:rsidRPr="00720D49">
              <w:rPr>
                <w:b/>
                <w:sz w:val="22"/>
                <w:szCs w:val="22"/>
                <w:lang w:val="es-ES" w:eastAsia="es-ES"/>
              </w:rPr>
              <w:t>Contrato</w:t>
            </w:r>
            <w:r w:rsidRPr="00720D49">
              <w:rPr>
                <w:sz w:val="22"/>
                <w:szCs w:val="22"/>
                <w:lang w:val="es-ES" w:eastAsia="es-ES"/>
              </w:rPr>
              <w:t>” es el Contrato firmado por las Partes, y todos los documentos adjuntos que se enumeran en la Cláusula 1 de dicho Contrato, que son las Condiciones Generales (CG), las Condiciones Especiales (CE), y los Apéndices;</w:t>
            </w:r>
          </w:p>
          <w:p w14:paraId="09B54142"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(d)</w:t>
            </w:r>
            <w:r w:rsidRPr="00720D49">
              <w:rPr>
                <w:sz w:val="22"/>
                <w:szCs w:val="22"/>
                <w:lang w:val="es-ES" w:eastAsia="es-ES"/>
              </w:rPr>
              <w:tab/>
              <w:t>“</w:t>
            </w:r>
            <w:r w:rsidRPr="00720D49">
              <w:rPr>
                <w:b/>
                <w:sz w:val="22"/>
                <w:szCs w:val="22"/>
                <w:lang w:val="es-ES" w:eastAsia="es-ES"/>
              </w:rPr>
              <w:t>Hoja de Datos</w:t>
            </w:r>
            <w:r w:rsidRPr="00720D49">
              <w:rPr>
                <w:sz w:val="22"/>
                <w:szCs w:val="22"/>
                <w:lang w:val="es-ES" w:eastAsia="es-ES"/>
              </w:rPr>
              <w:t>” es la sección de las Instrucciones para los Consultores que se debe utilizar para indicar las condiciones específicas de la Contratante o del contrato en particular;</w:t>
            </w:r>
          </w:p>
          <w:p w14:paraId="09952D6A"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(e)</w:t>
            </w:r>
            <w:r w:rsidRPr="00720D49">
              <w:rPr>
                <w:sz w:val="22"/>
                <w:szCs w:val="22"/>
                <w:lang w:val="es-ES" w:eastAsia="es-ES"/>
              </w:rPr>
              <w:tab/>
              <w:t>“</w:t>
            </w:r>
            <w:r w:rsidRPr="00720D49">
              <w:rPr>
                <w:b/>
                <w:sz w:val="22"/>
                <w:szCs w:val="22"/>
                <w:lang w:val="es-ES" w:eastAsia="es-ES"/>
              </w:rPr>
              <w:t>Día</w:t>
            </w:r>
            <w:r w:rsidRPr="00720D49">
              <w:rPr>
                <w:sz w:val="22"/>
                <w:szCs w:val="22"/>
                <w:lang w:val="es-ES" w:eastAsia="es-ES"/>
              </w:rPr>
              <w:t xml:space="preserve">” significa día calendario. </w:t>
            </w:r>
          </w:p>
          <w:p w14:paraId="3AFBE3F8"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(f)</w:t>
            </w:r>
            <w:r w:rsidRPr="00720D49">
              <w:rPr>
                <w:sz w:val="22"/>
                <w:szCs w:val="22"/>
                <w:lang w:val="es-ES" w:eastAsia="es-ES"/>
              </w:rPr>
              <w:tab/>
              <w:t>“</w:t>
            </w:r>
            <w:r w:rsidRPr="00720D49">
              <w:rPr>
                <w:b/>
                <w:sz w:val="22"/>
                <w:szCs w:val="22"/>
                <w:lang w:val="es-ES" w:eastAsia="es-ES"/>
              </w:rPr>
              <w:t>Instrucciones para los Consultores</w:t>
            </w:r>
            <w:r w:rsidRPr="00720D49">
              <w:rPr>
                <w:sz w:val="22"/>
                <w:szCs w:val="22"/>
                <w:lang w:val="es-ES" w:eastAsia="es-ES"/>
              </w:rPr>
              <w:t xml:space="preserve">” (Sección 2 de la SP) es el documento que proporciona a los Consultores invitados a participar, toda la información necesaria para preparar sus Propuestas; </w:t>
            </w:r>
          </w:p>
          <w:p w14:paraId="6C657E3A"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(g)</w:t>
            </w:r>
            <w:r w:rsidRPr="00720D49">
              <w:rPr>
                <w:sz w:val="22"/>
                <w:szCs w:val="22"/>
                <w:lang w:val="es-ES" w:eastAsia="es-ES"/>
              </w:rPr>
              <w:tab/>
              <w:t>“</w:t>
            </w:r>
            <w:r w:rsidRPr="00720D49">
              <w:rPr>
                <w:b/>
                <w:sz w:val="22"/>
                <w:szCs w:val="22"/>
                <w:lang w:val="es-ES" w:eastAsia="es-ES"/>
              </w:rPr>
              <w:t>CI</w:t>
            </w:r>
            <w:r w:rsidRPr="00720D49">
              <w:rPr>
                <w:sz w:val="22"/>
                <w:szCs w:val="22"/>
                <w:lang w:val="es-ES" w:eastAsia="es-ES"/>
              </w:rPr>
              <w:t>” (Sección 1 de la SP) es la Carta de Invitación que la Convocante envía a los Consultores invitados a participar;</w:t>
            </w:r>
          </w:p>
          <w:p w14:paraId="0CA86ECF"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(h)</w:t>
            </w:r>
            <w:r w:rsidRPr="00720D49">
              <w:rPr>
                <w:sz w:val="22"/>
                <w:szCs w:val="22"/>
                <w:lang w:val="es-ES" w:eastAsia="es-ES"/>
              </w:rPr>
              <w:tab/>
              <w:t>“</w:t>
            </w:r>
            <w:r w:rsidRPr="00720D49">
              <w:rPr>
                <w:b/>
                <w:sz w:val="22"/>
                <w:szCs w:val="22"/>
                <w:lang w:val="es-ES" w:eastAsia="es-ES"/>
              </w:rPr>
              <w:t>Personal</w:t>
            </w:r>
            <w:r w:rsidRPr="00720D49">
              <w:rPr>
                <w:sz w:val="22"/>
                <w:szCs w:val="22"/>
                <w:lang w:val="es-ES" w:eastAsia="es-ES"/>
              </w:rPr>
              <w:t xml:space="preserve">” significa los empleados profesionales o de apoyo contratados por el Consultor o por cualquier Subconsultor y asignados a la prestación de los Servicios o de una parte de los mismos; “Personal extranjero” significa las personas profesionales o de apoyo que al momento de ser contratadas tienen su domicilio fuera del territorio de la República del Paraguay; “Personal nacional” significa las personas profesionales o de apoyo que al momento de ser contratadas tienen su domicilio en el territorio de la República del Paraguay; </w:t>
            </w:r>
          </w:p>
          <w:p w14:paraId="34AFB8DE"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(i)</w:t>
            </w:r>
            <w:r w:rsidRPr="00720D49">
              <w:rPr>
                <w:sz w:val="22"/>
                <w:szCs w:val="22"/>
                <w:lang w:val="es-ES" w:eastAsia="es-ES"/>
              </w:rPr>
              <w:tab/>
              <w:t>“</w:t>
            </w:r>
            <w:r w:rsidRPr="00720D49">
              <w:rPr>
                <w:b/>
                <w:sz w:val="22"/>
                <w:szCs w:val="22"/>
                <w:lang w:val="es-ES" w:eastAsia="es-ES"/>
              </w:rPr>
              <w:t>Propuesta</w:t>
            </w:r>
            <w:r w:rsidRPr="00720D49">
              <w:rPr>
                <w:sz w:val="22"/>
                <w:szCs w:val="22"/>
                <w:lang w:val="es-ES" w:eastAsia="es-ES"/>
              </w:rPr>
              <w:t xml:space="preserve">” significa la Propuesta Técnica y la Propuesta Económica; </w:t>
            </w:r>
          </w:p>
          <w:p w14:paraId="5453E2EE"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(j)</w:t>
            </w:r>
            <w:r w:rsidRPr="00720D49">
              <w:rPr>
                <w:sz w:val="22"/>
                <w:szCs w:val="22"/>
                <w:lang w:val="es-ES" w:eastAsia="es-ES"/>
              </w:rPr>
              <w:tab/>
              <w:t>“</w:t>
            </w:r>
            <w:r w:rsidRPr="00720D49">
              <w:rPr>
                <w:b/>
                <w:sz w:val="22"/>
                <w:szCs w:val="22"/>
                <w:lang w:val="es-ES" w:eastAsia="es-ES"/>
              </w:rPr>
              <w:t>SP</w:t>
            </w:r>
            <w:r w:rsidRPr="00720D49">
              <w:rPr>
                <w:sz w:val="22"/>
                <w:szCs w:val="22"/>
                <w:lang w:val="es-ES" w:eastAsia="es-ES"/>
              </w:rPr>
              <w:t xml:space="preserve">” significa la Solicitud de Propuesta que prepara la Convocante para la selección de Consultores, de acuerdo con la Solicitud Estándar de Propuestas (SEP); </w:t>
            </w:r>
          </w:p>
          <w:p w14:paraId="3135ACD6"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(k)</w:t>
            </w:r>
            <w:r w:rsidRPr="00720D49">
              <w:rPr>
                <w:sz w:val="22"/>
                <w:szCs w:val="22"/>
                <w:lang w:val="es-ES" w:eastAsia="es-ES"/>
              </w:rPr>
              <w:tab/>
              <w:t>“</w:t>
            </w:r>
            <w:r w:rsidRPr="00720D49">
              <w:rPr>
                <w:b/>
                <w:sz w:val="22"/>
                <w:szCs w:val="22"/>
                <w:lang w:val="es-ES" w:eastAsia="es-ES"/>
              </w:rPr>
              <w:t>SEP</w:t>
            </w:r>
            <w:r w:rsidRPr="00720D49">
              <w:rPr>
                <w:sz w:val="22"/>
                <w:szCs w:val="22"/>
                <w:lang w:val="es-ES" w:eastAsia="es-ES"/>
              </w:rPr>
              <w:t xml:space="preserve">” significa la Solicitud Estándar de Propuesta, que deberá ser utilizada por la Convocante como guía para la preparación de la SP; </w:t>
            </w:r>
          </w:p>
          <w:p w14:paraId="7334688D"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(l)</w:t>
            </w:r>
            <w:r w:rsidRPr="00720D49">
              <w:rPr>
                <w:sz w:val="22"/>
                <w:szCs w:val="22"/>
                <w:lang w:val="es-ES" w:eastAsia="es-ES"/>
              </w:rPr>
              <w:tab/>
              <w:t>”</w:t>
            </w:r>
            <w:r w:rsidRPr="00720D49">
              <w:rPr>
                <w:b/>
                <w:sz w:val="22"/>
                <w:szCs w:val="22"/>
                <w:lang w:val="es-ES" w:eastAsia="es-ES"/>
              </w:rPr>
              <w:t>Servicios</w:t>
            </w:r>
            <w:r w:rsidRPr="00720D49">
              <w:rPr>
                <w:sz w:val="22"/>
                <w:szCs w:val="22"/>
                <w:lang w:val="es-ES" w:eastAsia="es-ES"/>
              </w:rPr>
              <w:t>” significa el trabajo que deberá realizar el Consultor en virtud del Contrato;</w:t>
            </w:r>
          </w:p>
          <w:p w14:paraId="3C9BEF1F"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(m)</w:t>
            </w:r>
            <w:r w:rsidRPr="00720D49">
              <w:rPr>
                <w:sz w:val="22"/>
                <w:szCs w:val="22"/>
                <w:lang w:val="es-ES" w:eastAsia="es-ES"/>
              </w:rPr>
              <w:tab/>
              <w:t>“</w:t>
            </w:r>
            <w:r w:rsidRPr="00720D49">
              <w:rPr>
                <w:b/>
                <w:sz w:val="22"/>
                <w:szCs w:val="22"/>
                <w:lang w:val="es-ES" w:eastAsia="es-ES"/>
              </w:rPr>
              <w:t>Subconsultor</w:t>
            </w:r>
            <w:r w:rsidRPr="00720D49">
              <w:rPr>
                <w:sz w:val="22"/>
                <w:szCs w:val="22"/>
                <w:lang w:val="es-ES" w:eastAsia="es-ES"/>
              </w:rPr>
              <w:t xml:space="preserve">” significa cualquier persona o entidad que el Consultor contrata a su vez para la prestación de una parte de los Servicios; </w:t>
            </w:r>
          </w:p>
          <w:p w14:paraId="45314284" w14:textId="55BFD54F"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(n)</w:t>
            </w:r>
            <w:r w:rsidRPr="00720D49">
              <w:rPr>
                <w:sz w:val="22"/>
                <w:szCs w:val="22"/>
                <w:lang w:val="es-ES" w:eastAsia="es-ES"/>
              </w:rPr>
              <w:tab/>
              <w:t>“</w:t>
            </w:r>
            <w:r w:rsidRPr="00720D49">
              <w:rPr>
                <w:b/>
                <w:sz w:val="22"/>
                <w:szCs w:val="22"/>
                <w:lang w:val="es-ES" w:eastAsia="es-ES"/>
              </w:rPr>
              <w:t>Términos de Referencia</w:t>
            </w:r>
            <w:r w:rsidRPr="00720D49">
              <w:rPr>
                <w:sz w:val="22"/>
                <w:szCs w:val="22"/>
                <w:lang w:val="es-ES" w:eastAsia="es-ES"/>
              </w:rPr>
              <w:t>” (TDR) es el documento incluido en la SP como Sección 5, que explica los objetivos, magnitud del trabajo, actividades, tareas a realizar, las responsabilidades respectivas de</w:t>
            </w:r>
            <w:r w:rsidR="00921087" w:rsidRPr="00720D49">
              <w:rPr>
                <w:sz w:val="22"/>
                <w:szCs w:val="22"/>
                <w:lang w:val="es-ES" w:eastAsia="es-ES"/>
              </w:rPr>
              <w:t xml:space="preserve"> </w:t>
            </w:r>
            <w:r w:rsidRPr="00720D49">
              <w:rPr>
                <w:sz w:val="22"/>
                <w:szCs w:val="22"/>
                <w:lang w:val="es-ES" w:eastAsia="es-ES"/>
              </w:rPr>
              <w:t>l</w:t>
            </w:r>
            <w:r w:rsidR="00921087" w:rsidRPr="00720D49">
              <w:rPr>
                <w:sz w:val="22"/>
                <w:szCs w:val="22"/>
                <w:lang w:val="es-ES" w:eastAsia="es-ES"/>
              </w:rPr>
              <w:t>a</w:t>
            </w:r>
            <w:r w:rsidRPr="00720D49">
              <w:rPr>
                <w:sz w:val="22"/>
                <w:szCs w:val="22"/>
                <w:lang w:val="es-ES" w:eastAsia="es-ES"/>
              </w:rPr>
              <w:t xml:space="preserve"> Contratante y el Consultor y los resultados esperados y productos de la tarea.</w:t>
            </w:r>
          </w:p>
          <w:p w14:paraId="0DD19C05" w14:textId="77777777"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 xml:space="preserve">(o)      </w:t>
            </w:r>
            <w:r w:rsidRPr="00720D49">
              <w:rPr>
                <w:sz w:val="22"/>
                <w:szCs w:val="22"/>
                <w:lang w:val="es-ES" w:eastAsia="es-ES"/>
              </w:rPr>
              <w:t>si el contexto así lo requiere, “</w:t>
            </w:r>
            <w:r w:rsidRPr="00720D49">
              <w:rPr>
                <w:b/>
                <w:sz w:val="22"/>
                <w:szCs w:val="22"/>
                <w:lang w:val="es-ES" w:eastAsia="es-ES"/>
              </w:rPr>
              <w:t>singular</w:t>
            </w:r>
            <w:r w:rsidRPr="00720D49">
              <w:rPr>
                <w:sz w:val="22"/>
                <w:szCs w:val="22"/>
                <w:lang w:val="es-ES" w:eastAsia="es-ES"/>
              </w:rPr>
              <w:t>” significa “</w:t>
            </w:r>
            <w:r w:rsidRPr="00720D49">
              <w:rPr>
                <w:b/>
                <w:sz w:val="22"/>
                <w:szCs w:val="22"/>
                <w:lang w:val="es-ES" w:eastAsia="es-ES"/>
              </w:rPr>
              <w:t>plural</w:t>
            </w:r>
            <w:r w:rsidRPr="00720D49">
              <w:rPr>
                <w:sz w:val="22"/>
                <w:szCs w:val="22"/>
                <w:lang w:val="es-ES" w:eastAsia="es-ES"/>
              </w:rPr>
              <w:t>” y viceversa.</w:t>
            </w:r>
          </w:p>
        </w:tc>
      </w:tr>
      <w:tr w:rsidR="005F3A12" w:rsidRPr="00720D49" w14:paraId="52EA9734" w14:textId="77777777" w:rsidTr="007B1CDF">
        <w:trPr>
          <w:trHeight w:val="20"/>
        </w:trPr>
        <w:tc>
          <w:tcPr>
            <w:tcW w:w="1072" w:type="pct"/>
          </w:tcPr>
          <w:p w14:paraId="6DB4FBEE" w14:textId="77777777" w:rsidR="005F3A12" w:rsidRPr="00720D49" w:rsidRDefault="005F3A12" w:rsidP="005F3A12">
            <w:pPr>
              <w:numPr>
                <w:ilvl w:val="12"/>
                <w:numId w:val="0"/>
              </w:numPr>
              <w:tabs>
                <w:tab w:val="left" w:pos="360"/>
              </w:tabs>
              <w:ind w:left="357" w:hanging="357"/>
              <w:rPr>
                <w:sz w:val="22"/>
                <w:szCs w:val="22"/>
                <w:lang w:val="es-ES" w:eastAsia="es-ES"/>
              </w:rPr>
            </w:pPr>
            <w:r w:rsidRPr="00720D49">
              <w:rPr>
                <w:b/>
                <w:smallCaps/>
                <w:sz w:val="22"/>
                <w:szCs w:val="22"/>
                <w:lang w:val="es-ES" w:eastAsia="es-ES"/>
              </w:rPr>
              <w:t>1.</w:t>
            </w:r>
            <w:r w:rsidRPr="00720D49">
              <w:rPr>
                <w:b/>
                <w:smallCaps/>
                <w:sz w:val="22"/>
                <w:szCs w:val="22"/>
                <w:lang w:val="es-ES" w:eastAsia="es-ES"/>
              </w:rPr>
              <w:tab/>
            </w:r>
            <w:r w:rsidRPr="00720D49">
              <w:rPr>
                <w:b/>
                <w:sz w:val="22"/>
                <w:szCs w:val="22"/>
                <w:lang w:val="es-ES" w:eastAsia="es-ES"/>
              </w:rPr>
              <w:t>Introducción</w:t>
            </w:r>
          </w:p>
        </w:tc>
        <w:tc>
          <w:tcPr>
            <w:tcW w:w="3928" w:type="pct"/>
          </w:tcPr>
          <w:p w14:paraId="5331CF2C" w14:textId="2CBB9FE1" w:rsidR="005F3A12" w:rsidRPr="00720D49" w:rsidRDefault="005F3A12" w:rsidP="005F3A12">
            <w:pPr>
              <w:numPr>
                <w:ilvl w:val="12"/>
                <w:numId w:val="0"/>
              </w:numPr>
              <w:tabs>
                <w:tab w:val="left" w:pos="600"/>
              </w:tabs>
              <w:ind w:left="600" w:right="-108" w:hanging="566"/>
              <w:jc w:val="both"/>
              <w:rPr>
                <w:sz w:val="22"/>
                <w:szCs w:val="22"/>
                <w:lang w:val="es-ES" w:eastAsia="es-ES"/>
              </w:rPr>
            </w:pPr>
            <w:r w:rsidRPr="00720D49">
              <w:rPr>
                <w:b/>
                <w:sz w:val="22"/>
                <w:szCs w:val="22"/>
                <w:lang w:val="es-ES" w:eastAsia="es-ES"/>
              </w:rPr>
              <w:t>1</w:t>
            </w:r>
            <w:r w:rsidRPr="00720D49">
              <w:rPr>
                <w:sz w:val="22"/>
                <w:szCs w:val="22"/>
                <w:lang w:val="es-ES" w:eastAsia="es-ES"/>
              </w:rPr>
              <w:tab/>
              <w:t>La Convocante identificad</w:t>
            </w:r>
            <w:r w:rsidR="00B7339E" w:rsidRPr="00720D49">
              <w:rPr>
                <w:sz w:val="22"/>
                <w:szCs w:val="22"/>
                <w:lang w:val="es-ES" w:eastAsia="es-ES"/>
              </w:rPr>
              <w:t>a</w:t>
            </w:r>
            <w:r w:rsidRPr="00720D49">
              <w:rPr>
                <w:sz w:val="22"/>
                <w:szCs w:val="22"/>
                <w:lang w:val="es-ES" w:eastAsia="es-ES"/>
              </w:rPr>
              <w:t xml:space="preserve"> en la </w:t>
            </w:r>
            <w:r w:rsidRPr="00720D49">
              <w:rPr>
                <w:b/>
                <w:sz w:val="22"/>
                <w:szCs w:val="22"/>
                <w:lang w:val="es-ES" w:eastAsia="es-ES"/>
              </w:rPr>
              <w:t>Hoja de Datos</w:t>
            </w:r>
            <w:r w:rsidRPr="00720D49">
              <w:rPr>
                <w:sz w:val="22"/>
                <w:szCs w:val="22"/>
                <w:lang w:val="es-ES" w:eastAsia="es-ES"/>
              </w:rPr>
              <w:t xml:space="preserve"> s</w:t>
            </w:r>
            <w:r w:rsidR="00B2700E" w:rsidRPr="00720D49">
              <w:rPr>
                <w:sz w:val="22"/>
                <w:szCs w:val="22"/>
                <w:lang w:val="es-ES" w:eastAsia="es-ES"/>
              </w:rPr>
              <w:t>eleccionará una de las firmas/</w:t>
            </w:r>
            <w:r w:rsidRPr="00720D49">
              <w:rPr>
                <w:sz w:val="22"/>
                <w:szCs w:val="22"/>
                <w:lang w:val="es-ES" w:eastAsia="es-ES"/>
              </w:rPr>
              <w:t xml:space="preserve">organizaciones participantes del proceso, según el método de selección especificado en la </w:t>
            </w:r>
            <w:r w:rsidRPr="00720D49">
              <w:rPr>
                <w:b/>
                <w:sz w:val="22"/>
                <w:szCs w:val="22"/>
                <w:lang w:val="es-ES" w:eastAsia="es-ES"/>
              </w:rPr>
              <w:t>Hoja de Datos</w:t>
            </w:r>
            <w:r w:rsidRPr="00720D49">
              <w:rPr>
                <w:sz w:val="22"/>
                <w:szCs w:val="22"/>
                <w:lang w:val="es-ES" w:eastAsia="es-ES"/>
              </w:rPr>
              <w:t>.</w:t>
            </w:r>
          </w:p>
          <w:p w14:paraId="38E5B29C" w14:textId="33BDA319"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 xml:space="preserve">1.1 </w:t>
            </w:r>
            <w:r w:rsidR="00B2700E" w:rsidRPr="00720D49">
              <w:rPr>
                <w:b/>
                <w:sz w:val="22"/>
                <w:szCs w:val="22"/>
                <w:lang w:val="es-ES" w:eastAsia="es-ES"/>
              </w:rPr>
              <w:t xml:space="preserve">  </w:t>
            </w:r>
            <w:r w:rsidR="001D4F35" w:rsidRPr="00720D49">
              <w:rPr>
                <w:b/>
                <w:sz w:val="22"/>
                <w:szCs w:val="22"/>
                <w:lang w:val="es-ES" w:eastAsia="es-ES"/>
              </w:rPr>
              <w:t xml:space="preserve"> </w:t>
            </w:r>
            <w:r w:rsidR="001D4F35" w:rsidRPr="00720D49">
              <w:rPr>
                <w:sz w:val="22"/>
                <w:szCs w:val="22"/>
                <w:lang w:val="es-ES" w:eastAsia="es-ES"/>
              </w:rPr>
              <w:t xml:space="preserve">Los recursos para la presente </w:t>
            </w:r>
            <w:r w:rsidRPr="00720D49">
              <w:rPr>
                <w:sz w:val="22"/>
                <w:szCs w:val="22"/>
                <w:lang w:val="es-ES" w:eastAsia="es-ES"/>
              </w:rPr>
              <w:t xml:space="preserve">contratación se encuentran expresamente previstos en los rubros del Presupuesto General de la Nación especificados en la </w:t>
            </w:r>
            <w:r w:rsidRPr="00720D49">
              <w:rPr>
                <w:b/>
                <w:sz w:val="22"/>
                <w:szCs w:val="22"/>
                <w:lang w:val="es-ES" w:eastAsia="es-ES"/>
              </w:rPr>
              <w:t>Hoja de Datos</w:t>
            </w:r>
            <w:r w:rsidRPr="00720D49">
              <w:rPr>
                <w:sz w:val="22"/>
                <w:szCs w:val="22"/>
                <w:lang w:val="es-ES" w:eastAsia="es-ES"/>
              </w:rPr>
              <w:t>.</w:t>
            </w:r>
          </w:p>
          <w:p w14:paraId="5F01EC87" w14:textId="4DA74710" w:rsidR="005F3A12" w:rsidRPr="00720D49" w:rsidRDefault="005F3A12" w:rsidP="005F3A12">
            <w:pPr>
              <w:numPr>
                <w:ilvl w:val="1"/>
                <w:numId w:val="26"/>
              </w:numPr>
              <w:tabs>
                <w:tab w:val="clear" w:pos="360"/>
                <w:tab w:val="num" w:pos="459"/>
                <w:tab w:val="left" w:pos="600"/>
                <w:tab w:val="num" w:pos="742"/>
              </w:tabs>
              <w:overflowPunct w:val="0"/>
              <w:autoSpaceDE w:val="0"/>
              <w:autoSpaceDN w:val="0"/>
              <w:ind w:left="600" w:right="34" w:hanging="566"/>
              <w:jc w:val="both"/>
              <w:rPr>
                <w:sz w:val="22"/>
                <w:szCs w:val="22"/>
                <w:lang w:val="es-ES" w:eastAsia="es-ES"/>
              </w:rPr>
            </w:pPr>
            <w:r w:rsidRPr="00720D49">
              <w:rPr>
                <w:sz w:val="22"/>
                <w:szCs w:val="22"/>
                <w:lang w:val="es-ES" w:eastAsia="es-ES"/>
              </w:rPr>
              <w:lastRenderedPageBreak/>
              <w:t xml:space="preserve">   Se invita a los Consultores a presentar una Propuesta Técnica </w:t>
            </w:r>
            <w:r w:rsidRPr="008623B2">
              <w:rPr>
                <w:sz w:val="22"/>
                <w:szCs w:val="22"/>
                <w:lang w:val="es-ES" w:eastAsia="es-ES"/>
              </w:rPr>
              <w:t xml:space="preserve">y una Propuesta </w:t>
            </w:r>
            <w:r w:rsidR="002E3E3C" w:rsidRPr="008623B2">
              <w:rPr>
                <w:bCs/>
                <w:sz w:val="22"/>
                <w:szCs w:val="22"/>
              </w:rPr>
              <w:t>económica</w:t>
            </w:r>
            <w:r w:rsidRPr="00720D49">
              <w:rPr>
                <w:strike/>
                <w:sz w:val="22"/>
                <w:szCs w:val="22"/>
                <w:lang w:val="es-ES" w:eastAsia="es-ES"/>
              </w:rPr>
              <w:t>,</w:t>
            </w:r>
            <w:r w:rsidRPr="00720D49">
              <w:rPr>
                <w:sz w:val="22"/>
                <w:szCs w:val="22"/>
                <w:lang w:val="es-ES" w:eastAsia="es-ES"/>
              </w:rPr>
              <w:t xml:space="preserve"> para prestar los servicios de consultoría requeridos para el trabajo especificado en la </w:t>
            </w:r>
            <w:r w:rsidRPr="00720D49">
              <w:rPr>
                <w:b/>
                <w:sz w:val="22"/>
                <w:szCs w:val="22"/>
                <w:lang w:val="es-ES" w:eastAsia="es-ES"/>
              </w:rPr>
              <w:t>Hoja de Datos</w:t>
            </w:r>
            <w:r w:rsidRPr="00720D49">
              <w:rPr>
                <w:sz w:val="22"/>
                <w:szCs w:val="22"/>
                <w:lang w:val="es-ES" w:eastAsia="es-ES"/>
              </w:rPr>
              <w:t>. La propuesta constituirá la base para ajustar los términos del Contrato y, eventualmente, la suscripción de un contrato con el Consultor seleccionado.</w:t>
            </w:r>
          </w:p>
          <w:p w14:paraId="67DBD96C" w14:textId="77777777" w:rsidR="005F3A12" w:rsidRPr="00720D49" w:rsidRDefault="005F3A12" w:rsidP="005F3A12">
            <w:pPr>
              <w:numPr>
                <w:ilvl w:val="1"/>
                <w:numId w:val="26"/>
              </w:numPr>
              <w:tabs>
                <w:tab w:val="left" w:pos="600"/>
              </w:tabs>
              <w:overflowPunct w:val="0"/>
              <w:autoSpaceDE w:val="0"/>
              <w:autoSpaceDN w:val="0"/>
              <w:ind w:left="600" w:hanging="566"/>
              <w:jc w:val="both"/>
              <w:rPr>
                <w:sz w:val="22"/>
                <w:szCs w:val="22"/>
                <w:lang w:val="es-ES" w:eastAsia="es-ES"/>
              </w:rPr>
            </w:pPr>
            <w:r w:rsidRPr="00720D49">
              <w:rPr>
                <w:sz w:val="22"/>
                <w:szCs w:val="22"/>
                <w:lang w:val="es-ES" w:eastAsia="es-ES"/>
              </w:rPr>
              <w:t xml:space="preserve">     Los consultores deben familiarizarse con las condiciones particulares de la Convocante y del trabajo, y tenerlas en cuenta en la preparación de sus propuestas. Para obtener información directa sobre la Convocante y el trabajo, los Consultores podrán realizar sus consultas antes de presentar sus propuestas, en la Dirección y horario señalados en la </w:t>
            </w:r>
            <w:r w:rsidRPr="00720D49">
              <w:rPr>
                <w:b/>
                <w:sz w:val="22"/>
                <w:szCs w:val="22"/>
                <w:lang w:val="es-ES" w:eastAsia="es-ES"/>
              </w:rPr>
              <w:t>Hoja de Datos</w:t>
            </w:r>
            <w:r w:rsidRPr="00720D49">
              <w:rPr>
                <w:sz w:val="22"/>
                <w:szCs w:val="22"/>
                <w:lang w:val="es-ES" w:eastAsia="es-ES"/>
              </w:rPr>
              <w:t xml:space="preserve">. Podrán además asistir a la Junta de Aclaraciones, si en la </w:t>
            </w:r>
            <w:r w:rsidRPr="00720D49">
              <w:rPr>
                <w:b/>
                <w:sz w:val="22"/>
                <w:szCs w:val="22"/>
                <w:lang w:val="es-ES" w:eastAsia="es-ES"/>
              </w:rPr>
              <w:t>Hoja de Datos</w:t>
            </w:r>
            <w:r w:rsidRPr="00720D49">
              <w:rPr>
                <w:sz w:val="22"/>
                <w:szCs w:val="22"/>
                <w:lang w:val="es-ES" w:eastAsia="es-ES"/>
              </w:rPr>
              <w:t xml:space="preserve"> se especifica dicha reunión. La asistencia a esta reunión es optativa. Los Consultores deberán comunicarse con los representantes de la Convocante indicados en la </w:t>
            </w:r>
            <w:r w:rsidRPr="00720D49">
              <w:rPr>
                <w:b/>
                <w:sz w:val="22"/>
                <w:szCs w:val="22"/>
                <w:lang w:val="es-ES" w:eastAsia="es-ES"/>
              </w:rPr>
              <w:t xml:space="preserve">Hoja de Datos </w:t>
            </w:r>
            <w:r w:rsidRPr="00720D49">
              <w:rPr>
                <w:sz w:val="22"/>
                <w:szCs w:val="22"/>
                <w:lang w:val="es-ES" w:eastAsia="es-ES"/>
              </w:rPr>
              <w:t>para organizar la visita o para obtener información adicional sobre la reunión previa a la apertura de ofertas. Los Consultores deberán asegurarse que estos funcionarios estén enterados de la visita con suficiente antelación para permitirles hacer los arreglos necesarios.</w:t>
            </w:r>
          </w:p>
          <w:p w14:paraId="7830F107"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1.4</w:t>
            </w:r>
            <w:r w:rsidRPr="00720D49">
              <w:rPr>
                <w:sz w:val="22"/>
                <w:szCs w:val="22"/>
                <w:lang w:val="es-ES" w:eastAsia="es-ES"/>
              </w:rPr>
              <w:tab/>
              <w:t xml:space="preserve">La Convocante oportunamente y sin costo para los Consultores proporcionará los insumos e instalaciones especificados en la </w:t>
            </w:r>
            <w:r w:rsidRPr="00720D49">
              <w:rPr>
                <w:b/>
                <w:sz w:val="22"/>
                <w:szCs w:val="22"/>
                <w:lang w:val="es-ES" w:eastAsia="es-ES"/>
              </w:rPr>
              <w:t>Hoja de Datos</w:t>
            </w:r>
            <w:r w:rsidRPr="00720D49">
              <w:rPr>
                <w:sz w:val="22"/>
                <w:szCs w:val="22"/>
                <w:lang w:val="es-ES" w:eastAsia="es-ES"/>
              </w:rPr>
              <w:t>, los asistirá en obtener las licencias y los permisos que sean necesarios para suministrar los servicios y les proporcionará antecedentes e informes pertinentes al proyecto.</w:t>
            </w:r>
          </w:p>
          <w:p w14:paraId="089B8FDC" w14:textId="77777777" w:rsidR="005F3A12" w:rsidRPr="00720D49" w:rsidRDefault="005F3A12" w:rsidP="005F3A12">
            <w:pPr>
              <w:numPr>
                <w:ilvl w:val="12"/>
                <w:numId w:val="0"/>
              </w:numPr>
              <w:tabs>
                <w:tab w:val="left" w:pos="600"/>
              </w:tabs>
              <w:ind w:left="600" w:hanging="566"/>
              <w:jc w:val="both"/>
              <w:rPr>
                <w:sz w:val="22"/>
                <w:szCs w:val="22"/>
                <w:lang w:val="es-ES" w:eastAsia="es-ES"/>
              </w:rPr>
            </w:pPr>
            <w:r w:rsidRPr="00720D49">
              <w:rPr>
                <w:b/>
                <w:sz w:val="22"/>
                <w:szCs w:val="22"/>
                <w:lang w:val="es-ES" w:eastAsia="es-ES"/>
              </w:rPr>
              <w:t>1.5</w:t>
            </w:r>
            <w:r w:rsidRPr="00720D49">
              <w:rPr>
                <w:sz w:val="22"/>
                <w:szCs w:val="22"/>
                <w:lang w:val="es-ES" w:eastAsia="es-ES"/>
              </w:rPr>
              <w:tab/>
              <w:t>Los Consultores asumirán todos los costos asociados con la preparación y presentación de sus propuestas. La Convocante no está obligada a aceptar ninguna propuesta.</w:t>
            </w:r>
          </w:p>
        </w:tc>
      </w:tr>
      <w:tr w:rsidR="005F3A12" w:rsidRPr="00720D49" w14:paraId="59F5F020" w14:textId="77777777" w:rsidTr="007B1CDF">
        <w:trPr>
          <w:trHeight w:val="20"/>
        </w:trPr>
        <w:tc>
          <w:tcPr>
            <w:tcW w:w="1072" w:type="pct"/>
          </w:tcPr>
          <w:p w14:paraId="0CB78D25" w14:textId="77777777" w:rsidR="005F3A12" w:rsidRPr="00720D49" w:rsidRDefault="005F3A12" w:rsidP="005F3A12">
            <w:pPr>
              <w:numPr>
                <w:ilvl w:val="12"/>
                <w:numId w:val="0"/>
              </w:numPr>
              <w:rPr>
                <w:b/>
                <w:smallCaps/>
                <w:sz w:val="22"/>
                <w:szCs w:val="22"/>
                <w:lang w:val="es-ES" w:eastAsia="es-ES"/>
              </w:rPr>
            </w:pPr>
            <w:r w:rsidRPr="00720D49">
              <w:rPr>
                <w:b/>
                <w:sz w:val="22"/>
                <w:szCs w:val="22"/>
                <w:lang w:val="es-ES" w:eastAsia="es-ES"/>
              </w:rPr>
              <w:lastRenderedPageBreak/>
              <w:t>Derecho de la Contratante a Declarar Desierto o Cancelar el llamado</w:t>
            </w:r>
          </w:p>
        </w:tc>
        <w:tc>
          <w:tcPr>
            <w:tcW w:w="3928" w:type="pct"/>
          </w:tcPr>
          <w:p w14:paraId="78AE8374" w14:textId="3B672312" w:rsidR="005F3A12" w:rsidRPr="00720D49" w:rsidRDefault="005F3A12" w:rsidP="002D55E1">
            <w:pPr>
              <w:numPr>
                <w:ilvl w:val="12"/>
                <w:numId w:val="0"/>
              </w:numPr>
              <w:tabs>
                <w:tab w:val="left" w:pos="600"/>
              </w:tabs>
              <w:ind w:left="600" w:hanging="566"/>
              <w:jc w:val="both"/>
              <w:rPr>
                <w:sz w:val="22"/>
                <w:szCs w:val="22"/>
                <w:lang w:val="es-ES" w:eastAsia="es-ES"/>
              </w:rPr>
            </w:pPr>
            <w:r w:rsidRPr="00720D49">
              <w:rPr>
                <w:b/>
                <w:sz w:val="22"/>
                <w:szCs w:val="22"/>
                <w:lang w:val="es-ES" w:eastAsia="es-ES"/>
              </w:rPr>
              <w:t>1.6</w:t>
            </w:r>
            <w:r w:rsidR="00921087" w:rsidRPr="00720D49">
              <w:rPr>
                <w:b/>
                <w:sz w:val="22"/>
                <w:szCs w:val="22"/>
                <w:lang w:val="es-ES" w:eastAsia="es-ES"/>
              </w:rPr>
              <w:t xml:space="preserve"> </w:t>
            </w:r>
            <w:r w:rsidRPr="00720D49">
              <w:rPr>
                <w:b/>
                <w:sz w:val="22"/>
                <w:szCs w:val="22"/>
                <w:lang w:val="es-ES" w:eastAsia="es-ES"/>
              </w:rPr>
              <w:t xml:space="preserve">  </w:t>
            </w:r>
            <w:r w:rsidRPr="00720D49">
              <w:rPr>
                <w:sz w:val="22"/>
                <w:szCs w:val="22"/>
                <w:lang w:val="es-ES" w:eastAsia="es-ES"/>
              </w:rPr>
              <w:t>La Convocante se reserva el derecho de declarar desiert</w:t>
            </w:r>
            <w:r w:rsidR="002D55E1" w:rsidRPr="00720D49">
              <w:rPr>
                <w:sz w:val="22"/>
                <w:szCs w:val="22"/>
                <w:lang w:val="es-ES" w:eastAsia="es-ES"/>
              </w:rPr>
              <w:t>o</w:t>
            </w:r>
            <w:r w:rsidRPr="00720D49">
              <w:rPr>
                <w:sz w:val="22"/>
                <w:szCs w:val="22"/>
                <w:lang w:val="es-ES" w:eastAsia="es-ES"/>
              </w:rPr>
              <w:t xml:space="preserve"> o cancelar el presente proceso, únicamente conforme con lo dispuesto en los </w:t>
            </w:r>
            <w:r w:rsidRPr="008623B2">
              <w:rPr>
                <w:sz w:val="22"/>
                <w:szCs w:val="22"/>
                <w:lang w:val="es-ES" w:eastAsia="es-ES"/>
              </w:rPr>
              <w:t>artículos 30 y 31 de la Ley Nº 2051/03 de Contrataciones Públicas</w:t>
            </w:r>
            <w:r w:rsidRPr="00720D49">
              <w:rPr>
                <w:sz w:val="22"/>
                <w:szCs w:val="22"/>
                <w:lang w:val="es-ES" w:eastAsia="es-ES"/>
              </w:rPr>
              <w:t>, sin que por ello incurra en responsabilidad alguna frente a los Oferentes.</w:t>
            </w:r>
          </w:p>
        </w:tc>
      </w:tr>
      <w:tr w:rsidR="005F3A12" w:rsidRPr="00720D49" w14:paraId="712FCD27" w14:textId="77777777" w:rsidTr="007B1CDF">
        <w:trPr>
          <w:trHeight w:val="20"/>
        </w:trPr>
        <w:tc>
          <w:tcPr>
            <w:tcW w:w="1072" w:type="pct"/>
          </w:tcPr>
          <w:p w14:paraId="4B09E68C" w14:textId="77777777" w:rsidR="005F3A12" w:rsidRPr="00720D49" w:rsidRDefault="005F3A12" w:rsidP="005F3A12">
            <w:pPr>
              <w:numPr>
                <w:ilvl w:val="12"/>
                <w:numId w:val="0"/>
              </w:numPr>
              <w:rPr>
                <w:b/>
                <w:sz w:val="22"/>
                <w:szCs w:val="22"/>
                <w:lang w:val="es-ES" w:eastAsia="es-ES"/>
              </w:rPr>
            </w:pPr>
            <w:r w:rsidRPr="00720D49">
              <w:rPr>
                <w:b/>
                <w:sz w:val="22"/>
                <w:szCs w:val="22"/>
                <w:lang w:val="es-ES" w:eastAsia="es-ES"/>
              </w:rPr>
              <w:t>Conflicto de Intereses</w:t>
            </w:r>
          </w:p>
        </w:tc>
        <w:tc>
          <w:tcPr>
            <w:tcW w:w="3928" w:type="pct"/>
          </w:tcPr>
          <w:p w14:paraId="50A55161" w14:textId="3023604F" w:rsidR="005F3A12" w:rsidRPr="00720D49" w:rsidRDefault="005F3A12" w:rsidP="00F024ED">
            <w:pPr>
              <w:numPr>
                <w:ilvl w:val="1"/>
                <w:numId w:val="27"/>
              </w:numPr>
              <w:tabs>
                <w:tab w:val="num" w:pos="567"/>
                <w:tab w:val="left" w:pos="600"/>
              </w:tabs>
              <w:overflowPunct w:val="0"/>
              <w:autoSpaceDE w:val="0"/>
              <w:autoSpaceDN w:val="0"/>
              <w:ind w:left="600" w:hanging="566"/>
              <w:jc w:val="both"/>
              <w:rPr>
                <w:bCs/>
                <w:iCs/>
                <w:sz w:val="22"/>
                <w:szCs w:val="22"/>
                <w:lang w:val="es-ES" w:eastAsia="es-ES"/>
              </w:rPr>
            </w:pPr>
            <w:r w:rsidRPr="00720D49">
              <w:rPr>
                <w:bCs/>
                <w:iCs/>
                <w:sz w:val="22"/>
                <w:szCs w:val="22"/>
                <w:lang w:val="es-ES" w:eastAsia="es-ES"/>
              </w:rPr>
              <w:t xml:space="preserve">   La Convocante exige que los Consultores deben dar asesoramiento profesional, objetivo e imparcial y que en todo momento deben otorgar máxima importancia a los intereses de la Convocante y evitar rigurosamente todo conflicto con otros trabajos asignados o con los intereses de las instituciones a que pertenece y sin consideración alguna de cualquier labor futura.</w:t>
            </w:r>
          </w:p>
        </w:tc>
      </w:tr>
      <w:tr w:rsidR="005F3A12" w:rsidRPr="00720D49" w14:paraId="568A93F4" w14:textId="77777777" w:rsidTr="007B1CDF">
        <w:trPr>
          <w:trHeight w:val="20"/>
        </w:trPr>
        <w:tc>
          <w:tcPr>
            <w:tcW w:w="1072" w:type="pct"/>
          </w:tcPr>
          <w:p w14:paraId="51DE45FB" w14:textId="77777777" w:rsidR="005F3A12" w:rsidRPr="00720D49" w:rsidRDefault="005F3A12" w:rsidP="005F3A12">
            <w:pPr>
              <w:rPr>
                <w:sz w:val="22"/>
                <w:szCs w:val="22"/>
                <w:lang w:val="es-ES" w:eastAsia="es-ES"/>
              </w:rPr>
            </w:pPr>
          </w:p>
        </w:tc>
        <w:tc>
          <w:tcPr>
            <w:tcW w:w="3928" w:type="pct"/>
          </w:tcPr>
          <w:p w14:paraId="572F8EEA" w14:textId="77777777" w:rsidR="005F3A12" w:rsidRPr="00720D49" w:rsidRDefault="005F3A12" w:rsidP="005F3A12">
            <w:pPr>
              <w:numPr>
                <w:ilvl w:val="1"/>
                <w:numId w:val="27"/>
              </w:numPr>
              <w:tabs>
                <w:tab w:val="num" w:pos="567"/>
                <w:tab w:val="left" w:pos="600"/>
              </w:tabs>
              <w:overflowPunct w:val="0"/>
              <w:autoSpaceDE w:val="0"/>
              <w:autoSpaceDN w:val="0"/>
              <w:ind w:left="600" w:hanging="566"/>
              <w:jc w:val="both"/>
              <w:rPr>
                <w:bCs/>
                <w:iCs/>
                <w:sz w:val="22"/>
                <w:szCs w:val="22"/>
                <w:lang w:val="es-ES" w:eastAsia="es-ES"/>
              </w:rPr>
            </w:pPr>
            <w:r w:rsidRPr="00720D49">
              <w:rPr>
                <w:bCs/>
                <w:iCs/>
                <w:sz w:val="22"/>
                <w:szCs w:val="22"/>
                <w:lang w:val="es-ES" w:eastAsia="es-ES"/>
              </w:rPr>
              <w:t xml:space="preserve">   Todos los Consultores tienen la obligación de revelar cualquier situación actual o potencial de conflicto que pudiera afectar su capacidad para servir en beneficio de la Convocante, o que pudiera percibirse que tuviera este efecto. El no revelar dichas situaciones puede conducir a la descalificación del Consultor o a la terminación de su contrato.</w:t>
            </w:r>
          </w:p>
        </w:tc>
      </w:tr>
      <w:tr w:rsidR="005F3A12" w:rsidRPr="00720D49" w14:paraId="7BF9EAC6" w14:textId="77777777" w:rsidTr="007B1CDF">
        <w:trPr>
          <w:trHeight w:val="20"/>
        </w:trPr>
        <w:tc>
          <w:tcPr>
            <w:tcW w:w="1072" w:type="pct"/>
          </w:tcPr>
          <w:p w14:paraId="1D5AD587" w14:textId="77777777" w:rsidR="005F3A12" w:rsidRPr="00720D49" w:rsidRDefault="005F3A12" w:rsidP="005F3A12">
            <w:pPr>
              <w:numPr>
                <w:ilvl w:val="12"/>
                <w:numId w:val="0"/>
              </w:numPr>
              <w:ind w:left="181"/>
              <w:rPr>
                <w:b/>
                <w:sz w:val="22"/>
                <w:szCs w:val="22"/>
                <w:lang w:val="es-ES" w:eastAsia="es-ES"/>
              </w:rPr>
            </w:pPr>
            <w:r w:rsidRPr="00720D49">
              <w:rPr>
                <w:b/>
                <w:sz w:val="22"/>
                <w:szCs w:val="22"/>
                <w:lang w:val="es-ES" w:eastAsia="es-ES"/>
              </w:rPr>
              <w:t>Fraude y Corrupción</w:t>
            </w:r>
          </w:p>
        </w:tc>
        <w:tc>
          <w:tcPr>
            <w:tcW w:w="3928" w:type="pct"/>
          </w:tcPr>
          <w:p w14:paraId="40BE665F" w14:textId="77777777" w:rsidR="005F3A12" w:rsidRPr="00720D49" w:rsidRDefault="005F3A12" w:rsidP="002C39B9">
            <w:pPr>
              <w:pStyle w:val="Prrafodelista"/>
              <w:numPr>
                <w:ilvl w:val="1"/>
                <w:numId w:val="31"/>
              </w:numPr>
              <w:tabs>
                <w:tab w:val="clear" w:pos="432"/>
                <w:tab w:val="left" w:pos="642"/>
              </w:tabs>
              <w:overflowPunct w:val="0"/>
              <w:autoSpaceDE w:val="0"/>
              <w:autoSpaceDN w:val="0"/>
              <w:ind w:left="642" w:hanging="567"/>
              <w:jc w:val="both"/>
              <w:rPr>
                <w:rFonts w:ascii="Times New Roman" w:hAnsi="Times New Roman"/>
                <w:bCs/>
                <w:iCs/>
                <w:sz w:val="22"/>
                <w:szCs w:val="22"/>
                <w:lang w:val="es-ES"/>
              </w:rPr>
            </w:pPr>
            <w:r w:rsidRPr="00720D49">
              <w:rPr>
                <w:rFonts w:ascii="Times New Roman" w:hAnsi="Times New Roman"/>
                <w:bCs/>
                <w:iCs/>
                <w:sz w:val="22"/>
                <w:szCs w:val="22"/>
                <w:lang w:val="es-ES"/>
              </w:rPr>
              <w:t>La Convocante exige que los Consultores que participen en los procedimientos de contratación, observen los más altos niveles éticos, ya sea durante el proceso de licitación o de ejecución de un contrato. La Convocante actuará frente a cualquier hecho o reclamación que se considere fraudulento o corrupto, conforme al procedimiento establecido.</w:t>
            </w:r>
          </w:p>
          <w:p w14:paraId="636A2B8B" w14:textId="77777777" w:rsidR="005F3A12" w:rsidRPr="00720D49" w:rsidRDefault="005F3A12" w:rsidP="009E1A73">
            <w:pPr>
              <w:tabs>
                <w:tab w:val="left" w:pos="715"/>
              </w:tabs>
              <w:ind w:left="600" w:hanging="566"/>
              <w:jc w:val="both"/>
              <w:rPr>
                <w:sz w:val="22"/>
                <w:szCs w:val="22"/>
                <w:lang w:val="es-ES" w:eastAsia="es-ES"/>
              </w:rPr>
            </w:pPr>
            <w:r w:rsidRPr="00720D49">
              <w:rPr>
                <w:b/>
                <w:bCs/>
                <w:sz w:val="22"/>
                <w:szCs w:val="22"/>
                <w:lang w:val="es-ES" w:eastAsia="es-ES"/>
              </w:rPr>
              <w:t>1.10.1</w:t>
            </w:r>
            <w:r w:rsidRPr="00720D49">
              <w:rPr>
                <w:sz w:val="22"/>
                <w:szCs w:val="22"/>
                <w:lang w:val="es-ES" w:eastAsia="es-ES"/>
              </w:rPr>
              <w:t xml:space="preserve"> Si se comprueba que un funcionario público, o quien actúe en su lugar, y/o el participante o adjudicatario propuesto en un proceso de contratación, ha incurrido en prácticas corruptas, la Convocante deberá:</w:t>
            </w:r>
          </w:p>
          <w:p w14:paraId="7B1555F3" w14:textId="77777777" w:rsidR="005F3A12" w:rsidRPr="00720D49" w:rsidRDefault="005F3A12" w:rsidP="005F3A12">
            <w:pPr>
              <w:numPr>
                <w:ilvl w:val="0"/>
                <w:numId w:val="2"/>
              </w:numPr>
              <w:tabs>
                <w:tab w:val="left" w:pos="600"/>
              </w:tabs>
              <w:ind w:left="600" w:hanging="566"/>
              <w:jc w:val="both"/>
              <w:rPr>
                <w:sz w:val="22"/>
                <w:szCs w:val="22"/>
                <w:lang w:val="es-ES" w:eastAsia="es-ES"/>
              </w:rPr>
            </w:pPr>
            <w:r w:rsidRPr="00720D49">
              <w:rPr>
                <w:sz w:val="22"/>
                <w:szCs w:val="22"/>
                <w:lang w:val="es-ES" w:eastAsia="es-ES"/>
              </w:rPr>
              <w:t xml:space="preserve">     Rechazar cualquier propuesta de adjudicación relacionada con el proceso de adquisición o contratación de que se trate; y/o</w:t>
            </w:r>
          </w:p>
          <w:p w14:paraId="7C8F3F0A" w14:textId="77777777" w:rsidR="005F3A12" w:rsidRPr="00720D49" w:rsidRDefault="005F3A12" w:rsidP="005F3A12">
            <w:pPr>
              <w:numPr>
                <w:ilvl w:val="0"/>
                <w:numId w:val="2"/>
              </w:numPr>
              <w:tabs>
                <w:tab w:val="left" w:pos="600"/>
              </w:tabs>
              <w:ind w:left="600" w:hanging="566"/>
              <w:jc w:val="both"/>
              <w:rPr>
                <w:sz w:val="22"/>
                <w:szCs w:val="22"/>
                <w:lang w:val="es-ES" w:eastAsia="es-ES"/>
              </w:rPr>
            </w:pPr>
            <w:r w:rsidRPr="00720D49">
              <w:rPr>
                <w:sz w:val="22"/>
                <w:szCs w:val="22"/>
                <w:lang w:val="es-ES" w:eastAsia="es-ES"/>
              </w:rPr>
              <w:lastRenderedPageBreak/>
              <w:t xml:space="preserve">     Remitir los antecedentes del oferente directamente involucrado en las prácticas corruptivas, a la Dirección Nacional de Contrataciones Públicas, a los efectos de la aplicación de las sanciones previstas en el Título Séptimo de la Ley N° 2051/03.</w:t>
            </w:r>
          </w:p>
          <w:p w14:paraId="1E7254E7" w14:textId="77777777" w:rsidR="005F3A12" w:rsidRPr="00720D49" w:rsidRDefault="005F3A12" w:rsidP="005F3A12">
            <w:pPr>
              <w:numPr>
                <w:ilvl w:val="0"/>
                <w:numId w:val="2"/>
              </w:numPr>
              <w:tabs>
                <w:tab w:val="left" w:pos="600"/>
              </w:tabs>
              <w:ind w:left="600" w:hanging="566"/>
              <w:jc w:val="both"/>
              <w:rPr>
                <w:sz w:val="22"/>
                <w:szCs w:val="22"/>
                <w:lang w:val="es-ES" w:eastAsia="es-ES"/>
              </w:rPr>
            </w:pPr>
            <w:r w:rsidRPr="00720D49">
              <w:rPr>
                <w:sz w:val="22"/>
                <w:szCs w:val="22"/>
                <w:lang w:val="es-ES" w:eastAsia="es-ES"/>
              </w:rPr>
              <w:t xml:space="preserve">     Presentar la denuncia penal ante las instancias correspondientes si el hecho conocido se encontrare tipificado en la legislación penal.</w:t>
            </w:r>
          </w:p>
          <w:p w14:paraId="232FD58C" w14:textId="77777777" w:rsidR="005F3A12" w:rsidRPr="00720D49" w:rsidRDefault="005F3A12" w:rsidP="009E1A73">
            <w:pPr>
              <w:tabs>
                <w:tab w:val="left" w:pos="600"/>
              </w:tabs>
              <w:ind w:left="600" w:hanging="566"/>
              <w:jc w:val="both"/>
              <w:rPr>
                <w:sz w:val="22"/>
                <w:szCs w:val="22"/>
                <w:lang w:val="es-ES" w:eastAsia="es-ES"/>
              </w:rPr>
            </w:pPr>
            <w:r w:rsidRPr="00720D49">
              <w:rPr>
                <w:sz w:val="22"/>
                <w:szCs w:val="22"/>
                <w:lang w:val="es-ES" w:eastAsia="es-ES"/>
              </w:rPr>
              <w:t xml:space="preserve">           Fraude y corrupción comprenden actos como: </w:t>
            </w:r>
          </w:p>
          <w:p w14:paraId="7D20151A" w14:textId="77777777" w:rsidR="005F3A12" w:rsidRPr="00720D49" w:rsidRDefault="005F3A12" w:rsidP="005F3A12">
            <w:pPr>
              <w:tabs>
                <w:tab w:val="left" w:pos="1451"/>
                <w:tab w:val="left" w:pos="3650"/>
              </w:tabs>
              <w:ind w:left="1451" w:hanging="567"/>
              <w:jc w:val="both"/>
              <w:rPr>
                <w:sz w:val="22"/>
                <w:szCs w:val="22"/>
                <w:lang w:val="es-ES" w:eastAsia="es-ES"/>
              </w:rPr>
            </w:pPr>
            <w:r w:rsidRPr="00720D49">
              <w:rPr>
                <w:sz w:val="22"/>
                <w:szCs w:val="22"/>
                <w:lang w:val="es-ES" w:eastAsia="es-ES"/>
              </w:rPr>
              <w:t xml:space="preserve">(i) </w:t>
            </w:r>
            <w:r w:rsidRPr="00720D49">
              <w:rPr>
                <w:sz w:val="22"/>
                <w:szCs w:val="22"/>
                <w:lang w:val="es-ES" w:eastAsia="es-ES"/>
              </w:rPr>
              <w:tab/>
              <w:t>ofrecer, dar, recibir o solicitar, directa o indirectamente, cualquier cosa de valor para influenciar las acciones de otra parte;</w:t>
            </w:r>
          </w:p>
          <w:p w14:paraId="52D67DF5" w14:textId="77777777" w:rsidR="005F3A12" w:rsidRPr="00720D49" w:rsidRDefault="005F3A12" w:rsidP="005F3A12">
            <w:pPr>
              <w:tabs>
                <w:tab w:val="left" w:pos="1451"/>
                <w:tab w:val="left" w:pos="3650"/>
              </w:tabs>
              <w:ind w:left="1451" w:hanging="567"/>
              <w:jc w:val="both"/>
              <w:rPr>
                <w:sz w:val="22"/>
                <w:szCs w:val="22"/>
                <w:lang w:val="es-ES" w:eastAsia="es-ES"/>
              </w:rPr>
            </w:pPr>
            <w:r w:rsidRPr="00720D49">
              <w:rPr>
                <w:sz w:val="22"/>
                <w:szCs w:val="22"/>
                <w:lang w:val="es-ES" w:eastAsia="es-ES"/>
              </w:rPr>
              <w:t>(ii)</w:t>
            </w:r>
            <w:r w:rsidRPr="00720D49">
              <w:rPr>
                <w:sz w:val="22"/>
                <w:szCs w:val="22"/>
                <w:lang w:val="es-ES" w:eastAsia="es-ES"/>
              </w:rPr>
              <w:tab/>
              <w:t>cualquier acto u omisión, incluyendo la tergiversación de hechos y circunstancias, que engañen, o intenten engañar, a alguna parte para obtener un beneficio económico o de otra naturaleza o para evadir una obligación;</w:t>
            </w:r>
          </w:p>
          <w:p w14:paraId="09AAEF0F" w14:textId="77777777" w:rsidR="005F3A12" w:rsidRPr="00720D49" w:rsidRDefault="005F3A12" w:rsidP="005F3A12">
            <w:pPr>
              <w:numPr>
                <w:ilvl w:val="0"/>
                <w:numId w:val="5"/>
              </w:numPr>
              <w:tabs>
                <w:tab w:val="clear" w:pos="1894"/>
                <w:tab w:val="left" w:pos="1451"/>
              </w:tabs>
              <w:ind w:left="1451" w:hanging="567"/>
              <w:jc w:val="both"/>
              <w:rPr>
                <w:sz w:val="22"/>
                <w:szCs w:val="22"/>
                <w:lang w:val="es-ES" w:eastAsia="es-ES"/>
              </w:rPr>
            </w:pPr>
            <w:r w:rsidRPr="00720D49">
              <w:rPr>
                <w:sz w:val="22"/>
                <w:szCs w:val="22"/>
                <w:lang w:val="es-ES" w:eastAsia="es-ES"/>
              </w:rPr>
              <w:t xml:space="preserve">perjudicar o causar daño, o amenazar con perjudicar o causar daño, directa o indirectamente, a cualquier parte o a sus bienes para influenciar las acciones de una parte; </w:t>
            </w:r>
          </w:p>
          <w:p w14:paraId="7DA1B7C3" w14:textId="77777777" w:rsidR="005F3A12" w:rsidRPr="00720D49" w:rsidRDefault="005F3A12" w:rsidP="005F3A12">
            <w:pPr>
              <w:numPr>
                <w:ilvl w:val="0"/>
                <w:numId w:val="5"/>
              </w:numPr>
              <w:tabs>
                <w:tab w:val="left" w:pos="1451"/>
              </w:tabs>
              <w:ind w:left="1451" w:hanging="567"/>
              <w:jc w:val="both"/>
              <w:rPr>
                <w:sz w:val="22"/>
                <w:szCs w:val="22"/>
                <w:lang w:val="es-ES" w:eastAsia="es-ES"/>
              </w:rPr>
            </w:pPr>
            <w:r w:rsidRPr="00720D49">
              <w:rPr>
                <w:sz w:val="22"/>
                <w:szCs w:val="22"/>
                <w:lang w:val="es-ES" w:eastAsia="es-ES"/>
              </w:rPr>
              <w:t>colusión o acuerdo entre dos o más partes realizado con la intención de alcanzar un propósito inapropiado, incluyendo influenciar en forma inapropiada las acciones de otra parte.</w:t>
            </w:r>
          </w:p>
          <w:p w14:paraId="40139F36" w14:textId="77777777" w:rsidR="005F3A12" w:rsidRPr="00720D49" w:rsidRDefault="005F3A12" w:rsidP="005F3A12">
            <w:pPr>
              <w:numPr>
                <w:ilvl w:val="0"/>
                <w:numId w:val="5"/>
              </w:numPr>
              <w:tabs>
                <w:tab w:val="left" w:pos="709"/>
                <w:tab w:val="left" w:pos="1451"/>
              </w:tabs>
              <w:ind w:left="1451" w:hanging="567"/>
              <w:jc w:val="both"/>
              <w:rPr>
                <w:sz w:val="22"/>
                <w:szCs w:val="22"/>
                <w:lang w:val="es-ES" w:eastAsia="es-ES"/>
              </w:rPr>
            </w:pPr>
            <w:r w:rsidRPr="00720D49">
              <w:rPr>
                <w:sz w:val="22"/>
                <w:szCs w:val="22"/>
                <w:lang w:val="es-ES" w:eastAsia="es-ES"/>
              </w:rPr>
              <w:t>Cualquier otro acto considerado como tal en la legislación vigente.</w:t>
            </w:r>
          </w:p>
          <w:p w14:paraId="4BCFBFB2" w14:textId="77777777" w:rsidR="005F3A12" w:rsidRPr="00720D49" w:rsidRDefault="005F3A12" w:rsidP="005F3A12">
            <w:pPr>
              <w:pStyle w:val="Prrafodelista"/>
              <w:ind w:left="0" w:firstLine="7"/>
              <w:jc w:val="both"/>
              <w:rPr>
                <w:rFonts w:ascii="Times New Roman" w:hAnsi="Times New Roman"/>
                <w:sz w:val="22"/>
                <w:szCs w:val="22"/>
                <w:lang w:val="es-ES"/>
              </w:rPr>
            </w:pPr>
            <w:r w:rsidRPr="00720D49">
              <w:rPr>
                <w:rFonts w:ascii="Times New Roman" w:hAnsi="Times New Roman"/>
                <w:b/>
                <w:sz w:val="22"/>
                <w:szCs w:val="22"/>
                <w:lang w:val="es-ES"/>
              </w:rPr>
              <w:t>1.10.2</w:t>
            </w:r>
            <w:r w:rsidRPr="00720D49">
              <w:rPr>
                <w:rFonts w:ascii="Times New Roman" w:hAnsi="Times New Roman"/>
                <w:sz w:val="22"/>
                <w:szCs w:val="22"/>
                <w:lang w:val="es-ES"/>
              </w:rPr>
              <w:t xml:space="preserve">   Los Consultores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 artículo 20, inc. “w”, Ley 2051/03). </w:t>
            </w:r>
          </w:p>
        </w:tc>
      </w:tr>
      <w:tr w:rsidR="005F3A12" w:rsidRPr="00720D49" w14:paraId="4BE38F2D" w14:textId="77777777" w:rsidTr="007B1CDF">
        <w:trPr>
          <w:trHeight w:val="20"/>
        </w:trPr>
        <w:tc>
          <w:tcPr>
            <w:tcW w:w="1072" w:type="pct"/>
          </w:tcPr>
          <w:p w14:paraId="3DB0A956" w14:textId="77777777" w:rsidR="005F3A12" w:rsidRPr="00720D49" w:rsidRDefault="005F3A12" w:rsidP="005F3A12">
            <w:pPr>
              <w:numPr>
                <w:ilvl w:val="12"/>
                <w:numId w:val="0"/>
              </w:numPr>
              <w:tabs>
                <w:tab w:val="left" w:pos="176"/>
              </w:tabs>
              <w:ind w:left="34"/>
              <w:rPr>
                <w:b/>
                <w:sz w:val="22"/>
                <w:szCs w:val="22"/>
                <w:lang w:val="es-ES" w:eastAsia="es-ES"/>
              </w:rPr>
            </w:pPr>
            <w:r w:rsidRPr="00720D49">
              <w:rPr>
                <w:b/>
                <w:bCs/>
                <w:sz w:val="22"/>
                <w:szCs w:val="22"/>
                <w:lang w:val="es-ES" w:eastAsia="es-ES"/>
              </w:rPr>
              <w:lastRenderedPageBreak/>
              <w:t>Elegibilidad de los Consultores y Domicilio</w:t>
            </w:r>
            <w:r w:rsidRPr="00720D49">
              <w:rPr>
                <w:b/>
                <w:sz w:val="22"/>
                <w:szCs w:val="22"/>
                <w:lang w:val="es-ES" w:eastAsia="es-ES"/>
              </w:rPr>
              <w:t xml:space="preserve"> de los mismos</w:t>
            </w:r>
          </w:p>
        </w:tc>
        <w:tc>
          <w:tcPr>
            <w:tcW w:w="3928" w:type="pct"/>
          </w:tcPr>
          <w:p w14:paraId="3D5D2860" w14:textId="05DEB834" w:rsidR="005F3A12" w:rsidRPr="008623B2" w:rsidRDefault="005F3A12" w:rsidP="002B564A">
            <w:pPr>
              <w:pStyle w:val="Prrafodelista"/>
              <w:numPr>
                <w:ilvl w:val="1"/>
                <w:numId w:val="30"/>
              </w:numPr>
              <w:tabs>
                <w:tab w:val="left" w:pos="600"/>
              </w:tabs>
              <w:overflowPunct w:val="0"/>
              <w:autoSpaceDE w:val="0"/>
              <w:autoSpaceDN w:val="0"/>
              <w:jc w:val="both"/>
              <w:rPr>
                <w:rFonts w:ascii="Times New Roman" w:hAnsi="Times New Roman"/>
                <w:sz w:val="22"/>
                <w:szCs w:val="22"/>
                <w:lang w:val="es-ES"/>
              </w:rPr>
            </w:pPr>
            <w:r w:rsidRPr="00720D49">
              <w:rPr>
                <w:rFonts w:ascii="Times New Roman" w:hAnsi="Times New Roman"/>
                <w:sz w:val="22"/>
                <w:szCs w:val="22"/>
                <w:lang w:val="es-ES"/>
              </w:rPr>
              <w:t xml:space="preserve">Podrán participar en este Pedido de Propuestas los </w:t>
            </w:r>
            <w:r w:rsidR="009C63BE" w:rsidRPr="00720D49">
              <w:rPr>
                <w:rFonts w:ascii="Times New Roman" w:hAnsi="Times New Roman"/>
                <w:sz w:val="22"/>
                <w:szCs w:val="22"/>
                <w:lang w:val="es-ES"/>
              </w:rPr>
              <w:t xml:space="preserve">Consultores </w:t>
            </w:r>
            <w:r w:rsidR="00E66ECE" w:rsidRPr="00720D49">
              <w:rPr>
                <w:rFonts w:ascii="Times New Roman" w:hAnsi="Times New Roman"/>
                <w:sz w:val="22"/>
                <w:szCs w:val="22"/>
                <w:lang w:val="es-ES"/>
              </w:rPr>
              <w:t>que no</w:t>
            </w:r>
            <w:r w:rsidRPr="00720D49">
              <w:rPr>
                <w:rFonts w:ascii="Times New Roman" w:hAnsi="Times New Roman"/>
                <w:sz w:val="22"/>
                <w:szCs w:val="22"/>
                <w:lang w:val="es-ES"/>
              </w:rPr>
              <w:t xml:space="preserve"> se encuentren comprendidos en las prohibiciones o limitaciones para presentar propuestas o para contratar</w:t>
            </w:r>
            <w:r w:rsidR="003B4583" w:rsidRPr="00720D49">
              <w:rPr>
                <w:rFonts w:ascii="Times New Roman" w:hAnsi="Times New Roman"/>
                <w:sz w:val="22"/>
                <w:szCs w:val="22"/>
                <w:lang w:val="es-ES"/>
              </w:rPr>
              <w:t>,</w:t>
            </w:r>
            <w:r w:rsidRPr="00720D49">
              <w:rPr>
                <w:rFonts w:ascii="Times New Roman" w:hAnsi="Times New Roman"/>
                <w:sz w:val="22"/>
                <w:szCs w:val="22"/>
                <w:lang w:val="es-ES"/>
              </w:rPr>
              <w:t xml:space="preserve"> establecidas en el </w:t>
            </w:r>
            <w:r w:rsidRPr="008623B2">
              <w:rPr>
                <w:rFonts w:ascii="Times New Roman" w:hAnsi="Times New Roman"/>
                <w:sz w:val="22"/>
                <w:szCs w:val="22"/>
                <w:lang w:val="es-ES"/>
              </w:rPr>
              <w:t>artículo 40 de la Ley N° 2051/03.</w:t>
            </w:r>
            <w:r w:rsidR="00E66ECE" w:rsidRPr="008623B2">
              <w:rPr>
                <w:rFonts w:ascii="Times New Roman" w:hAnsi="Times New Roman"/>
                <w:sz w:val="22"/>
                <w:szCs w:val="22"/>
                <w:lang w:val="es-ES"/>
              </w:rPr>
              <w:t xml:space="preserve"> </w:t>
            </w:r>
          </w:p>
          <w:p w14:paraId="39E2C670" w14:textId="77777777" w:rsidR="005F3A12" w:rsidRPr="00720D49" w:rsidRDefault="005F3A12" w:rsidP="00451DDA">
            <w:pPr>
              <w:widowControl w:val="0"/>
              <w:tabs>
                <w:tab w:val="left" w:pos="432"/>
              </w:tabs>
              <w:overflowPunct w:val="0"/>
              <w:autoSpaceDE w:val="0"/>
              <w:autoSpaceDN w:val="0"/>
              <w:ind w:left="432"/>
              <w:jc w:val="both"/>
              <w:rPr>
                <w:sz w:val="22"/>
                <w:szCs w:val="22"/>
                <w:lang w:val="es-ES" w:eastAsia="es-ES"/>
              </w:rPr>
            </w:pPr>
            <w:r w:rsidRPr="00720D49">
              <w:rPr>
                <w:sz w:val="22"/>
                <w:szCs w:val="22"/>
                <w:lang w:val="es-ES" w:eastAsia="es-ES"/>
              </w:rPr>
              <w:t xml:space="preserve">Serán </w:t>
            </w:r>
            <w:r w:rsidR="00451DDA" w:rsidRPr="00720D49">
              <w:rPr>
                <w:sz w:val="22"/>
                <w:szCs w:val="22"/>
                <w:lang w:val="es-ES" w:eastAsia="es-ES"/>
              </w:rPr>
              <w:t>descalificados los</w:t>
            </w:r>
            <w:r w:rsidRPr="00720D49">
              <w:rPr>
                <w:sz w:val="22"/>
                <w:szCs w:val="22"/>
                <w:lang w:val="es-ES" w:eastAsia="es-ES"/>
              </w:rPr>
              <w:t xml:space="preserve"> Consultores que la Dirección General de Contrataciones </w:t>
            </w:r>
            <w:r w:rsidR="00451DDA" w:rsidRPr="00720D49">
              <w:rPr>
                <w:sz w:val="22"/>
                <w:szCs w:val="22"/>
                <w:lang w:val="es-ES" w:eastAsia="es-ES"/>
              </w:rPr>
              <w:t>Públicas hubiese</w:t>
            </w:r>
            <w:r w:rsidRPr="00720D49">
              <w:rPr>
                <w:sz w:val="22"/>
                <w:szCs w:val="22"/>
                <w:lang w:val="es-ES" w:eastAsia="es-ES"/>
              </w:rPr>
              <w:t xml:space="preserve"> declarado </w:t>
            </w:r>
            <w:r w:rsidR="00451DDA" w:rsidRPr="00720D49">
              <w:rPr>
                <w:sz w:val="22"/>
                <w:szCs w:val="22"/>
                <w:lang w:val="es-ES" w:eastAsia="es-ES"/>
              </w:rPr>
              <w:t>inhabilitados a</w:t>
            </w:r>
            <w:r w:rsidRPr="00720D49">
              <w:rPr>
                <w:sz w:val="22"/>
                <w:szCs w:val="22"/>
                <w:lang w:val="es-ES" w:eastAsia="es-ES"/>
              </w:rPr>
              <w:t xml:space="preserve"> la hora y fecha límite de presentación de ofertas o posteriormente, mientras se desarrolla el proceso hasta la fecha de adjudicación del contrato.</w:t>
            </w:r>
          </w:p>
        </w:tc>
      </w:tr>
      <w:tr w:rsidR="005F3A12" w:rsidRPr="00720D49" w14:paraId="526FE2A9" w14:textId="77777777" w:rsidTr="007B1CDF">
        <w:trPr>
          <w:trHeight w:val="20"/>
        </w:trPr>
        <w:tc>
          <w:tcPr>
            <w:tcW w:w="1072" w:type="pct"/>
          </w:tcPr>
          <w:p w14:paraId="73F89F0A" w14:textId="25855682" w:rsidR="005F3A12" w:rsidRPr="00720D49" w:rsidRDefault="005F3A12" w:rsidP="00CE2927">
            <w:pPr>
              <w:numPr>
                <w:ilvl w:val="12"/>
                <w:numId w:val="0"/>
              </w:numPr>
              <w:tabs>
                <w:tab w:val="left" w:pos="176"/>
              </w:tabs>
              <w:ind w:left="34"/>
              <w:rPr>
                <w:b/>
                <w:sz w:val="22"/>
                <w:szCs w:val="22"/>
                <w:lang w:val="es-ES" w:eastAsia="es-ES"/>
              </w:rPr>
            </w:pPr>
            <w:r w:rsidRPr="00720D49">
              <w:rPr>
                <w:b/>
                <w:sz w:val="22"/>
                <w:szCs w:val="22"/>
                <w:lang w:val="es-ES" w:eastAsia="es-ES"/>
              </w:rPr>
              <w:t xml:space="preserve">Solamente </w:t>
            </w:r>
            <w:r w:rsidR="00CE2927" w:rsidRPr="00720D49">
              <w:rPr>
                <w:b/>
                <w:sz w:val="22"/>
                <w:szCs w:val="22"/>
                <w:lang w:val="es-ES" w:eastAsia="es-ES"/>
              </w:rPr>
              <w:t>u</w:t>
            </w:r>
            <w:r w:rsidRPr="00720D49">
              <w:rPr>
                <w:b/>
                <w:sz w:val="22"/>
                <w:szCs w:val="22"/>
                <w:lang w:val="es-ES" w:eastAsia="es-ES"/>
              </w:rPr>
              <w:t>na Propuesta</w:t>
            </w:r>
          </w:p>
        </w:tc>
        <w:tc>
          <w:tcPr>
            <w:tcW w:w="3928" w:type="pct"/>
          </w:tcPr>
          <w:p w14:paraId="23FA3FD7" w14:textId="4891E488" w:rsidR="005F3A12" w:rsidRPr="00720D49" w:rsidRDefault="005F3A12" w:rsidP="005F3A12">
            <w:pPr>
              <w:numPr>
                <w:ilvl w:val="1"/>
                <w:numId w:val="30"/>
              </w:numPr>
              <w:tabs>
                <w:tab w:val="num" w:pos="567"/>
                <w:tab w:val="left" w:pos="600"/>
              </w:tabs>
              <w:overflowPunct w:val="0"/>
              <w:autoSpaceDE w:val="0"/>
              <w:autoSpaceDN w:val="0"/>
              <w:ind w:left="600" w:hanging="566"/>
              <w:jc w:val="both"/>
              <w:rPr>
                <w:bCs/>
                <w:iCs/>
                <w:sz w:val="22"/>
                <w:szCs w:val="22"/>
                <w:lang w:val="es-PY" w:eastAsia="es-ES"/>
              </w:rPr>
            </w:pPr>
            <w:r w:rsidRPr="00720D49">
              <w:rPr>
                <w:bCs/>
                <w:iCs/>
                <w:sz w:val="22"/>
                <w:szCs w:val="22"/>
                <w:lang w:val="es-PY" w:eastAsia="es-ES"/>
              </w:rPr>
              <w:t>Los Consultores invitados a participar, podrán presentar solamente una propuesta. Si un Consultor presenta o participa en más de una propuesta, todas las propuestas en que participa serán descalificadas.</w:t>
            </w:r>
          </w:p>
        </w:tc>
      </w:tr>
      <w:tr w:rsidR="005F3A12" w:rsidRPr="00720D49" w14:paraId="6F3B603B" w14:textId="77777777" w:rsidTr="007B1CDF">
        <w:trPr>
          <w:trHeight w:val="20"/>
        </w:trPr>
        <w:tc>
          <w:tcPr>
            <w:tcW w:w="1072" w:type="pct"/>
          </w:tcPr>
          <w:p w14:paraId="29575925" w14:textId="77777777" w:rsidR="005F3A12" w:rsidRPr="00720D49" w:rsidRDefault="005F3A12" w:rsidP="005F3A12">
            <w:pPr>
              <w:numPr>
                <w:ilvl w:val="12"/>
                <w:numId w:val="0"/>
              </w:numPr>
              <w:tabs>
                <w:tab w:val="left" w:pos="176"/>
              </w:tabs>
              <w:ind w:left="34"/>
              <w:rPr>
                <w:b/>
                <w:sz w:val="22"/>
                <w:szCs w:val="22"/>
                <w:lang w:val="es-ES" w:eastAsia="es-ES"/>
              </w:rPr>
            </w:pPr>
            <w:r w:rsidRPr="00720D49">
              <w:rPr>
                <w:b/>
                <w:sz w:val="22"/>
                <w:szCs w:val="22"/>
                <w:lang w:val="es-ES" w:eastAsia="es-ES"/>
              </w:rPr>
              <w:t>Validez de la Propuesta</w:t>
            </w:r>
          </w:p>
        </w:tc>
        <w:tc>
          <w:tcPr>
            <w:tcW w:w="3928" w:type="pct"/>
          </w:tcPr>
          <w:p w14:paraId="17039B90" w14:textId="1FC03314" w:rsidR="005F3A12" w:rsidRPr="00720D49" w:rsidRDefault="009E1A73" w:rsidP="005F3A12">
            <w:pPr>
              <w:numPr>
                <w:ilvl w:val="1"/>
                <w:numId w:val="30"/>
              </w:numPr>
              <w:tabs>
                <w:tab w:val="num" w:pos="567"/>
                <w:tab w:val="left" w:pos="600"/>
              </w:tabs>
              <w:overflowPunct w:val="0"/>
              <w:autoSpaceDE w:val="0"/>
              <w:autoSpaceDN w:val="0"/>
              <w:ind w:left="600" w:hanging="566"/>
              <w:jc w:val="both"/>
              <w:rPr>
                <w:bCs/>
                <w:iCs/>
                <w:sz w:val="22"/>
                <w:szCs w:val="22"/>
                <w:lang w:val="es-PY" w:eastAsia="es-ES"/>
              </w:rPr>
            </w:pPr>
            <w:r w:rsidRPr="00720D49">
              <w:rPr>
                <w:bCs/>
                <w:iCs/>
                <w:sz w:val="22"/>
                <w:szCs w:val="22"/>
                <w:lang w:val="es-ES" w:eastAsia="es-ES"/>
              </w:rPr>
              <w:t xml:space="preserve"> </w:t>
            </w:r>
            <w:r w:rsidR="005F3A12" w:rsidRPr="00720D49">
              <w:rPr>
                <w:bCs/>
                <w:iCs/>
                <w:sz w:val="22"/>
                <w:szCs w:val="22"/>
                <w:lang w:val="es-PY" w:eastAsia="es-ES"/>
              </w:rPr>
              <w:t xml:space="preserve">En la </w:t>
            </w:r>
            <w:r w:rsidR="005F3A12" w:rsidRPr="00720D49">
              <w:rPr>
                <w:b/>
                <w:bCs/>
                <w:iCs/>
                <w:sz w:val="22"/>
                <w:szCs w:val="22"/>
                <w:lang w:val="es-PY" w:eastAsia="es-ES"/>
              </w:rPr>
              <w:t>Hoja de Datos</w:t>
            </w:r>
            <w:r w:rsidR="005F3A12" w:rsidRPr="00720D49">
              <w:rPr>
                <w:bCs/>
                <w:iCs/>
                <w:sz w:val="22"/>
                <w:szCs w:val="22"/>
                <w:lang w:val="es-PY" w:eastAsia="es-ES"/>
              </w:rPr>
              <w:t xml:space="preserve"> se indica por cuánto tiempo deberán permanecer válidas las propuestas, contados a partir de la fecha de</w:t>
            </w:r>
            <w:r w:rsidR="00023D2F" w:rsidRPr="00720D49">
              <w:rPr>
                <w:bCs/>
                <w:iCs/>
                <w:sz w:val="22"/>
                <w:szCs w:val="22"/>
                <w:lang w:val="es-PY" w:eastAsia="es-ES"/>
              </w:rPr>
              <w:t xml:space="preserve"> presentación. Durante este peri</w:t>
            </w:r>
            <w:r w:rsidR="005F3A12" w:rsidRPr="00720D49">
              <w:rPr>
                <w:bCs/>
                <w:iCs/>
                <w:sz w:val="22"/>
                <w:szCs w:val="22"/>
                <w:lang w:val="es-PY" w:eastAsia="es-ES"/>
              </w:rPr>
              <w:t>odo, los Consultores deberán disponer del personal nominado en su Propuesta. La Convocante hará todo lo que esté a su alcance para ajustar los términos del contrato dentro de este plazo.</w:t>
            </w:r>
          </w:p>
          <w:p w14:paraId="23337C6B" w14:textId="77777777" w:rsidR="005F3A12" w:rsidRPr="00720D49" w:rsidRDefault="005F3A12" w:rsidP="005F3A12">
            <w:pPr>
              <w:tabs>
                <w:tab w:val="left" w:pos="600"/>
              </w:tabs>
              <w:ind w:left="600" w:hanging="566"/>
              <w:jc w:val="both"/>
              <w:rPr>
                <w:sz w:val="22"/>
                <w:szCs w:val="22"/>
                <w:lang w:val="es-ES" w:eastAsia="es-ES"/>
              </w:rPr>
            </w:pPr>
            <w:r w:rsidRPr="00720D49">
              <w:rPr>
                <w:sz w:val="22"/>
                <w:szCs w:val="22"/>
                <w:lang w:val="es-ES" w:eastAsia="es-ES"/>
              </w:rPr>
              <w:t xml:space="preserve">           </w:t>
            </w:r>
            <w:r w:rsidR="00023D2F" w:rsidRPr="00720D49">
              <w:rPr>
                <w:sz w:val="22"/>
                <w:szCs w:val="22"/>
                <w:lang w:val="es-ES" w:eastAsia="es-ES"/>
              </w:rPr>
              <w:t xml:space="preserve"> </w:t>
            </w:r>
            <w:r w:rsidRPr="00720D49">
              <w:rPr>
                <w:sz w:val="22"/>
                <w:szCs w:val="22"/>
                <w:lang w:val="es-ES" w:eastAsia="es-ES"/>
              </w:rPr>
              <w:t xml:space="preserve">Sin embargo, la Convocante podrá </w:t>
            </w:r>
            <w:r w:rsidR="009C63BE" w:rsidRPr="00720D49">
              <w:rPr>
                <w:sz w:val="22"/>
                <w:szCs w:val="22"/>
                <w:lang w:val="es-ES" w:eastAsia="es-ES"/>
              </w:rPr>
              <w:t>pedirles</w:t>
            </w:r>
            <w:r w:rsidRPr="00720D49">
              <w:rPr>
                <w:sz w:val="22"/>
                <w:szCs w:val="22"/>
                <w:lang w:val="es-ES" w:eastAsia="es-ES"/>
              </w:rPr>
              <w:t xml:space="preserve"> a los consultores que extiendan el plazo de la validez de sus ofertas si fuera necesario. Los consultores que estén de acuerdo con dicha extensión deberán confirmar que mantienen disponible el personal indicado en la propuesta, o en su confirmación de la extensión de la validez de la oferta, los consultores pueden someter nuevo personal en reemplazo y éste será considerado en la evaluación final para la adjudicación del contrato. Los consultores que no estén de acuerdo tienen el derecho de rehusar a extender la validez de sus ofertas, pudiendo retirarlas.</w:t>
            </w:r>
          </w:p>
          <w:p w14:paraId="0073A2DB" w14:textId="2B7450E5" w:rsidR="00B40767" w:rsidRPr="00720D49" w:rsidRDefault="00B40767" w:rsidP="005F3A12">
            <w:pPr>
              <w:tabs>
                <w:tab w:val="left" w:pos="600"/>
              </w:tabs>
              <w:ind w:left="600" w:hanging="566"/>
              <w:jc w:val="both"/>
              <w:rPr>
                <w:sz w:val="22"/>
                <w:szCs w:val="22"/>
                <w:lang w:val="es-ES" w:eastAsia="es-ES"/>
              </w:rPr>
            </w:pPr>
          </w:p>
        </w:tc>
      </w:tr>
      <w:tr w:rsidR="005F3A12" w:rsidRPr="00720D49" w14:paraId="5112AD43" w14:textId="77777777" w:rsidTr="007B1CDF">
        <w:trPr>
          <w:trHeight w:val="20"/>
        </w:trPr>
        <w:tc>
          <w:tcPr>
            <w:tcW w:w="1072" w:type="pct"/>
          </w:tcPr>
          <w:p w14:paraId="53E7ABDF" w14:textId="77777777" w:rsidR="005F3A12" w:rsidRPr="00720D49" w:rsidRDefault="005F3A12" w:rsidP="005F3A12">
            <w:pPr>
              <w:numPr>
                <w:ilvl w:val="12"/>
                <w:numId w:val="0"/>
              </w:numPr>
              <w:tabs>
                <w:tab w:val="left" w:pos="176"/>
              </w:tabs>
              <w:ind w:left="34"/>
              <w:rPr>
                <w:b/>
                <w:sz w:val="22"/>
                <w:szCs w:val="22"/>
                <w:lang w:val="es-ES" w:eastAsia="es-ES"/>
              </w:rPr>
            </w:pPr>
            <w:r w:rsidRPr="00720D49">
              <w:rPr>
                <w:b/>
                <w:sz w:val="22"/>
                <w:szCs w:val="22"/>
                <w:lang w:val="es-ES" w:eastAsia="es-ES"/>
              </w:rPr>
              <w:lastRenderedPageBreak/>
              <w:t>2. Aclaración y enmiendas a los documentos del SP</w:t>
            </w:r>
          </w:p>
        </w:tc>
        <w:tc>
          <w:tcPr>
            <w:tcW w:w="3928" w:type="pct"/>
          </w:tcPr>
          <w:p w14:paraId="79B979BA" w14:textId="68382BBD" w:rsidR="005F3A12" w:rsidRPr="00720D49" w:rsidRDefault="005F3A12" w:rsidP="005F3A12">
            <w:pPr>
              <w:numPr>
                <w:ilvl w:val="1"/>
                <w:numId w:val="1"/>
              </w:numPr>
              <w:tabs>
                <w:tab w:val="clear" w:pos="432"/>
                <w:tab w:val="left" w:pos="600"/>
                <w:tab w:val="left" w:pos="742"/>
              </w:tabs>
              <w:ind w:left="600" w:hanging="566"/>
              <w:jc w:val="both"/>
              <w:rPr>
                <w:sz w:val="22"/>
                <w:szCs w:val="22"/>
                <w:lang w:val="es-ES" w:eastAsia="es-ES"/>
              </w:rPr>
            </w:pPr>
            <w:r w:rsidRPr="00720D49">
              <w:rPr>
                <w:sz w:val="22"/>
                <w:szCs w:val="22"/>
                <w:lang w:val="es-ES" w:eastAsia="es-ES"/>
              </w:rPr>
              <w:t xml:space="preserve">Los consultores pueden solicitar aclaraciones sobre cualquiera de los documentos de la SP, dentro del plazo indicado en la </w:t>
            </w:r>
            <w:r w:rsidRPr="00720D49">
              <w:rPr>
                <w:b/>
                <w:sz w:val="22"/>
                <w:szCs w:val="22"/>
                <w:lang w:val="es-ES" w:eastAsia="es-ES"/>
              </w:rPr>
              <w:t>Hoja de Datos</w:t>
            </w:r>
            <w:r w:rsidRPr="00720D49">
              <w:rPr>
                <w:sz w:val="22"/>
                <w:szCs w:val="22"/>
                <w:lang w:val="es-ES" w:eastAsia="es-ES"/>
              </w:rPr>
              <w:t xml:space="preserve"> y antes de la fecha de presentación de la propuesta. Todas las solicitudes de aclaración deberán enviarse por escrito </w:t>
            </w:r>
            <w:r w:rsidR="00B86AB4" w:rsidRPr="00720D49">
              <w:rPr>
                <w:sz w:val="22"/>
                <w:szCs w:val="22"/>
                <w:lang w:val="es-ES" w:eastAsia="es-ES"/>
              </w:rPr>
              <w:t>a través del Sistema de Información de Contrataciones Públicas (SICP)</w:t>
            </w:r>
            <w:r w:rsidRPr="00720D49">
              <w:rPr>
                <w:sz w:val="22"/>
                <w:szCs w:val="22"/>
                <w:lang w:val="es-ES" w:eastAsia="es-ES"/>
              </w:rPr>
              <w:t xml:space="preserve">. La Convocante responderá por escrito </w:t>
            </w:r>
            <w:r w:rsidR="00B86AB4" w:rsidRPr="00720D49">
              <w:rPr>
                <w:sz w:val="22"/>
                <w:szCs w:val="22"/>
                <w:lang w:val="es-ES" w:eastAsia="es-ES"/>
              </w:rPr>
              <w:t>a través del Sistema de Información de Contrataciones Públicas (SICP)</w:t>
            </w:r>
            <w:r w:rsidRPr="00720D49">
              <w:rPr>
                <w:sz w:val="22"/>
                <w:szCs w:val="22"/>
                <w:lang w:val="es-ES" w:eastAsia="es-ES"/>
              </w:rPr>
              <w:t>. Si la Convocante considera necesario enmendar la SP como resultado de las aclaraciones, lo hará siguiendo los procedimientos indicados en la Cláusula 2.2 siguiente.</w:t>
            </w:r>
          </w:p>
          <w:p w14:paraId="5B7FCE1A" w14:textId="775DC4A1" w:rsidR="005F3A12" w:rsidRPr="00720D49" w:rsidRDefault="005F3A12" w:rsidP="009361AB">
            <w:pPr>
              <w:numPr>
                <w:ilvl w:val="1"/>
                <w:numId w:val="1"/>
              </w:numPr>
              <w:tabs>
                <w:tab w:val="clear" w:pos="432"/>
                <w:tab w:val="num" w:pos="600"/>
              </w:tabs>
              <w:ind w:left="600" w:hanging="566"/>
              <w:jc w:val="both"/>
              <w:rPr>
                <w:sz w:val="22"/>
                <w:szCs w:val="22"/>
                <w:lang w:val="es-ES" w:eastAsia="es-ES"/>
              </w:rPr>
            </w:pPr>
            <w:r w:rsidRPr="00720D49">
              <w:rPr>
                <w:sz w:val="22"/>
                <w:szCs w:val="22"/>
                <w:lang w:val="es-ES" w:eastAsia="es-ES"/>
              </w:rPr>
              <w:t xml:space="preserve">En cualquier momento antes de la presentación de las propuestas, la Convocante puede enmendar la SP emitiendo una </w:t>
            </w:r>
            <w:r w:rsidRPr="00720D49">
              <w:rPr>
                <w:i/>
                <w:iCs/>
                <w:sz w:val="22"/>
                <w:szCs w:val="22"/>
                <w:lang w:val="es-ES" w:eastAsia="es-ES"/>
              </w:rPr>
              <w:t>adenda</w:t>
            </w:r>
            <w:r w:rsidRPr="00720D49">
              <w:rPr>
                <w:sz w:val="22"/>
                <w:szCs w:val="22"/>
                <w:lang w:val="es-ES" w:eastAsia="es-ES"/>
              </w:rPr>
              <w:t xml:space="preserve"> por escrito. La </w:t>
            </w:r>
            <w:r w:rsidRPr="00720D49">
              <w:rPr>
                <w:i/>
                <w:iCs/>
                <w:sz w:val="22"/>
                <w:szCs w:val="22"/>
                <w:lang w:val="es-ES" w:eastAsia="es-ES"/>
              </w:rPr>
              <w:t>adenda</w:t>
            </w:r>
            <w:r w:rsidR="009361AB" w:rsidRPr="00720D49">
              <w:rPr>
                <w:i/>
                <w:iCs/>
                <w:sz w:val="22"/>
                <w:szCs w:val="22"/>
                <w:lang w:val="es-ES" w:eastAsia="es-ES"/>
              </w:rPr>
              <w:t xml:space="preserve"> </w:t>
            </w:r>
            <w:r w:rsidR="009361AB" w:rsidRPr="00720D49">
              <w:rPr>
                <w:sz w:val="22"/>
                <w:szCs w:val="22"/>
                <w:lang w:val="es-ES" w:eastAsia="es-ES"/>
              </w:rPr>
              <w:t>será publicada a través del Sistema de Información de Contrataciones Públicas (SICP)</w:t>
            </w:r>
            <w:r w:rsidRPr="00720D49">
              <w:rPr>
                <w:sz w:val="22"/>
                <w:szCs w:val="22"/>
                <w:lang w:val="es-ES" w:eastAsia="es-ES"/>
              </w:rPr>
              <w:t>. La Convocante podrá prorrogar el plazo para la presentación de propuestas si la enmienda es considerable, con el fin de otorgar tiempo prudente a los Consultores para tenerla en cuenta en la preparación de sus propuestas.</w:t>
            </w:r>
          </w:p>
        </w:tc>
      </w:tr>
      <w:tr w:rsidR="005F3A12" w:rsidRPr="00720D49" w14:paraId="44CC1DCD" w14:textId="77777777" w:rsidTr="007B1CDF">
        <w:trPr>
          <w:trHeight w:val="20"/>
        </w:trPr>
        <w:tc>
          <w:tcPr>
            <w:tcW w:w="1072" w:type="pct"/>
          </w:tcPr>
          <w:p w14:paraId="548DB9CE" w14:textId="2B6F6BAF" w:rsidR="005F3A12" w:rsidRPr="00720D49" w:rsidRDefault="005F3A12" w:rsidP="001B4FC6">
            <w:pPr>
              <w:numPr>
                <w:ilvl w:val="12"/>
                <w:numId w:val="0"/>
              </w:numPr>
              <w:tabs>
                <w:tab w:val="left" w:pos="459"/>
              </w:tabs>
              <w:ind w:left="34"/>
              <w:rPr>
                <w:b/>
                <w:sz w:val="22"/>
                <w:szCs w:val="22"/>
                <w:lang w:val="es-ES" w:eastAsia="es-ES"/>
              </w:rPr>
            </w:pPr>
            <w:r w:rsidRPr="00720D49">
              <w:rPr>
                <w:b/>
                <w:sz w:val="22"/>
                <w:szCs w:val="22"/>
                <w:lang w:val="es-ES" w:eastAsia="es-ES"/>
              </w:rPr>
              <w:t>3.</w:t>
            </w:r>
            <w:r w:rsidR="001B4FC6" w:rsidRPr="00720D49" w:rsidDel="001B4FC6">
              <w:rPr>
                <w:b/>
                <w:sz w:val="22"/>
                <w:szCs w:val="22"/>
                <w:lang w:val="es-ES" w:eastAsia="es-ES"/>
              </w:rPr>
              <w:t xml:space="preserve"> </w:t>
            </w:r>
            <w:r w:rsidR="001B4FC6" w:rsidRPr="00720D49">
              <w:rPr>
                <w:b/>
                <w:sz w:val="22"/>
                <w:szCs w:val="22"/>
                <w:lang w:val="es-ES" w:eastAsia="es-ES"/>
              </w:rPr>
              <w:t xml:space="preserve"> </w:t>
            </w:r>
            <w:r w:rsidRPr="00720D49">
              <w:rPr>
                <w:b/>
                <w:sz w:val="22"/>
                <w:szCs w:val="22"/>
                <w:lang w:val="es-ES" w:eastAsia="es-ES"/>
              </w:rPr>
              <w:t>Preparación de las Propuestas</w:t>
            </w:r>
          </w:p>
        </w:tc>
        <w:tc>
          <w:tcPr>
            <w:tcW w:w="3928" w:type="pct"/>
          </w:tcPr>
          <w:p w14:paraId="5C1E0533" w14:textId="77777777" w:rsidR="005F3A12" w:rsidRPr="00720D49" w:rsidRDefault="005F3A12" w:rsidP="005F3A12">
            <w:pPr>
              <w:numPr>
                <w:ilvl w:val="1"/>
                <w:numId w:val="3"/>
              </w:numPr>
              <w:tabs>
                <w:tab w:val="clear" w:pos="360"/>
                <w:tab w:val="num" w:pos="567"/>
                <w:tab w:val="num" w:pos="600"/>
              </w:tabs>
              <w:ind w:left="600" w:hanging="566"/>
              <w:jc w:val="both"/>
              <w:rPr>
                <w:sz w:val="22"/>
                <w:szCs w:val="22"/>
                <w:lang w:val="es-ES" w:eastAsia="es-ES"/>
              </w:rPr>
            </w:pPr>
            <w:r w:rsidRPr="00720D49">
              <w:rPr>
                <w:sz w:val="22"/>
                <w:szCs w:val="22"/>
                <w:lang w:val="es-ES" w:eastAsia="es-ES"/>
              </w:rPr>
              <w:t>Al preparar su Propuesta, los consultores deberán examinar detalladamente los documentos que conforman la SP. Cualquier deficiencia importante en el suministro de la información solicitada podría resultar en el rechazo de una propuesta.</w:t>
            </w:r>
          </w:p>
          <w:p w14:paraId="06BA6EEA" w14:textId="7EC95039" w:rsidR="005F3A12" w:rsidRPr="00720D49" w:rsidRDefault="005F3A12" w:rsidP="005F3A12">
            <w:pPr>
              <w:numPr>
                <w:ilvl w:val="1"/>
                <w:numId w:val="3"/>
              </w:numPr>
              <w:tabs>
                <w:tab w:val="clear" w:pos="360"/>
                <w:tab w:val="num" w:pos="567"/>
                <w:tab w:val="num" w:pos="600"/>
              </w:tabs>
              <w:ind w:left="600" w:hanging="566"/>
              <w:jc w:val="both"/>
              <w:rPr>
                <w:sz w:val="22"/>
                <w:szCs w:val="22"/>
                <w:lang w:val="es-ES" w:eastAsia="es-ES"/>
              </w:rPr>
            </w:pPr>
            <w:r w:rsidRPr="00720D49">
              <w:rPr>
                <w:sz w:val="22"/>
                <w:szCs w:val="22"/>
                <w:lang w:val="es-ES" w:eastAsia="es-ES"/>
              </w:rPr>
              <w:t>En la preparación de la propuesta</w:t>
            </w:r>
            <w:r w:rsidR="0048479C" w:rsidRPr="00720D49">
              <w:rPr>
                <w:sz w:val="22"/>
                <w:szCs w:val="22"/>
                <w:lang w:val="es-ES" w:eastAsia="es-ES"/>
              </w:rPr>
              <w:t xml:space="preserve"> técnica, los Consultores deben </w:t>
            </w:r>
            <w:r w:rsidRPr="00720D49">
              <w:rPr>
                <w:sz w:val="22"/>
                <w:szCs w:val="22"/>
                <w:lang w:val="es-ES" w:eastAsia="es-ES"/>
              </w:rPr>
              <w:t>prestar especial atención a lo siguiente:</w:t>
            </w:r>
          </w:p>
          <w:p w14:paraId="393DC460" w14:textId="673B21E4" w:rsidR="005F3A12" w:rsidRPr="00720D49" w:rsidRDefault="00597C7C" w:rsidP="005F3A12">
            <w:pPr>
              <w:tabs>
                <w:tab w:val="left" w:pos="1025"/>
              </w:tabs>
              <w:ind w:left="1025"/>
              <w:jc w:val="both"/>
              <w:rPr>
                <w:sz w:val="22"/>
                <w:szCs w:val="22"/>
                <w:lang w:val="es-ES" w:eastAsia="es-ES"/>
              </w:rPr>
            </w:pPr>
            <w:r w:rsidRPr="008623B2">
              <w:rPr>
                <w:b/>
                <w:sz w:val="22"/>
                <w:szCs w:val="22"/>
                <w:lang w:val="es-ES" w:eastAsia="es-ES"/>
              </w:rPr>
              <w:t>(a)</w:t>
            </w:r>
            <w:r w:rsidRPr="00720D49">
              <w:rPr>
                <w:sz w:val="22"/>
                <w:szCs w:val="22"/>
                <w:lang w:val="es-ES" w:eastAsia="es-ES"/>
              </w:rPr>
              <w:t xml:space="preserve"> </w:t>
            </w:r>
            <w:r w:rsidR="005F3A12" w:rsidRPr="00720D49">
              <w:rPr>
                <w:sz w:val="22"/>
                <w:szCs w:val="22"/>
                <w:lang w:val="es-ES" w:eastAsia="es-ES"/>
              </w:rPr>
              <w:t xml:space="preserve">En la </w:t>
            </w:r>
            <w:r w:rsidR="005F3A12" w:rsidRPr="00720D49">
              <w:rPr>
                <w:b/>
                <w:sz w:val="22"/>
                <w:szCs w:val="22"/>
                <w:lang w:val="es-ES" w:eastAsia="es-ES"/>
              </w:rPr>
              <w:t>Hoja de Datos</w:t>
            </w:r>
            <w:r w:rsidR="005F3A12" w:rsidRPr="00720D49">
              <w:rPr>
                <w:sz w:val="22"/>
                <w:szCs w:val="22"/>
                <w:lang w:val="es-ES" w:eastAsia="es-ES"/>
              </w:rPr>
              <w:t xml:space="preserve"> se indicará el número estimado de persona-meses profesional o el presupuesto para completar la tarea, pero en ningún caso ambos. Sin embargo, la propuesta se basará en el número de persona-meses profesional o presupuesto estimado por los Consultores. Para los trabajos con presupuesto fijo, el presupuesto disponible se presenta en la </w:t>
            </w:r>
            <w:r w:rsidR="005F3A12" w:rsidRPr="00720D49">
              <w:rPr>
                <w:b/>
                <w:sz w:val="22"/>
                <w:szCs w:val="22"/>
                <w:lang w:val="es-ES" w:eastAsia="es-ES"/>
              </w:rPr>
              <w:t>Hoja de Datos</w:t>
            </w:r>
            <w:r w:rsidR="005F3A12" w:rsidRPr="00720D49">
              <w:rPr>
                <w:sz w:val="22"/>
                <w:szCs w:val="22"/>
                <w:lang w:val="es-ES" w:eastAsia="es-ES"/>
              </w:rPr>
              <w:t xml:space="preserve"> y la propuesta </w:t>
            </w:r>
            <w:r w:rsidR="002E3E3C">
              <w:rPr>
                <w:bCs/>
                <w:sz w:val="22"/>
                <w:szCs w:val="22"/>
              </w:rPr>
              <w:t>económica</w:t>
            </w:r>
            <w:r w:rsidR="002E3E3C" w:rsidRPr="00720D49">
              <w:rPr>
                <w:bCs/>
                <w:sz w:val="22"/>
                <w:szCs w:val="22"/>
              </w:rPr>
              <w:t xml:space="preserve"> </w:t>
            </w:r>
            <w:r w:rsidR="005F3A12" w:rsidRPr="00720D49">
              <w:rPr>
                <w:sz w:val="22"/>
                <w:szCs w:val="22"/>
                <w:lang w:val="es-ES" w:eastAsia="es-ES"/>
              </w:rPr>
              <w:t xml:space="preserve">no deberá exceder este presupuesto y el número de persona-meses- profesional no deberá ser revelado. </w:t>
            </w:r>
          </w:p>
          <w:p w14:paraId="11A367A7" w14:textId="77777777" w:rsidR="005F3A12" w:rsidRPr="00720D49" w:rsidRDefault="005F3A12" w:rsidP="005F3A12">
            <w:pPr>
              <w:tabs>
                <w:tab w:val="left" w:pos="1025"/>
              </w:tabs>
              <w:ind w:left="1025"/>
              <w:jc w:val="both"/>
              <w:rPr>
                <w:sz w:val="22"/>
                <w:szCs w:val="22"/>
                <w:lang w:val="es-ES" w:eastAsia="es-ES"/>
              </w:rPr>
            </w:pPr>
            <w:r w:rsidRPr="008623B2">
              <w:rPr>
                <w:b/>
                <w:sz w:val="22"/>
                <w:szCs w:val="22"/>
                <w:lang w:val="es-ES" w:eastAsia="es-ES"/>
              </w:rPr>
              <w:t>(b)</w:t>
            </w:r>
            <w:r w:rsidRPr="008623B2">
              <w:rPr>
                <w:b/>
                <w:sz w:val="22"/>
                <w:szCs w:val="22"/>
                <w:lang w:val="es-ES" w:eastAsia="es-ES"/>
              </w:rPr>
              <w:tab/>
            </w:r>
            <w:r w:rsidRPr="00720D49">
              <w:rPr>
                <w:sz w:val="22"/>
                <w:szCs w:val="22"/>
                <w:lang w:val="es-ES" w:eastAsia="es-ES"/>
              </w:rPr>
              <w:t xml:space="preserve">No se deberá proponer personal profesional alternativo y solamente se presentará un currículo para cada cargo. </w:t>
            </w:r>
          </w:p>
        </w:tc>
      </w:tr>
      <w:tr w:rsidR="005F3A12" w:rsidRPr="00720D49" w14:paraId="66A1E76D" w14:textId="77777777" w:rsidTr="007B1CDF">
        <w:trPr>
          <w:trHeight w:val="20"/>
        </w:trPr>
        <w:tc>
          <w:tcPr>
            <w:tcW w:w="1072" w:type="pct"/>
          </w:tcPr>
          <w:p w14:paraId="65A01AC9" w14:textId="77777777" w:rsidR="005F3A12" w:rsidRPr="00720D49" w:rsidRDefault="005F3A12" w:rsidP="005F3A12">
            <w:pPr>
              <w:numPr>
                <w:ilvl w:val="12"/>
                <w:numId w:val="0"/>
              </w:numPr>
              <w:tabs>
                <w:tab w:val="left" w:pos="459"/>
              </w:tabs>
              <w:ind w:left="34"/>
              <w:rPr>
                <w:b/>
                <w:sz w:val="22"/>
                <w:szCs w:val="22"/>
                <w:lang w:val="es-ES" w:eastAsia="es-ES"/>
              </w:rPr>
            </w:pPr>
            <w:r w:rsidRPr="00720D49">
              <w:rPr>
                <w:b/>
                <w:sz w:val="22"/>
                <w:szCs w:val="22"/>
                <w:lang w:val="es-ES" w:eastAsia="es-ES"/>
              </w:rPr>
              <w:t>Idioma de la Oferta</w:t>
            </w:r>
          </w:p>
        </w:tc>
        <w:tc>
          <w:tcPr>
            <w:tcW w:w="3928" w:type="pct"/>
          </w:tcPr>
          <w:p w14:paraId="4A307EA4" w14:textId="52174B15" w:rsidR="005F3A12" w:rsidRPr="00720D49" w:rsidRDefault="005F3A12" w:rsidP="005F3A12">
            <w:pPr>
              <w:numPr>
                <w:ilvl w:val="1"/>
                <w:numId w:val="3"/>
              </w:numPr>
              <w:tabs>
                <w:tab w:val="clear" w:pos="360"/>
              </w:tabs>
              <w:ind w:left="600" w:hanging="566"/>
              <w:jc w:val="both"/>
              <w:rPr>
                <w:sz w:val="22"/>
                <w:szCs w:val="22"/>
                <w:lang w:val="es-ES" w:eastAsia="es-ES"/>
              </w:rPr>
            </w:pPr>
            <w:r w:rsidRPr="00720D49">
              <w:rPr>
                <w:sz w:val="22"/>
                <w:szCs w:val="22"/>
                <w:lang w:val="es-ES" w:eastAsia="es-ES"/>
              </w:rPr>
              <w:t xml:space="preserve">La Propuesta, así como toda la correspondencia y documentos relativos a la oferta intercambiados entre el Oferente y la Convocante deberán ser redactados en </w:t>
            </w:r>
            <w:r w:rsidRPr="008623B2">
              <w:rPr>
                <w:b/>
                <w:sz w:val="22"/>
                <w:szCs w:val="22"/>
                <w:lang w:val="es-ES" w:eastAsia="es-ES"/>
              </w:rPr>
              <w:t>idioma castellano</w:t>
            </w:r>
            <w:r w:rsidRPr="00720D49">
              <w:rPr>
                <w:sz w:val="22"/>
                <w:szCs w:val="22"/>
                <w:lang w:val="es-ES" w:eastAsia="es-ES"/>
              </w:rPr>
              <w:t>.</w:t>
            </w:r>
          </w:p>
          <w:p w14:paraId="41772974" w14:textId="2BB0734A" w:rsidR="005F3A12" w:rsidRPr="00720D49" w:rsidRDefault="005F3A12" w:rsidP="005F3A12">
            <w:pPr>
              <w:numPr>
                <w:ilvl w:val="1"/>
                <w:numId w:val="3"/>
              </w:numPr>
              <w:tabs>
                <w:tab w:val="clear" w:pos="360"/>
                <w:tab w:val="num" w:pos="458"/>
                <w:tab w:val="num" w:pos="567"/>
                <w:tab w:val="left" w:pos="600"/>
              </w:tabs>
              <w:ind w:left="600" w:hanging="566"/>
              <w:jc w:val="both"/>
              <w:rPr>
                <w:sz w:val="22"/>
                <w:szCs w:val="22"/>
                <w:lang w:val="es-ES" w:eastAsia="es-ES"/>
              </w:rPr>
            </w:pPr>
            <w:r w:rsidRPr="00720D49">
              <w:rPr>
                <w:sz w:val="22"/>
                <w:szCs w:val="22"/>
                <w:lang w:val="es-ES" w:eastAsia="es-ES"/>
              </w:rPr>
              <w:t xml:space="preserve">  </w:t>
            </w:r>
            <w:r w:rsidR="006F1528" w:rsidRPr="00720D49">
              <w:rPr>
                <w:sz w:val="22"/>
                <w:szCs w:val="22"/>
                <w:lang w:val="es-ES" w:eastAsia="es-ES"/>
              </w:rPr>
              <w:t xml:space="preserve"> </w:t>
            </w:r>
            <w:r w:rsidRPr="00720D49">
              <w:rPr>
                <w:sz w:val="22"/>
                <w:szCs w:val="22"/>
                <w:lang w:val="es-ES" w:eastAsia="es-ES"/>
              </w:rPr>
              <w:t xml:space="preserve">En la </w:t>
            </w:r>
            <w:r w:rsidRPr="00720D49">
              <w:rPr>
                <w:b/>
                <w:sz w:val="22"/>
                <w:szCs w:val="22"/>
                <w:lang w:val="es-ES" w:eastAsia="es-ES"/>
              </w:rPr>
              <w:t>Hoja de Datos</w:t>
            </w:r>
            <w:r w:rsidRPr="00720D49">
              <w:rPr>
                <w:sz w:val="22"/>
                <w:szCs w:val="22"/>
                <w:lang w:val="es-ES" w:eastAsia="es-ES"/>
              </w:rPr>
              <w:t xml:space="preserve">, la Convocante podrá permitir que los catálogos, anexos técnicos, folletos y otros textos complementarios que formen parte de la oferta, estén escritos en otro idioma. En este caso, la Convocante deberá especificar en la </w:t>
            </w:r>
            <w:r w:rsidRPr="00720D49">
              <w:rPr>
                <w:b/>
                <w:sz w:val="22"/>
                <w:szCs w:val="22"/>
                <w:lang w:val="es-ES" w:eastAsia="es-ES"/>
              </w:rPr>
              <w:t>Hoja de Datos</w:t>
            </w:r>
            <w:r w:rsidRPr="00720D49">
              <w:rPr>
                <w:sz w:val="22"/>
                <w:szCs w:val="22"/>
                <w:lang w:val="es-ES" w:eastAsia="es-ES"/>
              </w:rPr>
              <w:t>, cuáles son los documentos que pueden presentarse en otro idioma y si se requiere o no traducción al castellano con la presentación de la oferta.</w:t>
            </w:r>
          </w:p>
          <w:p w14:paraId="137E12BF" w14:textId="3BAE6048" w:rsidR="005F3A12" w:rsidRPr="00720D49" w:rsidRDefault="005F3A12" w:rsidP="005F3A12">
            <w:pPr>
              <w:numPr>
                <w:ilvl w:val="1"/>
                <w:numId w:val="3"/>
              </w:numPr>
              <w:tabs>
                <w:tab w:val="clear" w:pos="360"/>
                <w:tab w:val="num" w:pos="458"/>
                <w:tab w:val="num" w:pos="567"/>
                <w:tab w:val="left" w:pos="600"/>
              </w:tabs>
              <w:ind w:left="600" w:hanging="566"/>
              <w:jc w:val="both"/>
              <w:rPr>
                <w:sz w:val="22"/>
                <w:szCs w:val="22"/>
                <w:lang w:val="es-ES" w:eastAsia="es-ES"/>
              </w:rPr>
            </w:pPr>
            <w:r w:rsidRPr="00720D49">
              <w:rPr>
                <w:sz w:val="22"/>
                <w:szCs w:val="22"/>
                <w:lang w:val="es-ES" w:eastAsia="es-ES"/>
              </w:rPr>
              <w:t xml:space="preserve">  </w:t>
            </w:r>
            <w:r w:rsidR="006F1528" w:rsidRPr="00720D49">
              <w:rPr>
                <w:sz w:val="22"/>
                <w:szCs w:val="22"/>
                <w:lang w:val="es-ES" w:eastAsia="es-ES"/>
              </w:rPr>
              <w:t xml:space="preserve"> </w:t>
            </w:r>
            <w:r w:rsidRPr="00720D49">
              <w:rPr>
                <w:sz w:val="22"/>
                <w:szCs w:val="22"/>
                <w:lang w:val="es-ES" w:eastAsia="es-ES"/>
              </w:rPr>
              <w:t>Las traducciones, en todos los casos, deberán ser realizadas por Traductor Público matriculado. Para efectos de la interpretación de la oferta, prevalecerá la traducción.</w:t>
            </w:r>
          </w:p>
        </w:tc>
      </w:tr>
      <w:tr w:rsidR="005F3A12" w:rsidRPr="00720D49" w14:paraId="7312E8E4" w14:textId="77777777" w:rsidTr="007B1CDF">
        <w:trPr>
          <w:trHeight w:val="20"/>
        </w:trPr>
        <w:tc>
          <w:tcPr>
            <w:tcW w:w="1072" w:type="pct"/>
          </w:tcPr>
          <w:p w14:paraId="6C3829B8" w14:textId="77777777" w:rsidR="005F3A12" w:rsidRPr="00720D49" w:rsidRDefault="005F3A12" w:rsidP="005F3A12">
            <w:pPr>
              <w:numPr>
                <w:ilvl w:val="12"/>
                <w:numId w:val="0"/>
              </w:numPr>
              <w:tabs>
                <w:tab w:val="left" w:pos="459"/>
              </w:tabs>
              <w:ind w:left="34"/>
              <w:rPr>
                <w:b/>
                <w:sz w:val="22"/>
                <w:szCs w:val="22"/>
                <w:lang w:val="es-ES" w:eastAsia="es-ES"/>
              </w:rPr>
            </w:pPr>
            <w:r w:rsidRPr="00720D49">
              <w:rPr>
                <w:b/>
                <w:sz w:val="22"/>
                <w:szCs w:val="22"/>
                <w:lang w:val="es-ES" w:eastAsia="es-ES"/>
              </w:rPr>
              <w:t>Propuesta técnica Forma y Contenido</w:t>
            </w:r>
          </w:p>
        </w:tc>
        <w:tc>
          <w:tcPr>
            <w:tcW w:w="3928" w:type="pct"/>
          </w:tcPr>
          <w:p w14:paraId="41A571FA" w14:textId="60DDE531" w:rsidR="005F3A12" w:rsidRPr="00720D49" w:rsidRDefault="005F3A12" w:rsidP="005F3A12">
            <w:pPr>
              <w:numPr>
                <w:ilvl w:val="1"/>
                <w:numId w:val="3"/>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6F1528" w:rsidRPr="00720D49">
              <w:rPr>
                <w:sz w:val="22"/>
                <w:szCs w:val="22"/>
                <w:lang w:val="es-ES" w:eastAsia="es-ES"/>
              </w:rPr>
              <w:t xml:space="preserve">   </w:t>
            </w:r>
            <w:r w:rsidRPr="00720D49">
              <w:rPr>
                <w:sz w:val="22"/>
                <w:szCs w:val="22"/>
                <w:lang w:val="es-ES" w:eastAsia="es-ES"/>
              </w:rPr>
              <w:t>La propuesta Técnica deberá adecuarse a las disposiciones contenidas en este pliego de bases y condiciones, y a los formularios incluidos en la Sección Formularios de la Propuesta, brindando toda la información en ellos requerida.</w:t>
            </w:r>
          </w:p>
          <w:p w14:paraId="37446F60" w14:textId="2104B7B2" w:rsidR="005F3A12" w:rsidRPr="00720D49" w:rsidRDefault="005F3A12" w:rsidP="00E134A5">
            <w:pPr>
              <w:pStyle w:val="Prrafodelista"/>
              <w:numPr>
                <w:ilvl w:val="1"/>
                <w:numId w:val="3"/>
              </w:numPr>
              <w:tabs>
                <w:tab w:val="left" w:pos="600"/>
                <w:tab w:val="left" w:pos="792"/>
                <w:tab w:val="left" w:pos="2592"/>
              </w:tabs>
              <w:jc w:val="both"/>
              <w:rPr>
                <w:rFonts w:ascii="Times New Roman" w:hAnsi="Times New Roman"/>
                <w:sz w:val="22"/>
                <w:szCs w:val="22"/>
                <w:lang w:val="es-ES"/>
              </w:rPr>
            </w:pPr>
            <w:r w:rsidRPr="00720D49">
              <w:rPr>
                <w:rFonts w:ascii="Times New Roman" w:hAnsi="Times New Roman"/>
                <w:sz w:val="22"/>
                <w:szCs w:val="22"/>
                <w:lang w:val="es-ES"/>
              </w:rPr>
              <w:t xml:space="preserve">La Propuesta Técnica no deberá incluir ninguna información de Precio. Una Propuesta Técnica que contenga información relacionada con la propuesta </w:t>
            </w:r>
            <w:r w:rsidR="002E3E3C">
              <w:rPr>
                <w:rFonts w:ascii="Times New Roman" w:hAnsi="Times New Roman"/>
                <w:bCs/>
                <w:sz w:val="22"/>
                <w:szCs w:val="22"/>
              </w:rPr>
              <w:t>económica</w:t>
            </w:r>
            <w:r w:rsidRPr="00720D49">
              <w:rPr>
                <w:rFonts w:ascii="Times New Roman" w:hAnsi="Times New Roman"/>
                <w:sz w:val="22"/>
                <w:szCs w:val="22"/>
                <w:lang w:val="es-ES"/>
              </w:rPr>
              <w:t xml:space="preserve"> será rechazada. </w:t>
            </w:r>
          </w:p>
          <w:p w14:paraId="031260A9" w14:textId="77777777" w:rsidR="008600FA" w:rsidRPr="00720D49" w:rsidRDefault="008600FA" w:rsidP="002C39B9">
            <w:pPr>
              <w:pStyle w:val="Prrafodelista"/>
              <w:tabs>
                <w:tab w:val="left" w:pos="600"/>
                <w:tab w:val="left" w:pos="792"/>
                <w:tab w:val="left" w:pos="2592"/>
              </w:tabs>
              <w:ind w:left="360"/>
              <w:jc w:val="both"/>
              <w:rPr>
                <w:sz w:val="22"/>
                <w:szCs w:val="22"/>
                <w:lang w:val="es-ES"/>
              </w:rPr>
            </w:pPr>
          </w:p>
        </w:tc>
      </w:tr>
      <w:tr w:rsidR="005F3A12" w:rsidRPr="00720D49" w14:paraId="7435E3B9" w14:textId="77777777" w:rsidTr="007B1CDF">
        <w:trPr>
          <w:trHeight w:val="20"/>
        </w:trPr>
        <w:tc>
          <w:tcPr>
            <w:tcW w:w="1072" w:type="pct"/>
          </w:tcPr>
          <w:p w14:paraId="377D6732" w14:textId="77777777" w:rsidR="005F3A12" w:rsidRPr="00720D49" w:rsidRDefault="005F3A12" w:rsidP="005F3A12">
            <w:pPr>
              <w:numPr>
                <w:ilvl w:val="12"/>
                <w:numId w:val="0"/>
              </w:numPr>
              <w:tabs>
                <w:tab w:val="left" w:pos="459"/>
              </w:tabs>
              <w:ind w:left="34"/>
              <w:rPr>
                <w:b/>
                <w:sz w:val="22"/>
                <w:szCs w:val="22"/>
                <w:lang w:val="es-ES" w:eastAsia="es-ES"/>
              </w:rPr>
            </w:pPr>
            <w:r w:rsidRPr="00720D49">
              <w:rPr>
                <w:b/>
                <w:sz w:val="22"/>
                <w:szCs w:val="22"/>
                <w:lang w:val="es-ES" w:eastAsia="es-ES"/>
              </w:rPr>
              <w:lastRenderedPageBreak/>
              <w:t>Propuestas de Precio</w:t>
            </w:r>
          </w:p>
        </w:tc>
        <w:tc>
          <w:tcPr>
            <w:tcW w:w="3928" w:type="pct"/>
          </w:tcPr>
          <w:p w14:paraId="60ECB703" w14:textId="77777777"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3.8</w:t>
            </w:r>
            <w:r w:rsidRPr="00720D49">
              <w:rPr>
                <w:sz w:val="22"/>
                <w:szCs w:val="22"/>
                <w:lang w:val="es-ES" w:eastAsia="es-ES"/>
              </w:rPr>
              <w:tab/>
              <w:t xml:space="preserve">Las Propuestas de Precio deberán ser preparadas utilizando los Formularios Estándar </w:t>
            </w:r>
            <w:r w:rsidRPr="00720D49">
              <w:rPr>
                <w:b/>
                <w:bCs/>
                <w:sz w:val="22"/>
                <w:szCs w:val="22"/>
                <w:lang w:val="es-ES" w:eastAsia="es-ES"/>
              </w:rPr>
              <w:t>(Sección 4)</w:t>
            </w:r>
            <w:r w:rsidRPr="00720D49">
              <w:rPr>
                <w:sz w:val="22"/>
                <w:szCs w:val="22"/>
                <w:lang w:val="es-ES" w:eastAsia="es-ES"/>
              </w:rPr>
              <w:t xml:space="preserve"> adjuntos. Deberá listar todos los precios asociados con las tareas, incluyendo (a) remuneraciones del personal (extranjero y nacional, en el campo y en la oficina del Consultor), y (b) otros gastos inherentes a la ejecución de los servicios. </w:t>
            </w:r>
          </w:p>
        </w:tc>
      </w:tr>
      <w:tr w:rsidR="005F3A12" w:rsidRPr="00720D49" w14:paraId="333C1AD5" w14:textId="77777777" w:rsidTr="007B1CDF">
        <w:trPr>
          <w:trHeight w:val="20"/>
        </w:trPr>
        <w:tc>
          <w:tcPr>
            <w:tcW w:w="1072" w:type="pct"/>
          </w:tcPr>
          <w:p w14:paraId="526E3727" w14:textId="77777777" w:rsidR="005F3A12" w:rsidRPr="00720D49" w:rsidRDefault="005F3A12" w:rsidP="005F3A12">
            <w:pPr>
              <w:tabs>
                <w:tab w:val="left" w:pos="459"/>
                <w:tab w:val="num" w:pos="2265"/>
              </w:tabs>
              <w:ind w:left="34"/>
              <w:rPr>
                <w:b/>
                <w:sz w:val="22"/>
                <w:szCs w:val="22"/>
                <w:lang w:val="es-ES"/>
              </w:rPr>
            </w:pPr>
            <w:bookmarkStart w:id="15" w:name="_Toc106187689"/>
            <w:r w:rsidRPr="00720D49">
              <w:rPr>
                <w:b/>
                <w:sz w:val="22"/>
                <w:szCs w:val="22"/>
                <w:lang w:val="es-ES"/>
              </w:rPr>
              <w:t xml:space="preserve">Formato y firma de la </w:t>
            </w:r>
            <w:bookmarkEnd w:id="15"/>
            <w:r w:rsidRPr="00720D49">
              <w:rPr>
                <w:b/>
                <w:sz w:val="22"/>
                <w:szCs w:val="22"/>
                <w:lang w:val="es-ES"/>
              </w:rPr>
              <w:t>Propuesta</w:t>
            </w:r>
          </w:p>
        </w:tc>
        <w:tc>
          <w:tcPr>
            <w:tcW w:w="3928" w:type="pct"/>
          </w:tcPr>
          <w:p w14:paraId="6946B240" w14:textId="277696EC" w:rsidR="005F3A12" w:rsidRPr="00720D49" w:rsidRDefault="005F3A12"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6F1528" w:rsidRPr="00720D49">
              <w:rPr>
                <w:sz w:val="22"/>
                <w:szCs w:val="22"/>
                <w:lang w:val="es-ES" w:eastAsia="es-ES"/>
              </w:rPr>
              <w:t xml:space="preserve">    </w:t>
            </w:r>
            <w:r w:rsidRPr="00720D49">
              <w:rPr>
                <w:sz w:val="22"/>
                <w:szCs w:val="22"/>
                <w:lang w:val="es-ES" w:eastAsia="es-ES"/>
              </w:rPr>
              <w:t xml:space="preserve">El Proponente deberá preparar un original de los documentos que constituyen su propuesta, y marcar claramente en dicho ejemplar la palabra “ORIGINAL”. Adicionalmente, el Oferente deberá </w:t>
            </w:r>
            <w:r w:rsidR="00043928" w:rsidRPr="00720D49">
              <w:rPr>
                <w:sz w:val="22"/>
                <w:szCs w:val="22"/>
                <w:lang w:val="es-ES" w:eastAsia="es-ES"/>
              </w:rPr>
              <w:t xml:space="preserve">presentar </w:t>
            </w:r>
            <w:r w:rsidR="00466C77" w:rsidRPr="00720D49">
              <w:rPr>
                <w:b/>
                <w:sz w:val="22"/>
                <w:szCs w:val="22"/>
                <w:lang w:val="es-ES" w:eastAsia="es-ES"/>
              </w:rPr>
              <w:t>una copia</w:t>
            </w:r>
            <w:r w:rsidR="00466C77" w:rsidRPr="00720D49">
              <w:rPr>
                <w:sz w:val="22"/>
                <w:szCs w:val="22"/>
                <w:lang w:val="es-ES" w:eastAsia="es-ES"/>
              </w:rPr>
              <w:t xml:space="preserve"> simple </w:t>
            </w:r>
            <w:r w:rsidR="00466C77" w:rsidRPr="00720D49">
              <w:rPr>
                <w:b/>
                <w:sz w:val="22"/>
                <w:szCs w:val="22"/>
                <w:lang w:val="es-ES" w:eastAsia="es-ES"/>
              </w:rPr>
              <w:t>debidamente foliada</w:t>
            </w:r>
            <w:r w:rsidRPr="00720D49">
              <w:rPr>
                <w:sz w:val="22"/>
                <w:szCs w:val="22"/>
                <w:lang w:val="es-ES" w:eastAsia="es-ES"/>
              </w:rPr>
              <w:t>, y marcar cada una claramente con la palabra “COPIA”. En caso de cualquier discrepancia entre el original y las copias, prevalecerá el original.</w:t>
            </w:r>
          </w:p>
          <w:p w14:paraId="58312E58" w14:textId="77777777" w:rsidR="005F3A12" w:rsidRPr="00720D49" w:rsidRDefault="005F3A12"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El original y todas las copias de la oferta deberán ser mecanografiados o escritos con tinta indeleble. El nombre y cargo de los que firmen la Oferta deberán ser mecanografiados, sellados o impresos al pie de la respectiva firma. Todas las páginas del original de la oferta, excepto las que contengan folletos o catálogos que no hayan sido modificados, deberán estar firmadas y foliadas por el oferente.</w:t>
            </w:r>
          </w:p>
          <w:p w14:paraId="71CBD1CA" w14:textId="77777777" w:rsidR="005F3A12" w:rsidRPr="00720D49" w:rsidRDefault="005F3A12"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Los textos entre líneas, tachaduras o palabras superpuestas serán válidos solamente si llevan la firma o las iniciales de la persona que firma la Oferta.</w:t>
            </w:r>
          </w:p>
        </w:tc>
      </w:tr>
      <w:tr w:rsidR="005F3A12" w:rsidRPr="00720D49" w14:paraId="2C01E598" w14:textId="77777777" w:rsidTr="002C39B9">
        <w:trPr>
          <w:trHeight w:val="1691"/>
        </w:trPr>
        <w:tc>
          <w:tcPr>
            <w:tcW w:w="1072" w:type="pct"/>
          </w:tcPr>
          <w:p w14:paraId="23DE3F50" w14:textId="77777777" w:rsidR="005F3A12" w:rsidRPr="00720D49" w:rsidRDefault="005F3A12" w:rsidP="005F3A12">
            <w:pPr>
              <w:numPr>
                <w:ilvl w:val="12"/>
                <w:numId w:val="0"/>
              </w:numPr>
              <w:tabs>
                <w:tab w:val="left" w:pos="0"/>
              </w:tabs>
              <w:rPr>
                <w:b/>
                <w:sz w:val="22"/>
                <w:szCs w:val="22"/>
                <w:lang w:val="es-ES" w:eastAsia="es-ES"/>
              </w:rPr>
            </w:pPr>
            <w:r w:rsidRPr="00720D49">
              <w:rPr>
                <w:b/>
                <w:sz w:val="22"/>
                <w:szCs w:val="22"/>
                <w:lang w:val="es-ES" w:eastAsia="es-ES"/>
              </w:rPr>
              <w:t>Tributos</w:t>
            </w:r>
          </w:p>
        </w:tc>
        <w:tc>
          <w:tcPr>
            <w:tcW w:w="3928" w:type="pct"/>
          </w:tcPr>
          <w:p w14:paraId="202FA30D" w14:textId="2B439C26" w:rsidR="005F3A12" w:rsidRPr="00720D49" w:rsidRDefault="006F1528"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5F3A12" w:rsidRPr="00720D49">
              <w:rPr>
                <w:sz w:val="22"/>
                <w:szCs w:val="22"/>
                <w:lang w:val="es-ES" w:eastAsia="es-ES"/>
              </w:rPr>
              <w:t xml:space="preserve">A menos que se disponga específicamente lo contrario en la </w:t>
            </w:r>
            <w:r w:rsidR="005F3A12" w:rsidRPr="00720D49">
              <w:rPr>
                <w:b/>
                <w:sz w:val="22"/>
                <w:szCs w:val="22"/>
                <w:lang w:val="es-ES" w:eastAsia="es-ES"/>
              </w:rPr>
              <w:t>Hoja de Datos</w:t>
            </w:r>
            <w:r w:rsidR="005F3A12" w:rsidRPr="00720D49">
              <w:rPr>
                <w:sz w:val="22"/>
                <w:szCs w:val="22"/>
                <w:lang w:val="es-ES" w:eastAsia="es-ES"/>
              </w:rPr>
              <w:t>, el Proponente será responsable y pagará todos los impuestos, derechos de aduana, y otros tributos o gravámenes que hubiesen sido fijados por autoridades municipales o nacionales, dentro y fuera del Paraguay, relacionados con los servicios y/o bienes conexos a ser suministrados en virtud del Contrato.</w:t>
            </w:r>
          </w:p>
          <w:p w14:paraId="5E8EEC08" w14:textId="35C1781F" w:rsidR="005F3A12" w:rsidRPr="00720D49" w:rsidRDefault="006F1528" w:rsidP="001E61AE">
            <w:pPr>
              <w:numPr>
                <w:ilvl w:val="1"/>
                <w:numId w:val="4"/>
              </w:numPr>
              <w:tabs>
                <w:tab w:val="num" w:pos="567"/>
                <w:tab w:val="left" w:pos="600"/>
              </w:tabs>
              <w:ind w:left="600" w:hanging="566"/>
              <w:jc w:val="both"/>
              <w:rPr>
                <w:sz w:val="22"/>
                <w:szCs w:val="22"/>
                <w:u w:val="single"/>
                <w:lang w:val="es-ES" w:eastAsia="es-ES"/>
              </w:rPr>
            </w:pPr>
            <w:r w:rsidRPr="00720D49">
              <w:rPr>
                <w:sz w:val="22"/>
                <w:szCs w:val="22"/>
                <w:lang w:val="es-ES" w:eastAsia="es-ES"/>
              </w:rPr>
              <w:t xml:space="preserve"> </w:t>
            </w:r>
            <w:r w:rsidR="005F3A12" w:rsidRPr="00720D49">
              <w:rPr>
                <w:sz w:val="22"/>
                <w:szCs w:val="22"/>
                <w:u w:val="single"/>
                <w:lang w:val="es-ES" w:eastAsia="es-ES"/>
              </w:rPr>
              <w:t>Para efectos de este Contrato, se acuerda que el Precio del Contrato indicado en el Convenio está basado en los impuestos, derechos de aduana y otros tributos o gravámenes que hubieran estado vigentes, en el Paraguay (en adelante denominados “tribut</w:t>
            </w:r>
            <w:r w:rsidR="005B0005" w:rsidRPr="00720D49">
              <w:rPr>
                <w:sz w:val="22"/>
                <w:szCs w:val="22"/>
                <w:u w:val="single"/>
                <w:lang w:val="es-ES" w:eastAsia="es-ES"/>
              </w:rPr>
              <w:t>os” en esta cláusula). Si algunos</w:t>
            </w:r>
            <w:r w:rsidR="005F3A12" w:rsidRPr="00720D49">
              <w:rPr>
                <w:sz w:val="22"/>
                <w:szCs w:val="22"/>
                <w:u w:val="single"/>
                <w:lang w:val="es-ES" w:eastAsia="es-ES"/>
              </w:rPr>
              <w:t xml:space="preserve"> de los tributos, gravámenes o derechos de aduana fuesen aumentados o disminuidos, o nuevos tributos creados o eliminados, o se llegase a producir un cambio de interpretación o aplicación relativo a cualquier tributo, durante el curso de ejecución del Contrato, y estos cambios tributarios fuesen de cargo del Proveedor, sus Subcontratistas o empleados, se aplicará un ajuste equitativo al Precio del Contrato, ya sea aumentándolo o disminuyéndolo según los efectos que dichos cambios tengan sobre el Precio.</w:t>
            </w:r>
          </w:p>
        </w:tc>
      </w:tr>
      <w:tr w:rsidR="005F3A12" w:rsidRPr="00720D49" w14:paraId="3D0BB0CF" w14:textId="77777777" w:rsidTr="007B1CDF">
        <w:trPr>
          <w:trHeight w:val="20"/>
        </w:trPr>
        <w:tc>
          <w:tcPr>
            <w:tcW w:w="1072" w:type="pct"/>
          </w:tcPr>
          <w:p w14:paraId="5FD1C744" w14:textId="77777777" w:rsidR="005F3A12" w:rsidRPr="00720D49" w:rsidRDefault="005F3A12" w:rsidP="005F3A12">
            <w:pPr>
              <w:numPr>
                <w:ilvl w:val="12"/>
                <w:numId w:val="0"/>
              </w:numPr>
              <w:tabs>
                <w:tab w:val="left" w:pos="34"/>
              </w:tabs>
              <w:rPr>
                <w:b/>
                <w:sz w:val="22"/>
                <w:szCs w:val="22"/>
                <w:lang w:val="es-ES" w:eastAsia="es-ES"/>
              </w:rPr>
            </w:pPr>
            <w:r w:rsidRPr="00720D49">
              <w:rPr>
                <w:b/>
                <w:sz w:val="22"/>
                <w:szCs w:val="22"/>
                <w:lang w:val="es-ES" w:eastAsia="es-ES"/>
              </w:rPr>
              <w:t>Moneda de la Propuesta</w:t>
            </w:r>
          </w:p>
        </w:tc>
        <w:tc>
          <w:tcPr>
            <w:tcW w:w="3928" w:type="pct"/>
          </w:tcPr>
          <w:p w14:paraId="0DD66DBF" w14:textId="55F323F1" w:rsidR="005F3A12" w:rsidRPr="00720D49" w:rsidRDefault="006F1528"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5F3A12" w:rsidRPr="00720D49">
              <w:rPr>
                <w:sz w:val="22"/>
                <w:szCs w:val="22"/>
                <w:lang w:val="es-ES" w:eastAsia="es-ES"/>
              </w:rPr>
              <w:t xml:space="preserve">En procesos de carácter Nacional, la moneda de oferta y pago será expresada en </w:t>
            </w:r>
            <w:r w:rsidR="005F3A12" w:rsidRPr="00720D49">
              <w:rPr>
                <w:b/>
                <w:sz w:val="22"/>
                <w:szCs w:val="22"/>
                <w:lang w:val="es-ES" w:eastAsia="es-ES"/>
              </w:rPr>
              <w:t>GUARANÍES.</w:t>
            </w:r>
            <w:r w:rsidR="005F3A12" w:rsidRPr="00720D49">
              <w:rPr>
                <w:sz w:val="22"/>
                <w:szCs w:val="22"/>
                <w:lang w:val="es-ES" w:eastAsia="es-ES"/>
              </w:rPr>
              <w:t xml:space="preserve"> La cotización en moneda diferente será motivo de rechazo de la oferta.</w:t>
            </w:r>
          </w:p>
          <w:p w14:paraId="763CFD65" w14:textId="6BB6B9C7" w:rsidR="005F3A12" w:rsidRPr="00720D49" w:rsidRDefault="006F1528"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5F3A12" w:rsidRPr="00720D49">
              <w:rPr>
                <w:sz w:val="22"/>
                <w:szCs w:val="22"/>
                <w:lang w:val="es-ES" w:eastAsia="es-ES"/>
              </w:rPr>
              <w:t xml:space="preserve">En procesos de carácter Internacional, la moneda de oferta y pago podrá ser en moneda extranjera. En la </w:t>
            </w:r>
            <w:r w:rsidR="005F3A12" w:rsidRPr="00720D49">
              <w:rPr>
                <w:b/>
                <w:sz w:val="22"/>
                <w:szCs w:val="22"/>
                <w:lang w:val="es-ES" w:eastAsia="es-ES"/>
              </w:rPr>
              <w:t>Hoja de Datos</w:t>
            </w:r>
            <w:r w:rsidR="005F3A12" w:rsidRPr="00720D49">
              <w:rPr>
                <w:sz w:val="22"/>
                <w:szCs w:val="22"/>
                <w:lang w:val="es-ES" w:eastAsia="es-ES"/>
              </w:rPr>
              <w:t>, se indicará si se acepta o no cotización en moneda diferente a la Nacional.</w:t>
            </w:r>
          </w:p>
          <w:p w14:paraId="1CD1F0B2" w14:textId="5C084119" w:rsidR="005F3A12" w:rsidRPr="00720D49" w:rsidRDefault="00C10712" w:rsidP="005F3A12">
            <w:pPr>
              <w:numPr>
                <w:ilvl w:val="1"/>
                <w:numId w:val="4"/>
              </w:numPr>
              <w:tabs>
                <w:tab w:val="num" w:pos="567"/>
                <w:tab w:val="left" w:pos="600"/>
              </w:tabs>
              <w:ind w:left="600" w:hanging="566"/>
              <w:jc w:val="both"/>
              <w:rPr>
                <w:sz w:val="22"/>
                <w:szCs w:val="22"/>
                <w:lang w:val="es-ES" w:eastAsia="es-ES"/>
              </w:rPr>
            </w:pPr>
            <w:r w:rsidRPr="00720D49">
              <w:rPr>
                <w:sz w:val="22"/>
                <w:szCs w:val="22"/>
                <w:lang w:val="es-ES" w:eastAsia="es-ES"/>
              </w:rPr>
              <w:t xml:space="preserve"> </w:t>
            </w:r>
            <w:r w:rsidR="005F3A12" w:rsidRPr="00720D49">
              <w:rPr>
                <w:sz w:val="22"/>
                <w:szCs w:val="22"/>
                <w:lang w:val="es-ES" w:eastAsia="es-ES"/>
              </w:rPr>
              <w:t>Se deberá mantener la moneda de la Oferta como moneda del Contrato.</w:t>
            </w:r>
          </w:p>
        </w:tc>
      </w:tr>
      <w:tr w:rsidR="005F3A12" w:rsidRPr="00720D49" w14:paraId="0AAA2AEC" w14:textId="77777777" w:rsidTr="007B1CDF">
        <w:trPr>
          <w:trHeight w:val="20"/>
        </w:trPr>
        <w:tc>
          <w:tcPr>
            <w:tcW w:w="1072" w:type="pct"/>
          </w:tcPr>
          <w:p w14:paraId="048ACE5E" w14:textId="77777777" w:rsidR="005F3A12" w:rsidRPr="00720D49" w:rsidRDefault="005F3A12" w:rsidP="005F3A12">
            <w:pPr>
              <w:numPr>
                <w:ilvl w:val="12"/>
                <w:numId w:val="0"/>
              </w:numPr>
              <w:tabs>
                <w:tab w:val="left" w:pos="360"/>
              </w:tabs>
              <w:ind w:left="357" w:hanging="357"/>
              <w:rPr>
                <w:b/>
                <w:sz w:val="22"/>
                <w:szCs w:val="22"/>
                <w:lang w:val="es-ES" w:eastAsia="es-ES"/>
              </w:rPr>
            </w:pPr>
            <w:r w:rsidRPr="00720D49">
              <w:rPr>
                <w:b/>
                <w:sz w:val="22"/>
                <w:szCs w:val="22"/>
                <w:lang w:val="es-ES" w:eastAsia="es-ES"/>
              </w:rPr>
              <w:t>4.</w:t>
            </w:r>
            <w:r w:rsidRPr="00720D49">
              <w:rPr>
                <w:b/>
                <w:sz w:val="22"/>
                <w:szCs w:val="22"/>
                <w:lang w:val="es-ES" w:eastAsia="es-ES"/>
              </w:rPr>
              <w:tab/>
              <w:t>Presentación, recepción y apertura de las propuestas</w:t>
            </w:r>
          </w:p>
        </w:tc>
        <w:tc>
          <w:tcPr>
            <w:tcW w:w="3928" w:type="pct"/>
          </w:tcPr>
          <w:p w14:paraId="5C1BA578" w14:textId="6E58945D"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4.1</w:t>
            </w:r>
            <w:r w:rsidRPr="00720D49">
              <w:rPr>
                <w:sz w:val="22"/>
                <w:szCs w:val="22"/>
                <w:lang w:val="es-ES" w:eastAsia="es-ES"/>
              </w:rPr>
              <w:tab/>
            </w:r>
            <w:r w:rsidRPr="0017479D">
              <w:rPr>
                <w:sz w:val="22"/>
                <w:szCs w:val="22"/>
                <w:lang w:val="es-ES" w:eastAsia="es-ES"/>
              </w:rPr>
              <w:t xml:space="preserve">La </w:t>
            </w:r>
            <w:r w:rsidRPr="0017479D">
              <w:rPr>
                <w:b/>
                <w:sz w:val="22"/>
                <w:szCs w:val="22"/>
                <w:lang w:val="es-ES" w:eastAsia="es-ES"/>
              </w:rPr>
              <w:t>propuesta original</w:t>
            </w:r>
            <w:r w:rsidRPr="0017479D">
              <w:rPr>
                <w:sz w:val="22"/>
                <w:szCs w:val="22"/>
                <w:lang w:val="es-ES" w:eastAsia="es-ES"/>
              </w:rPr>
              <w:t xml:space="preserve"> </w:t>
            </w:r>
            <w:r w:rsidRPr="0017479D">
              <w:rPr>
                <w:i/>
                <w:sz w:val="22"/>
                <w:szCs w:val="22"/>
                <w:lang w:val="es-ES" w:eastAsia="es-ES"/>
              </w:rPr>
              <w:t xml:space="preserve">(la propuesta técnica y, la propuesta </w:t>
            </w:r>
            <w:r w:rsidR="002E3E3C" w:rsidRPr="0017479D">
              <w:rPr>
                <w:i/>
                <w:sz w:val="22"/>
                <w:szCs w:val="22"/>
                <w:lang w:val="es-ES" w:eastAsia="es-ES"/>
              </w:rPr>
              <w:t>económica</w:t>
            </w:r>
            <w:r w:rsidRPr="0017479D">
              <w:rPr>
                <w:i/>
                <w:sz w:val="22"/>
                <w:szCs w:val="22"/>
                <w:lang w:val="es-ES" w:eastAsia="es-ES"/>
              </w:rPr>
              <w:t>; véase el párrafo 1.2</w:t>
            </w:r>
            <w:r w:rsidRPr="004C683D">
              <w:rPr>
                <w:i/>
                <w:sz w:val="22"/>
                <w:szCs w:val="22"/>
                <w:lang w:val="es-ES" w:eastAsia="es-ES"/>
              </w:rPr>
              <w:t>)</w:t>
            </w:r>
            <w:r w:rsidRPr="004C683D">
              <w:rPr>
                <w:sz w:val="22"/>
                <w:szCs w:val="22"/>
                <w:lang w:val="es-ES" w:eastAsia="es-ES"/>
              </w:rPr>
              <w:t xml:space="preserve"> no deberá contener escritos entre líneas ni sobre el texto mismo, excepto cuando ello sea necesario para corregir errores cometidos por los propios Consultores. La persona que firmó la propuesta deberá rubricar esas correcciones con sus iniciales. </w:t>
            </w:r>
            <w:r w:rsidRPr="0017479D">
              <w:rPr>
                <w:sz w:val="22"/>
                <w:szCs w:val="22"/>
                <w:lang w:val="es-ES" w:eastAsia="es-ES"/>
              </w:rPr>
              <w:t>Las cartas de presentación tanto de la propuesta técnica como de la de precio,</w:t>
            </w:r>
            <w:r w:rsidRPr="004C683D">
              <w:rPr>
                <w:sz w:val="22"/>
                <w:szCs w:val="22"/>
                <w:lang w:val="es-ES" w:eastAsia="es-ES"/>
              </w:rPr>
              <w:t xml:space="preserve"> deberán</w:t>
            </w:r>
            <w:r w:rsidRPr="00720D49">
              <w:rPr>
                <w:sz w:val="22"/>
                <w:szCs w:val="22"/>
                <w:lang w:val="es-ES" w:eastAsia="es-ES"/>
              </w:rPr>
              <w:t xml:space="preserve"> estar en el Formulario </w:t>
            </w:r>
            <w:r w:rsidRPr="00720D49">
              <w:rPr>
                <w:sz w:val="22"/>
                <w:szCs w:val="22"/>
                <w:lang w:val="es-ES" w:eastAsia="es-ES"/>
              </w:rPr>
              <w:lastRenderedPageBreak/>
              <w:t xml:space="preserve">TEC-1 de la Sección 3, y el Formulario PR-1 de la Sección 4, respectivamente. </w:t>
            </w:r>
          </w:p>
          <w:p w14:paraId="2BA7C4B6" w14:textId="77777777"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4.2</w:t>
            </w:r>
            <w:r w:rsidRPr="00720D49">
              <w:rPr>
                <w:sz w:val="22"/>
                <w:szCs w:val="22"/>
                <w:lang w:val="es-ES" w:eastAsia="es-ES"/>
              </w:rPr>
              <w:tab/>
              <w:t xml:space="preserve">Un representante autorizado de los consultores debe firmar la propuesta y poner sus iniciales en todas las páginas del original de las propuestas técnicas y de precio. La autorización del representante debe respaldarse mediante un poder otorgado por escrito incluido en la propuesta o en cualquier otra forma que demuestre que el representante ha sido debidamente autorizado para firmar. Las </w:t>
            </w:r>
            <w:r w:rsidR="009C63BE" w:rsidRPr="00720D49">
              <w:rPr>
                <w:sz w:val="22"/>
                <w:szCs w:val="22"/>
                <w:lang w:val="es-ES" w:eastAsia="es-ES"/>
              </w:rPr>
              <w:t>propuestas técnicas</w:t>
            </w:r>
            <w:r w:rsidRPr="00720D49">
              <w:rPr>
                <w:sz w:val="22"/>
                <w:szCs w:val="22"/>
                <w:lang w:val="es-ES" w:eastAsia="es-ES"/>
              </w:rPr>
              <w:t xml:space="preserve"> y de precio firmadas deberán estar marcadas como “ORIGINAL”. </w:t>
            </w:r>
          </w:p>
          <w:p w14:paraId="5E3244F8" w14:textId="77777777"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4.3</w:t>
            </w:r>
            <w:r w:rsidRPr="00720D49">
              <w:rPr>
                <w:sz w:val="22"/>
                <w:szCs w:val="22"/>
                <w:lang w:val="es-ES" w:eastAsia="es-ES"/>
              </w:rPr>
              <w:tab/>
              <w:t>La propuesta técnica deberá marcarse como “</w:t>
            </w:r>
            <w:r w:rsidRPr="00720D49">
              <w:rPr>
                <w:b/>
                <w:smallCaps/>
                <w:sz w:val="22"/>
                <w:szCs w:val="22"/>
                <w:lang w:val="es-ES" w:eastAsia="es-ES"/>
              </w:rPr>
              <w:t>Original</w:t>
            </w:r>
            <w:r w:rsidRPr="00720D49">
              <w:rPr>
                <w:sz w:val="22"/>
                <w:szCs w:val="22"/>
                <w:lang w:val="es-ES" w:eastAsia="es-ES"/>
              </w:rPr>
              <w:t>” o “</w:t>
            </w:r>
            <w:r w:rsidRPr="00720D49">
              <w:rPr>
                <w:b/>
                <w:smallCaps/>
                <w:sz w:val="22"/>
                <w:szCs w:val="22"/>
                <w:lang w:val="es-ES" w:eastAsia="es-ES"/>
              </w:rPr>
              <w:t>Copia</w:t>
            </w:r>
            <w:r w:rsidRPr="00720D49">
              <w:rPr>
                <w:sz w:val="22"/>
                <w:szCs w:val="22"/>
                <w:lang w:val="es-ES" w:eastAsia="es-ES"/>
              </w:rPr>
              <w:t xml:space="preserve">”, según el caso. La propuesta técnica debe enviarse a las direcciones indicadas en el párrafo 4.5 y con el número de copias que se indica en la </w:t>
            </w:r>
            <w:r w:rsidRPr="00720D49">
              <w:rPr>
                <w:b/>
                <w:sz w:val="22"/>
                <w:szCs w:val="22"/>
                <w:lang w:val="es-ES" w:eastAsia="es-ES"/>
              </w:rPr>
              <w:t>Hoja de Datos</w:t>
            </w:r>
            <w:r w:rsidRPr="00720D49">
              <w:rPr>
                <w:sz w:val="22"/>
                <w:szCs w:val="22"/>
                <w:lang w:val="es-ES" w:eastAsia="es-ES"/>
              </w:rPr>
              <w:t>. Todas las copias requeridas de la propuesta técnica deben hacerse del original. Si hay discrepancias entre el original y las copias de la propuesta técnica, prevalecerá el original.</w:t>
            </w:r>
          </w:p>
          <w:p w14:paraId="498CC98A" w14:textId="41C5BFA9" w:rsidR="005F3A12" w:rsidRPr="00720D49" w:rsidRDefault="005F3A12" w:rsidP="005F3A12">
            <w:pPr>
              <w:tabs>
                <w:tab w:val="left" w:pos="540"/>
                <w:tab w:val="left" w:pos="600"/>
              </w:tabs>
              <w:ind w:left="600" w:hanging="566"/>
              <w:jc w:val="both"/>
              <w:rPr>
                <w:sz w:val="22"/>
                <w:szCs w:val="22"/>
                <w:lang w:val="es-ES" w:eastAsia="es-ES"/>
              </w:rPr>
            </w:pPr>
            <w:r w:rsidRPr="00720D49">
              <w:rPr>
                <w:b/>
                <w:sz w:val="22"/>
                <w:szCs w:val="22"/>
                <w:lang w:val="es-ES" w:eastAsia="es-ES"/>
              </w:rPr>
              <w:t>4.4</w:t>
            </w:r>
            <w:r w:rsidRPr="00720D49">
              <w:rPr>
                <w:sz w:val="22"/>
                <w:szCs w:val="22"/>
                <w:lang w:val="es-ES" w:eastAsia="es-ES"/>
              </w:rPr>
              <w:tab/>
            </w:r>
            <w:r w:rsidR="006F1528" w:rsidRPr="00720D49">
              <w:rPr>
                <w:sz w:val="22"/>
                <w:szCs w:val="22"/>
                <w:lang w:val="es-ES" w:eastAsia="es-ES"/>
              </w:rPr>
              <w:t xml:space="preserve"> </w:t>
            </w:r>
            <w:r w:rsidRPr="00720D49">
              <w:rPr>
                <w:sz w:val="22"/>
                <w:szCs w:val="22"/>
                <w:lang w:val="es-ES" w:eastAsia="es-ES"/>
              </w:rPr>
              <w:t>El original y todas las copias de la propuesta técnica deberán ponerse en un sobre sellado, marcado claramente como “</w:t>
            </w:r>
            <w:r w:rsidRPr="00720D49">
              <w:rPr>
                <w:b/>
                <w:smallCaps/>
                <w:sz w:val="22"/>
                <w:szCs w:val="22"/>
                <w:lang w:val="es-ES" w:eastAsia="es-ES"/>
              </w:rPr>
              <w:t>Propuesta técnica</w:t>
            </w:r>
            <w:r w:rsidR="0098255A" w:rsidRPr="00720D49">
              <w:rPr>
                <w:sz w:val="22"/>
                <w:szCs w:val="22"/>
                <w:lang w:val="es-ES" w:eastAsia="es-ES"/>
              </w:rPr>
              <w:t>”. Asi</w:t>
            </w:r>
            <w:r w:rsidRPr="00720D49">
              <w:rPr>
                <w:sz w:val="22"/>
                <w:szCs w:val="22"/>
                <w:lang w:val="es-ES" w:eastAsia="es-ES"/>
              </w:rPr>
              <w:t>mis</w:t>
            </w:r>
            <w:r w:rsidR="002E3E3C">
              <w:rPr>
                <w:sz w:val="22"/>
                <w:szCs w:val="22"/>
                <w:lang w:val="es-ES" w:eastAsia="es-ES"/>
              </w:rPr>
              <w:t xml:space="preserve">mo, el original de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(si se requiere bajo el método de selección indicado en la </w:t>
            </w:r>
            <w:r w:rsidRPr="00720D49">
              <w:rPr>
                <w:b/>
                <w:sz w:val="22"/>
                <w:szCs w:val="22"/>
                <w:lang w:val="es-ES" w:eastAsia="es-ES"/>
              </w:rPr>
              <w:t>Hoja de Datos</w:t>
            </w:r>
            <w:r w:rsidRPr="00720D49">
              <w:rPr>
                <w:sz w:val="22"/>
                <w:szCs w:val="22"/>
                <w:lang w:val="es-ES" w:eastAsia="es-ES"/>
              </w:rPr>
              <w:t>) deberá ponerse en un sobre sellado marcado claramente como “</w:t>
            </w:r>
            <w:r w:rsidRPr="00720D49">
              <w:rPr>
                <w:b/>
                <w:smallCaps/>
                <w:sz w:val="22"/>
                <w:szCs w:val="22"/>
                <w:lang w:val="es-ES" w:eastAsia="es-ES"/>
              </w:rPr>
              <w:t>Propuesta</w:t>
            </w:r>
            <w:r w:rsidR="000718D2" w:rsidRPr="00720D49">
              <w:rPr>
                <w:b/>
                <w:smallCaps/>
                <w:sz w:val="22"/>
                <w:szCs w:val="22"/>
                <w:lang w:val="es-ES" w:eastAsia="es-ES"/>
              </w:rPr>
              <w:t xml:space="preserve"> </w:t>
            </w:r>
            <w:r w:rsidR="002E3E3C" w:rsidRPr="002E3E3C">
              <w:rPr>
                <w:b/>
                <w:smallCaps/>
                <w:sz w:val="22"/>
                <w:szCs w:val="22"/>
                <w:lang w:val="es-ES" w:eastAsia="es-ES"/>
              </w:rPr>
              <w:t>económica</w:t>
            </w:r>
            <w:r w:rsidRPr="00720D49">
              <w:rPr>
                <w:sz w:val="22"/>
                <w:szCs w:val="22"/>
                <w:lang w:val="es-ES" w:eastAsia="es-ES"/>
              </w:rPr>
              <w:t xml:space="preserve">”, seguido del número del llamado y la descripción del trabajo,”. Los sobres conteniendo la propuesta técnica y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deberán ponerse en un sobre exterior, que también deberá estar sellado. En este sobre exterior deberá figurar la dirección donde se deben presentar las propuestas, número de </w:t>
            </w:r>
            <w:r w:rsidRPr="00720D49">
              <w:rPr>
                <w:sz w:val="22"/>
                <w:szCs w:val="22"/>
                <w:shd w:val="clear" w:color="auto" w:fill="FFFFFF" w:themeFill="background1"/>
                <w:lang w:val="es-ES" w:eastAsia="es-ES"/>
              </w:rPr>
              <w:t>referencia, y la siguiente advertencia marcada con claridad: “</w:t>
            </w:r>
            <w:r w:rsidR="00272786" w:rsidRPr="00720D49">
              <w:rPr>
                <w:b/>
                <w:smallCaps/>
                <w:sz w:val="22"/>
                <w:szCs w:val="22"/>
                <w:shd w:val="clear" w:color="auto" w:fill="FFFFFF" w:themeFill="background1"/>
                <w:lang w:val="es-ES" w:eastAsia="es-ES"/>
              </w:rPr>
              <w:t>Abrir solamente DESPUÉS de</w:t>
            </w:r>
            <w:r w:rsidR="00D248AB" w:rsidRPr="00720D49">
              <w:rPr>
                <w:b/>
                <w:smallCaps/>
                <w:sz w:val="22"/>
                <w:szCs w:val="22"/>
                <w:shd w:val="clear" w:color="auto" w:fill="FFFFFF" w:themeFill="background1"/>
                <w:lang w:val="es-ES" w:eastAsia="es-ES"/>
              </w:rPr>
              <w:t xml:space="preserve"> ____</w:t>
            </w:r>
            <w:r w:rsidR="00272786" w:rsidRPr="00720D49">
              <w:rPr>
                <w:b/>
                <w:smallCaps/>
                <w:sz w:val="22"/>
                <w:szCs w:val="22"/>
                <w:shd w:val="clear" w:color="auto" w:fill="FFFFFF" w:themeFill="background1"/>
                <w:lang w:val="es-ES" w:eastAsia="es-ES"/>
              </w:rPr>
              <w:t xml:space="preserve"> </w:t>
            </w:r>
            <w:r w:rsidR="00135278" w:rsidRPr="002C39B9">
              <w:rPr>
                <w:b/>
                <w:smallCaps/>
                <w:sz w:val="22"/>
                <w:szCs w:val="22"/>
                <w:shd w:val="clear" w:color="auto" w:fill="FFFFFF" w:themeFill="background1"/>
                <w:lang w:val="es-ES" w:eastAsia="es-ES"/>
              </w:rPr>
              <w:t>horas del</w:t>
            </w:r>
            <w:r w:rsidR="00D248AB" w:rsidRPr="002C39B9">
              <w:rPr>
                <w:b/>
                <w:smallCaps/>
                <w:sz w:val="22"/>
                <w:szCs w:val="22"/>
                <w:shd w:val="clear" w:color="auto" w:fill="FFFFFF" w:themeFill="background1"/>
                <w:lang w:val="es-ES" w:eastAsia="es-ES"/>
              </w:rPr>
              <w:t>___</w:t>
            </w:r>
            <w:r w:rsidR="00135278" w:rsidRPr="002C39B9">
              <w:rPr>
                <w:b/>
                <w:smallCaps/>
                <w:sz w:val="22"/>
                <w:szCs w:val="22"/>
                <w:shd w:val="clear" w:color="auto" w:fill="FFFFFF" w:themeFill="background1"/>
                <w:lang w:val="es-ES" w:eastAsia="es-ES"/>
              </w:rPr>
              <w:t xml:space="preserve"> </w:t>
            </w:r>
            <w:r w:rsidR="00ED622F" w:rsidRPr="002C39B9">
              <w:rPr>
                <w:b/>
                <w:smallCaps/>
                <w:sz w:val="22"/>
                <w:szCs w:val="22"/>
                <w:shd w:val="clear" w:color="auto" w:fill="FFFFFF" w:themeFill="background1"/>
                <w:lang w:val="es-ES" w:eastAsia="es-ES"/>
              </w:rPr>
              <w:t>de 2022</w:t>
            </w:r>
            <w:r w:rsidRPr="00720D49">
              <w:rPr>
                <w:b/>
                <w:sz w:val="22"/>
                <w:szCs w:val="22"/>
                <w:shd w:val="clear" w:color="auto" w:fill="FFFFFF" w:themeFill="background1"/>
                <w:lang w:val="es-ES" w:eastAsia="es-ES"/>
              </w:rPr>
              <w:t>”.</w:t>
            </w:r>
            <w:r w:rsidRPr="00720D49">
              <w:rPr>
                <w:sz w:val="22"/>
                <w:szCs w:val="22"/>
                <w:shd w:val="clear" w:color="auto" w:fill="FFFFFF" w:themeFill="background1"/>
                <w:lang w:val="es-ES" w:eastAsia="es-ES"/>
              </w:rPr>
              <w:t xml:space="preserve"> La Convocante no asumirá responsabilidad alguna en caso de que la oferta se traspapele, se pierda o sea abierta</w:t>
            </w:r>
            <w:r w:rsidRPr="00720D49">
              <w:rPr>
                <w:sz w:val="22"/>
                <w:szCs w:val="22"/>
                <w:lang w:val="es-ES" w:eastAsia="es-ES"/>
              </w:rPr>
              <w:t xml:space="preserve"> prematuramente si el sobre exterior no está sellado y/o marcado como se ha estipulado. Esta circunstancia puede ser causa de rechazo de la oferta. Si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no se presenta en un sobre separado, sellado y debidamente marcado como se ha indicado anteriormente, esto constituirá motivo para rechazar la propuesta. </w:t>
            </w:r>
          </w:p>
          <w:p w14:paraId="391C9F1B" w14:textId="77777777"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4.5</w:t>
            </w:r>
            <w:r w:rsidRPr="00720D49">
              <w:rPr>
                <w:sz w:val="22"/>
                <w:szCs w:val="22"/>
                <w:lang w:val="es-ES" w:eastAsia="es-ES"/>
              </w:rPr>
              <w:tab/>
              <w:t xml:space="preserve">Las propuestas deben enviarse a la dirección / direcciones indicada(s) en la </w:t>
            </w:r>
            <w:r w:rsidRPr="00720D49">
              <w:rPr>
                <w:b/>
                <w:sz w:val="22"/>
                <w:szCs w:val="22"/>
                <w:lang w:val="es-ES" w:eastAsia="es-ES"/>
              </w:rPr>
              <w:t>Hoja de Datos</w:t>
            </w:r>
            <w:r w:rsidRPr="00720D49">
              <w:rPr>
                <w:sz w:val="22"/>
                <w:szCs w:val="22"/>
                <w:lang w:val="es-ES" w:eastAsia="es-ES"/>
              </w:rPr>
              <w:t xml:space="preserve"> y ser recibidas a más tardar a la hora y en la fecha señaladas en la </w:t>
            </w:r>
            <w:r w:rsidRPr="00720D49">
              <w:rPr>
                <w:b/>
                <w:sz w:val="22"/>
                <w:szCs w:val="22"/>
                <w:lang w:val="es-ES" w:eastAsia="es-ES"/>
              </w:rPr>
              <w:t>Hoja de Datos</w:t>
            </w:r>
            <w:r w:rsidRPr="00720D49">
              <w:rPr>
                <w:sz w:val="22"/>
                <w:szCs w:val="22"/>
                <w:lang w:val="es-ES" w:eastAsia="es-ES"/>
              </w:rPr>
              <w:t>, o en la hora y fecha de prórroga de acuerdo a lo estipulado en párrafo 2.2. Cualquier propuesta que se reciba después de vencido el plazo para la presentación de las propuestas será devuelta sin abrir.</w:t>
            </w:r>
          </w:p>
          <w:p w14:paraId="1A109ED6" w14:textId="1CC73AAD" w:rsidR="005F3A12" w:rsidRPr="00720D49" w:rsidRDefault="005F3A12" w:rsidP="009060D6">
            <w:pPr>
              <w:tabs>
                <w:tab w:val="left" w:pos="600"/>
              </w:tabs>
              <w:ind w:left="600" w:hanging="566"/>
              <w:jc w:val="both"/>
              <w:rPr>
                <w:sz w:val="22"/>
                <w:szCs w:val="22"/>
                <w:lang w:val="es-ES" w:eastAsia="es-ES"/>
              </w:rPr>
            </w:pPr>
            <w:r w:rsidRPr="00720D49">
              <w:rPr>
                <w:b/>
                <w:sz w:val="22"/>
                <w:szCs w:val="22"/>
                <w:lang w:val="es-ES" w:eastAsia="es-ES"/>
              </w:rPr>
              <w:t>4.6</w:t>
            </w:r>
            <w:r w:rsidRPr="00720D49">
              <w:rPr>
                <w:sz w:val="22"/>
                <w:szCs w:val="22"/>
                <w:lang w:val="es-ES" w:eastAsia="es-ES"/>
              </w:rPr>
              <w:tab/>
              <w:t>La Convocante abrirá la propuesta técnica</w:t>
            </w:r>
            <w:r w:rsidR="009060D6" w:rsidRPr="00720D49">
              <w:rPr>
                <w:sz w:val="22"/>
                <w:szCs w:val="22"/>
                <w:lang w:val="es-ES" w:eastAsia="es-ES"/>
              </w:rPr>
              <w:t xml:space="preserve"> y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en presencia de los Oferentes presentes, en la fecha y hora fijadas en la </w:t>
            </w:r>
            <w:r w:rsidRPr="00720D49">
              <w:rPr>
                <w:b/>
                <w:sz w:val="22"/>
                <w:szCs w:val="22"/>
                <w:lang w:val="es-ES" w:eastAsia="es-ES"/>
              </w:rPr>
              <w:t>Hoja de Datos</w:t>
            </w:r>
            <w:r w:rsidRPr="00720D49">
              <w:rPr>
                <w:sz w:val="22"/>
                <w:szCs w:val="22"/>
                <w:lang w:val="es-ES" w:eastAsia="es-ES"/>
              </w:rPr>
              <w:t>.</w:t>
            </w:r>
          </w:p>
        </w:tc>
      </w:tr>
      <w:tr w:rsidR="005F3A12" w:rsidRPr="00720D49" w14:paraId="2F3A92E2" w14:textId="77777777" w:rsidTr="007B1CDF">
        <w:trPr>
          <w:trHeight w:val="20"/>
        </w:trPr>
        <w:tc>
          <w:tcPr>
            <w:tcW w:w="1072" w:type="pct"/>
          </w:tcPr>
          <w:p w14:paraId="3D3D5589" w14:textId="77777777" w:rsidR="005F3A12" w:rsidRPr="00720D49" w:rsidRDefault="005F3A12" w:rsidP="005F3A12">
            <w:pPr>
              <w:numPr>
                <w:ilvl w:val="12"/>
                <w:numId w:val="0"/>
              </w:numPr>
              <w:tabs>
                <w:tab w:val="left" w:pos="360"/>
              </w:tabs>
              <w:ind w:left="357" w:hanging="357"/>
              <w:rPr>
                <w:b/>
                <w:sz w:val="22"/>
                <w:szCs w:val="22"/>
                <w:lang w:val="es-ES" w:eastAsia="es-ES"/>
              </w:rPr>
            </w:pPr>
            <w:r w:rsidRPr="00720D49">
              <w:rPr>
                <w:b/>
                <w:sz w:val="22"/>
                <w:szCs w:val="22"/>
                <w:lang w:val="es-ES" w:eastAsia="es-ES"/>
              </w:rPr>
              <w:lastRenderedPageBreak/>
              <w:t>5. Evaluación de las Propuestas</w:t>
            </w:r>
          </w:p>
        </w:tc>
        <w:tc>
          <w:tcPr>
            <w:tcW w:w="3928" w:type="pct"/>
          </w:tcPr>
          <w:p w14:paraId="75072C47" w14:textId="52EA4D89" w:rsidR="005F3A12" w:rsidRPr="00720D49" w:rsidRDefault="005F3A12" w:rsidP="007B1CDF">
            <w:pPr>
              <w:tabs>
                <w:tab w:val="left" w:pos="600"/>
              </w:tabs>
              <w:ind w:left="600" w:hanging="566"/>
              <w:jc w:val="both"/>
              <w:rPr>
                <w:sz w:val="22"/>
                <w:szCs w:val="22"/>
                <w:lang w:val="es-ES" w:eastAsia="es-ES"/>
              </w:rPr>
            </w:pPr>
            <w:r w:rsidRPr="00720D49">
              <w:rPr>
                <w:b/>
                <w:sz w:val="22"/>
                <w:szCs w:val="22"/>
                <w:lang w:val="es-ES" w:eastAsia="es-ES"/>
              </w:rPr>
              <w:t>5.1</w:t>
            </w:r>
            <w:r w:rsidRPr="00720D49">
              <w:rPr>
                <w:sz w:val="22"/>
                <w:szCs w:val="22"/>
                <w:lang w:val="es-ES" w:eastAsia="es-ES"/>
              </w:rPr>
              <w:tab/>
              <w:t xml:space="preserve">Desde el momento de la apertura de las propuestas hasta el momento de la adjudicación del Contrato, los Consultores no deberán comunicarse con la Convocante sobre ningún tema relacionado con su propuesta técnica o de precio. Cualquier intento de los Consultores de influir al Contratante en el examen, evaluación, clasificación de las propuestas y la recomendación de adjudicación del contrato podrá resultar en el rechazo de la propuesta de los consultores. </w:t>
            </w:r>
          </w:p>
        </w:tc>
      </w:tr>
      <w:tr w:rsidR="005F3A12" w:rsidRPr="00720D49" w14:paraId="2153C040" w14:textId="77777777" w:rsidTr="007B1CDF">
        <w:trPr>
          <w:trHeight w:val="20"/>
        </w:trPr>
        <w:tc>
          <w:tcPr>
            <w:tcW w:w="1072" w:type="pct"/>
          </w:tcPr>
          <w:p w14:paraId="7521C1F0" w14:textId="77777777" w:rsidR="005F3A12" w:rsidRPr="00720D49" w:rsidRDefault="005F3A12" w:rsidP="005F3A12">
            <w:pPr>
              <w:numPr>
                <w:ilvl w:val="12"/>
                <w:numId w:val="0"/>
              </w:numPr>
              <w:tabs>
                <w:tab w:val="left" w:pos="0"/>
              </w:tabs>
              <w:ind w:left="34" w:hanging="34"/>
              <w:rPr>
                <w:b/>
                <w:sz w:val="22"/>
                <w:szCs w:val="22"/>
                <w:lang w:val="es-ES" w:eastAsia="es-ES"/>
              </w:rPr>
            </w:pPr>
            <w:r w:rsidRPr="00720D49">
              <w:rPr>
                <w:b/>
                <w:sz w:val="22"/>
                <w:szCs w:val="22"/>
                <w:lang w:val="es-ES" w:eastAsia="es-ES"/>
              </w:rPr>
              <w:t>Evaluación de las propuestas técnicas</w:t>
            </w:r>
          </w:p>
        </w:tc>
        <w:tc>
          <w:tcPr>
            <w:tcW w:w="3928" w:type="pct"/>
          </w:tcPr>
          <w:p w14:paraId="2B1A0C39" w14:textId="60175F03" w:rsidR="005F3A12" w:rsidRPr="00720D49" w:rsidRDefault="005F3A12" w:rsidP="005F3A12">
            <w:pPr>
              <w:tabs>
                <w:tab w:val="left" w:pos="600"/>
              </w:tabs>
              <w:ind w:left="600" w:hanging="566"/>
              <w:jc w:val="both"/>
              <w:rPr>
                <w:sz w:val="22"/>
                <w:szCs w:val="22"/>
                <w:lang w:val="es-ES" w:eastAsia="es-ES"/>
              </w:rPr>
            </w:pPr>
            <w:r w:rsidRPr="00720D49">
              <w:rPr>
                <w:b/>
                <w:sz w:val="22"/>
                <w:szCs w:val="22"/>
                <w:lang w:val="es-ES" w:eastAsia="es-ES"/>
              </w:rPr>
              <w:t>5.2</w:t>
            </w:r>
            <w:r w:rsidRPr="00720D49">
              <w:rPr>
                <w:sz w:val="22"/>
                <w:szCs w:val="22"/>
                <w:lang w:val="es-ES" w:eastAsia="es-ES"/>
              </w:rPr>
              <w:tab/>
              <w:t>El Comité de Evaluación evaluará las propuestas técnicas sobre la base de su cumplimiento con los términos de referencia, aplicando los criterios y sub</w:t>
            </w:r>
            <w:ins w:id="16" w:author="LAURA INES SANDOVAL FERNANDEZ" w:date="2022-11-14T09:39:00Z">
              <w:r w:rsidR="009048B7">
                <w:rPr>
                  <w:sz w:val="22"/>
                  <w:szCs w:val="22"/>
                  <w:lang w:val="es-ES" w:eastAsia="es-ES"/>
                </w:rPr>
                <w:t xml:space="preserve"> </w:t>
              </w:r>
            </w:ins>
            <w:r w:rsidRPr="00720D49">
              <w:rPr>
                <w:sz w:val="22"/>
                <w:szCs w:val="22"/>
                <w:lang w:val="es-ES" w:eastAsia="es-ES"/>
              </w:rPr>
              <w:t xml:space="preserve">criterios de evaluación y el sistema de puntos especificados en la </w:t>
            </w:r>
            <w:r w:rsidRPr="00720D49">
              <w:rPr>
                <w:b/>
                <w:sz w:val="22"/>
                <w:szCs w:val="22"/>
                <w:lang w:val="es-ES" w:eastAsia="es-ES"/>
              </w:rPr>
              <w:t xml:space="preserve">Hoja de </w:t>
            </w:r>
            <w:r w:rsidRPr="00720D49">
              <w:rPr>
                <w:b/>
                <w:sz w:val="22"/>
                <w:szCs w:val="22"/>
                <w:lang w:val="es-ES" w:eastAsia="es-ES"/>
              </w:rPr>
              <w:lastRenderedPageBreak/>
              <w:t>Datos</w:t>
            </w:r>
            <w:r w:rsidRPr="00720D49">
              <w:rPr>
                <w:sz w:val="22"/>
                <w:szCs w:val="22"/>
                <w:lang w:val="es-ES" w:eastAsia="es-ES"/>
              </w:rPr>
              <w:t>. A cada propuesta se le asignará un puntaje técnico (Pt). Una propuesta que en esta etapa no responda a aspectos importantes de la SP, y particularmente a los términos de referencia o no logra obtener el puntaje técnico mínimo indicado en la Hoja de Datos, será rechazada.</w:t>
            </w:r>
          </w:p>
        </w:tc>
      </w:tr>
      <w:tr w:rsidR="007B1CDF" w:rsidRPr="00720D49" w14:paraId="21701D87" w14:textId="77777777" w:rsidTr="007B1CDF">
        <w:trPr>
          <w:trHeight w:val="20"/>
        </w:trPr>
        <w:tc>
          <w:tcPr>
            <w:tcW w:w="1072" w:type="pct"/>
          </w:tcPr>
          <w:p w14:paraId="25030D0D" w14:textId="17FF553D" w:rsidR="007B1CDF" w:rsidRPr="00720D49" w:rsidRDefault="00860B2B" w:rsidP="005F3A12">
            <w:pPr>
              <w:numPr>
                <w:ilvl w:val="12"/>
                <w:numId w:val="0"/>
              </w:numPr>
              <w:tabs>
                <w:tab w:val="left" w:pos="0"/>
              </w:tabs>
              <w:ind w:left="34" w:hanging="34"/>
              <w:rPr>
                <w:b/>
                <w:strike/>
                <w:sz w:val="22"/>
                <w:szCs w:val="22"/>
                <w:lang w:val="es-ES" w:eastAsia="es-ES"/>
              </w:rPr>
            </w:pPr>
            <w:r w:rsidRPr="00720D49">
              <w:rPr>
                <w:b/>
                <w:sz w:val="22"/>
                <w:szCs w:val="22"/>
                <w:lang w:val="es-ES" w:eastAsia="es-ES"/>
              </w:rPr>
              <w:lastRenderedPageBreak/>
              <w:t>E</w:t>
            </w:r>
            <w:r w:rsidR="007B1CDF" w:rsidRPr="00720D49">
              <w:rPr>
                <w:b/>
                <w:sz w:val="22"/>
                <w:szCs w:val="22"/>
                <w:lang w:val="es-ES" w:eastAsia="es-ES"/>
              </w:rPr>
              <w:t>valuación de las propuestas de precio (solamente para SBCC, SBPF, SBP)</w:t>
            </w:r>
          </w:p>
        </w:tc>
        <w:tc>
          <w:tcPr>
            <w:tcW w:w="3928" w:type="pct"/>
          </w:tcPr>
          <w:p w14:paraId="01373C9C" w14:textId="705BBF9B"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5.</w:t>
            </w:r>
            <w:r w:rsidR="001E0062" w:rsidRPr="00720D49">
              <w:rPr>
                <w:b/>
                <w:sz w:val="22"/>
                <w:szCs w:val="22"/>
                <w:lang w:val="es-ES" w:eastAsia="es-ES"/>
              </w:rPr>
              <w:t>3</w:t>
            </w:r>
            <w:r w:rsidRPr="00720D49">
              <w:rPr>
                <w:sz w:val="22"/>
                <w:szCs w:val="22"/>
                <w:lang w:val="es-ES" w:eastAsia="es-ES"/>
              </w:rPr>
              <w:tab/>
              <w:t>El Comité de Evaluación corregirá los errores aritméticos. Al corregir los errores aritméticos, en caso de alguna discrepancia entre una cantidad parcial y la cantidad total, o entre palabras y cifras, los primeros prevalecerán. Además de las correcciones enunciadas, como se anotó en el párrafo 3.6, las actividades y productos descritos en la propuesta técnica pero no costeadas, serán asumidas para ser incluidas en los precios de otras actividades o productos</w:t>
            </w:r>
            <w:r w:rsidRPr="007364CD">
              <w:rPr>
                <w:sz w:val="22"/>
                <w:szCs w:val="22"/>
                <w:lang w:val="es-ES" w:eastAsia="es-ES"/>
              </w:rPr>
              <w:t xml:space="preserve">. En caso de que una actividad o rubro en la Propuesta </w:t>
            </w:r>
            <w:r w:rsidR="002E3E3C" w:rsidRPr="007364CD">
              <w:rPr>
                <w:bCs/>
                <w:sz w:val="22"/>
                <w:szCs w:val="22"/>
              </w:rPr>
              <w:t xml:space="preserve">económica </w:t>
            </w:r>
            <w:r w:rsidRPr="007364CD">
              <w:rPr>
                <w:sz w:val="22"/>
                <w:szCs w:val="22"/>
                <w:lang w:val="es-ES" w:eastAsia="es-ES"/>
              </w:rPr>
              <w:t>se declare de diferente manera que en la propuesta técnica</w:t>
            </w:r>
            <w:r w:rsidRPr="00720D49">
              <w:rPr>
                <w:sz w:val="22"/>
                <w:szCs w:val="22"/>
                <w:lang w:val="es-ES" w:eastAsia="es-ES"/>
              </w:rPr>
              <w:t xml:space="preserve">, se procederá así: (i) si el contrato basado en tiempo trabajado ha sido incluido en la SP, el Comité de Evaluación corregirá la cantidad indicada en la propuesta </w:t>
            </w:r>
            <w:r w:rsidR="002E3E3C">
              <w:rPr>
                <w:bCs/>
                <w:sz w:val="22"/>
                <w:szCs w:val="22"/>
              </w:rPr>
              <w:t>económica</w:t>
            </w:r>
            <w:r w:rsidRPr="00720D49">
              <w:rPr>
                <w:sz w:val="22"/>
                <w:szCs w:val="22"/>
                <w:lang w:val="es-ES" w:eastAsia="es-ES"/>
              </w:rPr>
              <w:t xml:space="preserve"> y la hará consistente con la indicada en la propuesta técnica, aplicará el precio unitario pertinente incluido en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a la cantidad corregida y corregirá el precio total de la propuesta; o (ii) si se ha incluido el contrato por Suma Global en la SP, ninguna corrección aplicará a la propuesta </w:t>
            </w:r>
            <w:r w:rsidR="002E3E3C">
              <w:rPr>
                <w:bCs/>
                <w:sz w:val="22"/>
                <w:szCs w:val="22"/>
              </w:rPr>
              <w:t>económica</w:t>
            </w:r>
            <w:r w:rsidR="002E3E3C" w:rsidRPr="00720D49">
              <w:rPr>
                <w:bCs/>
                <w:sz w:val="22"/>
                <w:szCs w:val="22"/>
              </w:rPr>
              <w:t xml:space="preserve"> </w:t>
            </w:r>
            <w:r w:rsidRPr="00720D49">
              <w:rPr>
                <w:sz w:val="22"/>
                <w:szCs w:val="22"/>
                <w:lang w:val="es-ES" w:eastAsia="es-ES"/>
              </w:rPr>
              <w:t xml:space="preserve">en este aspecto. </w:t>
            </w:r>
          </w:p>
          <w:p w14:paraId="01186F3D" w14:textId="6711ABAF" w:rsidR="007B1CDF" w:rsidRPr="00720D49" w:rsidRDefault="007B1CDF" w:rsidP="009504F4">
            <w:pPr>
              <w:tabs>
                <w:tab w:val="left" w:pos="600"/>
              </w:tabs>
              <w:ind w:left="600" w:hanging="566"/>
              <w:jc w:val="both"/>
              <w:rPr>
                <w:strike/>
                <w:sz w:val="22"/>
                <w:szCs w:val="22"/>
                <w:lang w:val="es-ES" w:eastAsia="es-ES"/>
              </w:rPr>
            </w:pPr>
            <w:r w:rsidRPr="00720D49">
              <w:rPr>
                <w:b/>
                <w:sz w:val="22"/>
                <w:szCs w:val="22"/>
                <w:lang w:val="es-ES" w:eastAsia="es-ES"/>
              </w:rPr>
              <w:t>5.</w:t>
            </w:r>
            <w:r w:rsidR="009504F4" w:rsidRPr="00720D49">
              <w:rPr>
                <w:b/>
                <w:sz w:val="22"/>
                <w:szCs w:val="22"/>
                <w:lang w:val="es-ES" w:eastAsia="es-ES"/>
              </w:rPr>
              <w:t>4</w:t>
            </w:r>
            <w:r w:rsidRPr="00720D49">
              <w:rPr>
                <w:sz w:val="22"/>
                <w:szCs w:val="22"/>
                <w:lang w:val="es-ES" w:eastAsia="es-ES"/>
              </w:rPr>
              <w:tab/>
              <w:t xml:space="preserve">En el caso de selección cuando el presupuesto es fijo (SBPF), la Convocante seleccionará a la firma que presente la propuesta técnica con el puntaje más alto dentro del presupuesto. Las propuestas que excedan el presupuesto indicado serán rechazadas. </w:t>
            </w:r>
          </w:p>
        </w:tc>
      </w:tr>
      <w:tr w:rsidR="007B1CDF" w:rsidRPr="00720D49" w14:paraId="7686731E" w14:textId="77777777" w:rsidTr="007B1CDF">
        <w:trPr>
          <w:trHeight w:val="20"/>
        </w:trPr>
        <w:tc>
          <w:tcPr>
            <w:tcW w:w="1072" w:type="pct"/>
          </w:tcPr>
          <w:p w14:paraId="65297785" w14:textId="09D8158D" w:rsidR="007B1CDF" w:rsidRPr="00720D49" w:rsidRDefault="007B1CDF" w:rsidP="005F3A12">
            <w:pPr>
              <w:numPr>
                <w:ilvl w:val="12"/>
                <w:numId w:val="0"/>
              </w:numPr>
              <w:tabs>
                <w:tab w:val="left" w:pos="0"/>
              </w:tabs>
              <w:ind w:left="34" w:hanging="34"/>
              <w:rPr>
                <w:b/>
                <w:sz w:val="22"/>
                <w:szCs w:val="22"/>
                <w:lang w:val="es-ES" w:eastAsia="es-ES"/>
              </w:rPr>
            </w:pPr>
            <w:r w:rsidRPr="00720D49">
              <w:rPr>
                <w:b/>
                <w:sz w:val="22"/>
                <w:szCs w:val="22"/>
                <w:lang w:val="es-ES" w:eastAsia="es-ES"/>
              </w:rPr>
              <w:t>6.   Invitación al Oferente seleccionado a ajustar los términos del contrato.</w:t>
            </w:r>
          </w:p>
        </w:tc>
        <w:tc>
          <w:tcPr>
            <w:tcW w:w="3928" w:type="pct"/>
          </w:tcPr>
          <w:p w14:paraId="3528BA79" w14:textId="6697E247"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6.1</w:t>
            </w:r>
            <w:r w:rsidRPr="00720D49">
              <w:rPr>
                <w:sz w:val="22"/>
                <w:szCs w:val="22"/>
                <w:lang w:val="es-ES" w:eastAsia="es-ES"/>
              </w:rPr>
              <w:tab/>
              <w:t xml:space="preserve">Los ajustes se realizarán en la fecha y en la dirección indicada en la </w:t>
            </w:r>
            <w:r w:rsidRPr="00720D49">
              <w:rPr>
                <w:b/>
                <w:sz w:val="22"/>
                <w:szCs w:val="22"/>
                <w:lang w:val="es-ES" w:eastAsia="es-ES"/>
              </w:rPr>
              <w:t>Hoja de Datos</w:t>
            </w:r>
            <w:r w:rsidRPr="00720D49">
              <w:rPr>
                <w:sz w:val="22"/>
                <w:szCs w:val="22"/>
                <w:lang w:val="es-ES" w:eastAsia="es-ES"/>
              </w:rPr>
              <w:t xml:space="preserve">. El Consultor invitado, como pre-requisito para atender a los ajustes, deberá confirmar la disponibilidad de todo el personal profesional. De no cumplir con este requisito, la Convocante podría proceder a ajustar el contrato con el próximo Consultor clasificado. Los representantes del Consultor deberán tener autorización por escrito para concertar los términos del Contrato.   </w:t>
            </w:r>
          </w:p>
        </w:tc>
      </w:tr>
      <w:tr w:rsidR="007B1CDF" w:rsidRPr="00720D49" w14:paraId="1E9F9825" w14:textId="77777777" w:rsidTr="007B1CDF">
        <w:trPr>
          <w:trHeight w:val="20"/>
        </w:trPr>
        <w:tc>
          <w:tcPr>
            <w:tcW w:w="1072" w:type="pct"/>
          </w:tcPr>
          <w:p w14:paraId="1EFB4AD3" w14:textId="40862349" w:rsidR="007B1CDF" w:rsidRPr="00720D49" w:rsidRDefault="007B1CDF" w:rsidP="005F3A12">
            <w:pPr>
              <w:numPr>
                <w:ilvl w:val="12"/>
                <w:numId w:val="0"/>
              </w:numPr>
              <w:tabs>
                <w:tab w:val="left" w:pos="360"/>
              </w:tabs>
              <w:ind w:left="357" w:hanging="357"/>
              <w:rPr>
                <w:b/>
                <w:sz w:val="22"/>
                <w:szCs w:val="22"/>
                <w:lang w:val="es-ES" w:eastAsia="es-ES"/>
              </w:rPr>
            </w:pPr>
            <w:r w:rsidRPr="00720D49">
              <w:rPr>
                <w:b/>
                <w:sz w:val="22"/>
                <w:szCs w:val="22"/>
                <w:lang w:val="es-ES" w:eastAsia="es-ES"/>
              </w:rPr>
              <w:t>Ajustes técnicos</w:t>
            </w:r>
          </w:p>
        </w:tc>
        <w:tc>
          <w:tcPr>
            <w:tcW w:w="3928" w:type="pct"/>
          </w:tcPr>
          <w:p w14:paraId="29723D1F" w14:textId="48707D44"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6.2</w:t>
            </w:r>
            <w:r w:rsidRPr="00720D49">
              <w:rPr>
                <w:sz w:val="22"/>
                <w:szCs w:val="22"/>
                <w:lang w:val="es-ES" w:eastAsia="es-ES"/>
              </w:rPr>
              <w:tab/>
              <w:t xml:space="preserve">Los Ajustes Técnicos incluirán un análisis de la propuesta técnica, el enfoque y la metodología propuesta, el plan de trabajo, la organización y dotación de personal y las sugerencias formuladas por el Consultor para mejorar los términos de referencia. La Convocante y el Consultor especificarán en forma final los términos de referencia, la planta de personal, el plan de trabajo, la logística y la presentación de informes. Estos documentos serán incorporados en el Contrato como “Descripción de los Servicios”. Se prestará especial atención a la definición precisa de los recursos e instalaciones que la Convocante debe suministrar para asegurar la ejecución satisfactoria del trabajo. La Convocante preparará un acta de las reuniones, que la firmarán el Contratante y el Consultor. </w:t>
            </w:r>
          </w:p>
        </w:tc>
      </w:tr>
      <w:tr w:rsidR="007B1CDF" w:rsidRPr="00720D49" w14:paraId="318F18EB" w14:textId="77777777" w:rsidTr="007B1CDF">
        <w:trPr>
          <w:trHeight w:val="20"/>
        </w:trPr>
        <w:tc>
          <w:tcPr>
            <w:tcW w:w="1072" w:type="pct"/>
          </w:tcPr>
          <w:p w14:paraId="0F40DA08" w14:textId="77777777" w:rsidR="007B1CDF" w:rsidRPr="00720D49" w:rsidRDefault="007B1CDF" w:rsidP="00DE6481">
            <w:pPr>
              <w:numPr>
                <w:ilvl w:val="12"/>
                <w:numId w:val="0"/>
              </w:numPr>
              <w:tabs>
                <w:tab w:val="left" w:pos="0"/>
              </w:tabs>
              <w:rPr>
                <w:b/>
                <w:sz w:val="22"/>
                <w:szCs w:val="22"/>
                <w:lang w:val="es-ES" w:eastAsia="es-ES"/>
              </w:rPr>
            </w:pPr>
            <w:r w:rsidRPr="00720D49">
              <w:rPr>
                <w:b/>
                <w:sz w:val="22"/>
                <w:szCs w:val="22"/>
                <w:lang w:val="es-ES" w:eastAsia="es-ES"/>
              </w:rPr>
              <w:t>Disponibilidad del</w:t>
            </w:r>
          </w:p>
          <w:p w14:paraId="6B9C7AA9" w14:textId="1439D5B2" w:rsidR="007B1CDF" w:rsidRPr="00720D49" w:rsidRDefault="00DE6481" w:rsidP="00DE6481">
            <w:pPr>
              <w:numPr>
                <w:ilvl w:val="12"/>
                <w:numId w:val="0"/>
              </w:numPr>
              <w:tabs>
                <w:tab w:val="left" w:pos="0"/>
              </w:tabs>
              <w:rPr>
                <w:b/>
                <w:sz w:val="22"/>
                <w:szCs w:val="22"/>
                <w:lang w:val="es-ES" w:eastAsia="es-ES"/>
              </w:rPr>
            </w:pPr>
            <w:r w:rsidRPr="00720D49">
              <w:rPr>
                <w:b/>
                <w:sz w:val="22"/>
                <w:szCs w:val="22"/>
                <w:lang w:val="es-ES" w:eastAsia="es-ES"/>
              </w:rPr>
              <w:t>Personal p</w:t>
            </w:r>
            <w:r w:rsidR="007B1CDF" w:rsidRPr="00720D49">
              <w:rPr>
                <w:b/>
                <w:sz w:val="22"/>
                <w:szCs w:val="22"/>
                <w:lang w:val="es-ES" w:eastAsia="es-ES"/>
              </w:rPr>
              <w:t>rofesional/ expertos</w:t>
            </w:r>
          </w:p>
        </w:tc>
        <w:tc>
          <w:tcPr>
            <w:tcW w:w="3928" w:type="pct"/>
          </w:tcPr>
          <w:p w14:paraId="6D1AA093" w14:textId="192E12CB" w:rsidR="007B1CDF" w:rsidRPr="00720D49" w:rsidRDefault="007B1CDF" w:rsidP="005F3A12">
            <w:pPr>
              <w:tabs>
                <w:tab w:val="left" w:pos="600"/>
              </w:tabs>
              <w:ind w:left="600" w:hanging="566"/>
              <w:jc w:val="both"/>
              <w:rPr>
                <w:b/>
                <w:bCs/>
                <w:sz w:val="22"/>
                <w:szCs w:val="22"/>
                <w:lang w:val="es-ES" w:eastAsia="es-ES"/>
              </w:rPr>
            </w:pPr>
            <w:r w:rsidRPr="00720D49">
              <w:rPr>
                <w:b/>
                <w:sz w:val="22"/>
                <w:szCs w:val="22"/>
                <w:lang w:val="es-ES" w:eastAsia="es-ES"/>
              </w:rPr>
              <w:t>6.3</w:t>
            </w:r>
            <w:r w:rsidRPr="00720D49">
              <w:rPr>
                <w:sz w:val="22"/>
                <w:szCs w:val="22"/>
                <w:lang w:val="es-ES" w:eastAsia="es-ES"/>
              </w:rPr>
              <w:tab/>
              <w:t xml:space="preserve">Al haber seleccionado el Consultor sobre la base de una evaluación del personal profesional propuesto, entre otras cosas, la Convocante espera ajustar los términos del contrato basándose en el personal profesional detallado en la Propuesta. Antes de iniciar las discusiones para ajustar los términos del contrato, la Convocante exigirá una confirmación de que el personal profesional estará realmente disponible. La Convocante no aceptará sustituciones durante las reuniones para ajustar el contrato, a menos que ambas partes convengan en que las demoras excesivas en el proceso de selección hacen inevitable tal sustitución o por razones de muerte o incapacidad médica. Si éste no fuera el caso, y si se determinara que en la </w:t>
            </w:r>
            <w:r w:rsidRPr="00720D49">
              <w:rPr>
                <w:sz w:val="22"/>
                <w:szCs w:val="22"/>
                <w:lang w:val="es-ES" w:eastAsia="es-ES"/>
              </w:rPr>
              <w:lastRenderedPageBreak/>
              <w:t xml:space="preserve">propuesta se ofrecieron los servicios del personal profesional sin confirmar su disponibilidad, el Consultor podrá ser descalificado. Cualquier suplente propuesto deberá tener calificaciones y experiencia equivalentes o mejores que el candidato original y ser presentado por el Consultor dentro del plazo especificado en la carta de invitación a las reuniones para ajustar el contrato. </w:t>
            </w:r>
          </w:p>
        </w:tc>
      </w:tr>
      <w:tr w:rsidR="007B1CDF" w:rsidRPr="00720D49" w14:paraId="682A6D1E" w14:textId="77777777" w:rsidTr="007B1CDF">
        <w:trPr>
          <w:trHeight w:val="20"/>
        </w:trPr>
        <w:tc>
          <w:tcPr>
            <w:tcW w:w="1072" w:type="pct"/>
          </w:tcPr>
          <w:p w14:paraId="1536E1E0" w14:textId="17A7632F" w:rsidR="007B1CDF" w:rsidRPr="00720D49" w:rsidRDefault="007B1CDF" w:rsidP="005F3A12">
            <w:pPr>
              <w:numPr>
                <w:ilvl w:val="12"/>
                <w:numId w:val="0"/>
              </w:numPr>
              <w:tabs>
                <w:tab w:val="left" w:pos="0"/>
              </w:tabs>
              <w:rPr>
                <w:b/>
                <w:sz w:val="22"/>
                <w:szCs w:val="22"/>
                <w:lang w:val="es-ES" w:eastAsia="es-ES"/>
              </w:rPr>
            </w:pPr>
            <w:r w:rsidRPr="00720D49">
              <w:rPr>
                <w:b/>
                <w:sz w:val="22"/>
                <w:szCs w:val="22"/>
                <w:lang w:val="es-ES" w:eastAsia="es-ES"/>
              </w:rPr>
              <w:lastRenderedPageBreak/>
              <w:t>Conclusión de los ajustes de los términos del contrato</w:t>
            </w:r>
          </w:p>
        </w:tc>
        <w:tc>
          <w:tcPr>
            <w:tcW w:w="3928" w:type="pct"/>
          </w:tcPr>
          <w:p w14:paraId="75841BC6" w14:textId="64D30F23"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6.4</w:t>
            </w:r>
            <w:r w:rsidRPr="00720D49">
              <w:rPr>
                <w:sz w:val="22"/>
                <w:szCs w:val="22"/>
                <w:lang w:val="es-ES" w:eastAsia="es-ES"/>
              </w:rPr>
              <w:tab/>
              <w:t>Las reuniones para ajustar los términos del contrato concluirán con una revisión del contrato preliminar. Para completar los ajustes, la Convocante y el Consultor deberán rubricar el contrato convenido con sus iniciales. Si no hay acuerdo sobre los ajustes del contrato, la Convocante invitará al Consultor cuya propuesta haya recibido el segundo puntaje más alto.</w:t>
            </w:r>
          </w:p>
        </w:tc>
      </w:tr>
      <w:tr w:rsidR="007B1CDF" w:rsidRPr="00720D49" w14:paraId="3B7B9D59" w14:textId="77777777" w:rsidTr="007B1CDF">
        <w:trPr>
          <w:trHeight w:val="20"/>
        </w:trPr>
        <w:tc>
          <w:tcPr>
            <w:tcW w:w="1072" w:type="pct"/>
          </w:tcPr>
          <w:p w14:paraId="3EA91135" w14:textId="18ACBAFA" w:rsidR="007B1CDF" w:rsidRPr="00720D49" w:rsidRDefault="007B1CDF" w:rsidP="00EB6CA8">
            <w:pPr>
              <w:numPr>
                <w:ilvl w:val="12"/>
                <w:numId w:val="0"/>
              </w:numPr>
              <w:tabs>
                <w:tab w:val="left" w:pos="0"/>
              </w:tabs>
              <w:ind w:left="34"/>
              <w:rPr>
                <w:b/>
                <w:sz w:val="22"/>
                <w:szCs w:val="22"/>
                <w:lang w:val="es-ES" w:eastAsia="es-ES"/>
              </w:rPr>
            </w:pPr>
            <w:r w:rsidRPr="00720D49">
              <w:rPr>
                <w:b/>
                <w:sz w:val="22"/>
                <w:szCs w:val="22"/>
                <w:lang w:val="es-ES" w:eastAsia="es-ES"/>
              </w:rPr>
              <w:t>7.</w:t>
            </w:r>
            <w:r w:rsidR="00EB6CA8" w:rsidRPr="00720D49">
              <w:rPr>
                <w:b/>
                <w:sz w:val="22"/>
                <w:szCs w:val="22"/>
                <w:lang w:val="es-ES" w:eastAsia="es-ES"/>
              </w:rPr>
              <w:t xml:space="preserve"> </w:t>
            </w:r>
            <w:r w:rsidRPr="00720D49">
              <w:rPr>
                <w:b/>
                <w:sz w:val="22"/>
                <w:szCs w:val="22"/>
                <w:lang w:val="es-ES" w:eastAsia="es-ES"/>
              </w:rPr>
              <w:t>Adjudicación del contrato</w:t>
            </w:r>
          </w:p>
        </w:tc>
        <w:tc>
          <w:tcPr>
            <w:tcW w:w="3928" w:type="pct"/>
          </w:tcPr>
          <w:p w14:paraId="2B2B5214" w14:textId="60934474"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7.1</w:t>
            </w:r>
            <w:r w:rsidRPr="00720D49">
              <w:rPr>
                <w:sz w:val="22"/>
                <w:szCs w:val="22"/>
                <w:lang w:val="es-ES" w:eastAsia="es-ES"/>
              </w:rPr>
              <w:tab/>
              <w:t xml:space="preserve">Al concluir las reuniones para ajustar los términos del contrato, la Convocante adjudicará el Contrato al Consultor seleccionado, se publicará la adjudicación del contrato en el sitio de Internet de la </w:t>
            </w:r>
            <w:r w:rsidRPr="00720D49">
              <w:rPr>
                <w:i/>
                <w:iCs/>
                <w:sz w:val="22"/>
                <w:szCs w:val="22"/>
                <w:lang w:val="es-ES" w:eastAsia="es-ES"/>
              </w:rPr>
              <w:t>Dirección Nacional de Contrataciones Públicas (www.contrataciones.gov.py)</w:t>
            </w:r>
            <w:r w:rsidRPr="00720D49">
              <w:rPr>
                <w:sz w:val="22"/>
                <w:szCs w:val="22"/>
                <w:lang w:val="es-ES" w:eastAsia="es-ES"/>
              </w:rPr>
              <w:t xml:space="preserve">, y notificará inmediatamente a los demás consultores que presentaron propuestas. </w:t>
            </w:r>
          </w:p>
          <w:p w14:paraId="7705FB03" w14:textId="0EDDE288"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7.2</w:t>
            </w:r>
            <w:r w:rsidRPr="00720D49">
              <w:rPr>
                <w:sz w:val="22"/>
                <w:szCs w:val="22"/>
                <w:lang w:val="es-ES" w:eastAsia="es-ES"/>
              </w:rPr>
              <w:tab/>
              <w:t xml:space="preserve">Se espera que el Consultor inicie el trabajo en la fecha y en </w:t>
            </w:r>
            <w:r w:rsidR="00020CF2" w:rsidRPr="00720D49">
              <w:rPr>
                <w:sz w:val="22"/>
                <w:szCs w:val="22"/>
                <w:lang w:val="es-ES" w:eastAsia="es-ES"/>
              </w:rPr>
              <w:t>el lugar especificado</w:t>
            </w:r>
            <w:r w:rsidRPr="00720D49">
              <w:rPr>
                <w:sz w:val="22"/>
                <w:szCs w:val="22"/>
                <w:lang w:val="es-ES" w:eastAsia="es-ES"/>
              </w:rPr>
              <w:t xml:space="preserve"> en la </w:t>
            </w:r>
            <w:r w:rsidRPr="00720D49">
              <w:rPr>
                <w:b/>
                <w:sz w:val="22"/>
                <w:szCs w:val="22"/>
                <w:lang w:val="es-ES" w:eastAsia="es-ES"/>
              </w:rPr>
              <w:t>Hoja de Datos</w:t>
            </w:r>
            <w:r w:rsidRPr="00720D49">
              <w:rPr>
                <w:sz w:val="22"/>
                <w:szCs w:val="22"/>
                <w:lang w:val="es-ES" w:eastAsia="es-ES"/>
              </w:rPr>
              <w:t>.</w:t>
            </w:r>
          </w:p>
        </w:tc>
      </w:tr>
      <w:tr w:rsidR="007B1CDF" w:rsidRPr="00720D49" w14:paraId="3344C4DA" w14:textId="77777777" w:rsidTr="007B1CDF">
        <w:trPr>
          <w:trHeight w:val="20"/>
        </w:trPr>
        <w:tc>
          <w:tcPr>
            <w:tcW w:w="1072" w:type="pct"/>
            <w:shd w:val="clear" w:color="auto" w:fill="auto"/>
          </w:tcPr>
          <w:p w14:paraId="10503188" w14:textId="02CFDB34" w:rsidR="007B1CDF" w:rsidRPr="00720D49" w:rsidRDefault="007B1CDF" w:rsidP="005F3A12">
            <w:pPr>
              <w:numPr>
                <w:ilvl w:val="12"/>
                <w:numId w:val="0"/>
              </w:numPr>
              <w:tabs>
                <w:tab w:val="left" w:pos="360"/>
              </w:tabs>
              <w:ind w:left="360" w:hanging="360"/>
              <w:rPr>
                <w:b/>
                <w:sz w:val="22"/>
                <w:szCs w:val="22"/>
                <w:lang w:val="es-ES" w:eastAsia="es-ES"/>
              </w:rPr>
            </w:pPr>
            <w:r w:rsidRPr="00720D49">
              <w:rPr>
                <w:b/>
                <w:sz w:val="22"/>
                <w:szCs w:val="22"/>
                <w:lang w:val="es-ES" w:eastAsia="es-ES"/>
              </w:rPr>
              <w:t>8. Confidencialidad</w:t>
            </w:r>
          </w:p>
        </w:tc>
        <w:tc>
          <w:tcPr>
            <w:tcW w:w="3928" w:type="pct"/>
          </w:tcPr>
          <w:p w14:paraId="72CCBB92" w14:textId="09D80FB3"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8.1</w:t>
            </w:r>
            <w:r w:rsidRPr="00720D49">
              <w:rPr>
                <w:sz w:val="22"/>
                <w:szCs w:val="22"/>
                <w:lang w:val="es-ES" w:eastAsia="es-ES"/>
              </w:rPr>
              <w:tab/>
              <w:t xml:space="preserve">La información relativa a la evaluación de las propuestas y a las recomendaciones sobre adjudicaciones no se dará a conocer a los consultores que presentaron las propuestas ni a otras personas que no tengan participación oficial en el proceso hasta que haya sido dictado el informe de recomendación de la adjudicación. El uso indebido por algún Consultor de la información confidencial relacionada con el proceso puede resultar en el rechazo de su propuesta y sujeto a las sanciones pertinentes por fraude y corrupción. </w:t>
            </w:r>
          </w:p>
        </w:tc>
      </w:tr>
      <w:tr w:rsidR="007B1CDF" w:rsidRPr="00720D49" w14:paraId="1D468809" w14:textId="77777777" w:rsidTr="007B1CDF">
        <w:trPr>
          <w:trHeight w:val="20"/>
        </w:trPr>
        <w:tc>
          <w:tcPr>
            <w:tcW w:w="1072" w:type="pct"/>
            <w:shd w:val="clear" w:color="auto" w:fill="auto"/>
          </w:tcPr>
          <w:p w14:paraId="7040BFED" w14:textId="44C05F6A" w:rsidR="007B1CDF" w:rsidRPr="00720D49" w:rsidRDefault="007B1CDF" w:rsidP="005F3A12">
            <w:pPr>
              <w:numPr>
                <w:ilvl w:val="12"/>
                <w:numId w:val="0"/>
              </w:numPr>
              <w:tabs>
                <w:tab w:val="left" w:pos="72"/>
              </w:tabs>
              <w:ind w:left="72" w:hanging="72"/>
              <w:rPr>
                <w:b/>
                <w:sz w:val="22"/>
                <w:szCs w:val="22"/>
                <w:lang w:val="es-ES" w:eastAsia="es-ES"/>
              </w:rPr>
            </w:pPr>
            <w:r w:rsidRPr="00720D49">
              <w:rPr>
                <w:b/>
                <w:sz w:val="22"/>
                <w:szCs w:val="22"/>
                <w:lang w:val="es-ES" w:eastAsia="es-ES"/>
              </w:rPr>
              <w:t>9. Denuncias</w:t>
            </w:r>
          </w:p>
        </w:tc>
        <w:tc>
          <w:tcPr>
            <w:tcW w:w="3928" w:type="pct"/>
          </w:tcPr>
          <w:p w14:paraId="7F0FD40A" w14:textId="1BD67D0A" w:rsidR="007B1CDF" w:rsidRPr="00720D49" w:rsidRDefault="007B1CDF" w:rsidP="005F3A12">
            <w:pPr>
              <w:tabs>
                <w:tab w:val="left" w:pos="600"/>
              </w:tabs>
              <w:ind w:left="600" w:hanging="566"/>
              <w:jc w:val="both"/>
              <w:rPr>
                <w:sz w:val="22"/>
                <w:szCs w:val="22"/>
                <w:lang w:val="es-ES" w:eastAsia="es-ES"/>
              </w:rPr>
            </w:pPr>
            <w:r w:rsidRPr="00720D49">
              <w:rPr>
                <w:b/>
                <w:sz w:val="22"/>
                <w:szCs w:val="22"/>
                <w:lang w:val="es-ES" w:eastAsia="es-ES"/>
              </w:rPr>
              <w:t>9.1</w:t>
            </w:r>
            <w:r w:rsidRPr="00720D49">
              <w:rPr>
                <w:sz w:val="22"/>
                <w:szCs w:val="22"/>
                <w:lang w:val="es-ES" w:eastAsia="es-ES"/>
              </w:rPr>
              <w:t xml:space="preserve">  Cualquier persona puede realizar las denuncias de supuestos hechos de corrupción o de irregularidades en este proceso de contratación o en cualquier otro, que tenga conocimiento, a través del Portal de Contrataciones Públicas (</w:t>
            </w:r>
            <w:hyperlink r:id="rId13" w:history="1">
              <w:r w:rsidRPr="00720D49">
                <w:rPr>
                  <w:sz w:val="22"/>
                  <w:szCs w:val="22"/>
                  <w:lang w:val="es-ES" w:eastAsia="es-ES"/>
                </w:rPr>
                <w:t>www.contrataciones.gov.py</w:t>
              </w:r>
            </w:hyperlink>
            <w:r w:rsidRPr="00720D49">
              <w:rPr>
                <w:sz w:val="22"/>
                <w:szCs w:val="22"/>
                <w:lang w:val="es-ES" w:eastAsia="es-ES"/>
              </w:rPr>
              <w:t>), utilizando el Programa de Protección al Denunciante, que garantiza la confidencialidad de los datos del denunciante, y cuya investigación puede monitorearse a través del Portal.</w:t>
            </w:r>
          </w:p>
        </w:tc>
      </w:tr>
    </w:tbl>
    <w:p w14:paraId="522C7746" w14:textId="77777777" w:rsidR="005F3A12" w:rsidRPr="00720D49" w:rsidRDefault="005F3A12" w:rsidP="005F3A12">
      <w:pPr>
        <w:rPr>
          <w:b/>
          <w:bCs/>
          <w:sz w:val="22"/>
          <w:szCs w:val="22"/>
        </w:rPr>
      </w:pPr>
    </w:p>
    <w:p w14:paraId="0EE8A441" w14:textId="77777777" w:rsidR="005F3A12" w:rsidRPr="00720D49" w:rsidRDefault="005F3A12" w:rsidP="005F3A12">
      <w:pPr>
        <w:jc w:val="center"/>
        <w:rPr>
          <w:b/>
          <w:bCs/>
          <w:sz w:val="22"/>
          <w:szCs w:val="22"/>
        </w:rPr>
      </w:pPr>
    </w:p>
    <w:p w14:paraId="0DF213B4" w14:textId="77777777" w:rsidR="005F3A12" w:rsidRPr="00720D49" w:rsidRDefault="005F3A12" w:rsidP="005F3A12">
      <w:pPr>
        <w:jc w:val="center"/>
        <w:rPr>
          <w:b/>
          <w:bCs/>
          <w:sz w:val="28"/>
          <w:szCs w:val="22"/>
          <w:u w:val="single"/>
        </w:rPr>
      </w:pPr>
      <w:r w:rsidRPr="00720D49">
        <w:rPr>
          <w:b/>
          <w:bCs/>
          <w:sz w:val="22"/>
          <w:szCs w:val="22"/>
          <w:u w:val="single"/>
        </w:rPr>
        <w:br w:type="page"/>
      </w:r>
      <w:r w:rsidRPr="00720D49">
        <w:rPr>
          <w:b/>
          <w:bCs/>
          <w:sz w:val="28"/>
          <w:szCs w:val="22"/>
          <w:u w:val="single"/>
        </w:rPr>
        <w:lastRenderedPageBreak/>
        <w:t>Instrucciones para los consultores</w:t>
      </w:r>
    </w:p>
    <w:p w14:paraId="1AEA9BD0" w14:textId="77777777" w:rsidR="005F3A12" w:rsidRPr="00720D49" w:rsidRDefault="005F3A12" w:rsidP="005F3A12">
      <w:pPr>
        <w:pStyle w:val="Ttulo2"/>
        <w:rPr>
          <w:rFonts w:ascii="Times New Roman" w:hAnsi="Times New Roman"/>
          <w:sz w:val="28"/>
          <w:szCs w:val="22"/>
          <w:u w:val="single"/>
        </w:rPr>
      </w:pPr>
      <w:r w:rsidRPr="00720D49">
        <w:rPr>
          <w:rFonts w:ascii="Times New Roman" w:hAnsi="Times New Roman"/>
          <w:sz w:val="28"/>
          <w:szCs w:val="22"/>
          <w:u w:val="single"/>
        </w:rPr>
        <w:t>Hoja de Datos</w:t>
      </w:r>
    </w:p>
    <w:p w14:paraId="35682F9D" w14:textId="77777777" w:rsidR="005F3A12" w:rsidRPr="00720D49" w:rsidRDefault="005F3A12" w:rsidP="005F3A12">
      <w:pPr>
        <w:ind w:right="-720"/>
        <w:rPr>
          <w:bCs/>
          <w:i/>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8341"/>
      </w:tblGrid>
      <w:tr w:rsidR="005F3A12" w:rsidRPr="00720D49" w14:paraId="74AE8633" w14:textId="77777777" w:rsidTr="006874BD">
        <w:trPr>
          <w:trHeight w:val="20"/>
        </w:trPr>
        <w:tc>
          <w:tcPr>
            <w:tcW w:w="0" w:type="auto"/>
          </w:tcPr>
          <w:p w14:paraId="78F76496" w14:textId="77777777" w:rsidR="005F3A12" w:rsidRPr="00720D49" w:rsidRDefault="005F3A12" w:rsidP="005F3A12">
            <w:pPr>
              <w:pStyle w:val="TDC2"/>
              <w:framePr w:hSpace="0" w:wrap="auto" w:vAnchor="margin" w:yAlign="inline"/>
              <w:suppressOverlap w:val="0"/>
              <w:rPr>
                <w:rFonts w:ascii="Times New Roman" w:hAnsi="Times New Roman" w:cs="Times New Roman"/>
                <w:sz w:val="22"/>
                <w:szCs w:val="22"/>
              </w:rPr>
            </w:pPr>
            <w:r w:rsidRPr="00720D49">
              <w:rPr>
                <w:rFonts w:ascii="Times New Roman" w:hAnsi="Times New Roman" w:cs="Times New Roman"/>
                <w:sz w:val="22"/>
                <w:szCs w:val="22"/>
              </w:rPr>
              <w:t>Párrafo de referencia</w:t>
            </w:r>
          </w:p>
        </w:tc>
        <w:tc>
          <w:tcPr>
            <w:tcW w:w="0" w:type="auto"/>
          </w:tcPr>
          <w:p w14:paraId="45DAC46E" w14:textId="77777777" w:rsidR="005F3A12" w:rsidRPr="00720D49" w:rsidRDefault="005F3A12" w:rsidP="005F3A12">
            <w:pPr>
              <w:ind w:right="-720"/>
              <w:rPr>
                <w:bCs/>
                <w:iCs/>
                <w:sz w:val="22"/>
                <w:szCs w:val="22"/>
              </w:rPr>
            </w:pPr>
          </w:p>
        </w:tc>
      </w:tr>
      <w:tr w:rsidR="005F3A12" w:rsidRPr="00720D49" w14:paraId="0F020288" w14:textId="77777777" w:rsidTr="006874BD">
        <w:trPr>
          <w:trHeight w:val="1880"/>
        </w:trPr>
        <w:tc>
          <w:tcPr>
            <w:tcW w:w="0" w:type="auto"/>
          </w:tcPr>
          <w:p w14:paraId="665F555A" w14:textId="77777777" w:rsidR="005F3A12" w:rsidRPr="00720D49" w:rsidRDefault="005F3A12" w:rsidP="005F3A12">
            <w:pPr>
              <w:ind w:right="-720"/>
              <w:rPr>
                <w:b/>
                <w:iCs/>
                <w:sz w:val="22"/>
                <w:szCs w:val="22"/>
              </w:rPr>
            </w:pPr>
            <w:r w:rsidRPr="00720D49">
              <w:rPr>
                <w:b/>
                <w:iCs/>
                <w:sz w:val="22"/>
                <w:szCs w:val="22"/>
              </w:rPr>
              <w:t xml:space="preserve">1  </w:t>
            </w:r>
          </w:p>
        </w:tc>
        <w:tc>
          <w:tcPr>
            <w:tcW w:w="0" w:type="auto"/>
          </w:tcPr>
          <w:p w14:paraId="725A3D3A" w14:textId="22F423E5" w:rsidR="005F3A12" w:rsidRPr="00720D49" w:rsidRDefault="005F3A12" w:rsidP="001011CA">
            <w:pPr>
              <w:tabs>
                <w:tab w:val="left" w:pos="0"/>
              </w:tabs>
              <w:jc w:val="both"/>
              <w:rPr>
                <w:b/>
                <w:bCs/>
                <w:iCs/>
                <w:color w:val="000000"/>
                <w:sz w:val="22"/>
                <w:szCs w:val="22"/>
              </w:rPr>
            </w:pPr>
            <w:r w:rsidRPr="00720D49">
              <w:rPr>
                <w:bCs/>
                <w:iCs/>
                <w:sz w:val="22"/>
                <w:szCs w:val="22"/>
              </w:rPr>
              <w:t>Nombre de la Convocante</w:t>
            </w:r>
            <w:r w:rsidRPr="00720D49">
              <w:rPr>
                <w:b/>
                <w:bCs/>
                <w:iCs/>
                <w:szCs w:val="22"/>
              </w:rPr>
              <w:t xml:space="preserve">: </w:t>
            </w:r>
            <w:r w:rsidRPr="00720D49">
              <w:rPr>
                <w:b/>
                <w:bCs/>
                <w:iCs/>
                <w:color w:val="000000"/>
                <w:sz w:val="22"/>
                <w:szCs w:val="22"/>
              </w:rPr>
              <w:t xml:space="preserve">MINISTERIO </w:t>
            </w:r>
            <w:r w:rsidR="00F62262" w:rsidRPr="00720D49">
              <w:rPr>
                <w:b/>
                <w:bCs/>
                <w:iCs/>
                <w:color w:val="000000"/>
                <w:sz w:val="22"/>
                <w:szCs w:val="22"/>
              </w:rPr>
              <w:t>DE EDUCACIÓN Y CIENCIAS.</w:t>
            </w:r>
            <w:r w:rsidRPr="00720D49">
              <w:rPr>
                <w:b/>
                <w:bCs/>
                <w:iCs/>
                <w:color w:val="000000"/>
                <w:sz w:val="22"/>
                <w:szCs w:val="22"/>
              </w:rPr>
              <w:t xml:space="preserve"> </w:t>
            </w:r>
          </w:p>
          <w:p w14:paraId="20F5B4E3" w14:textId="77777777" w:rsidR="00BC7027" w:rsidRPr="00720D49" w:rsidRDefault="00BC7027" w:rsidP="001011CA">
            <w:pPr>
              <w:widowControl w:val="0"/>
              <w:autoSpaceDE w:val="0"/>
              <w:autoSpaceDN w:val="0"/>
              <w:adjustRightInd w:val="0"/>
              <w:snapToGrid w:val="0"/>
              <w:jc w:val="both"/>
              <w:rPr>
                <w:b/>
                <w:bCs/>
                <w:iCs/>
                <w:color w:val="000000"/>
                <w:sz w:val="10"/>
                <w:szCs w:val="22"/>
              </w:rPr>
            </w:pPr>
          </w:p>
          <w:p w14:paraId="1293FF7E" w14:textId="7C117D8D" w:rsidR="00A3794D" w:rsidRPr="00720D49" w:rsidRDefault="005F3A12" w:rsidP="00A3794D">
            <w:pPr>
              <w:widowControl w:val="0"/>
              <w:autoSpaceDE w:val="0"/>
              <w:autoSpaceDN w:val="0"/>
              <w:adjustRightInd w:val="0"/>
              <w:snapToGrid w:val="0"/>
              <w:jc w:val="both"/>
              <w:rPr>
                <w:b/>
                <w:szCs w:val="22"/>
              </w:rPr>
            </w:pPr>
            <w:r w:rsidRPr="00720D49">
              <w:rPr>
                <w:bCs/>
                <w:iCs/>
                <w:sz w:val="22"/>
                <w:szCs w:val="22"/>
              </w:rPr>
              <w:t>Pedido de Propuesta es:</w:t>
            </w:r>
            <w:r w:rsidRPr="00720D49">
              <w:rPr>
                <w:b/>
                <w:sz w:val="22"/>
                <w:szCs w:val="22"/>
              </w:rPr>
              <w:t xml:space="preserve"> </w:t>
            </w:r>
            <w:r w:rsidR="002F7B5B" w:rsidRPr="00720D49">
              <w:t xml:space="preserve"> </w:t>
            </w:r>
            <w:r w:rsidR="002F7B5B" w:rsidRPr="00720D49">
              <w:rPr>
                <w:b/>
                <w:sz w:val="22"/>
                <w:szCs w:val="22"/>
              </w:rPr>
              <w:t>LICITACI</w:t>
            </w:r>
            <w:r w:rsidR="00BD79E1" w:rsidRPr="00720D49">
              <w:rPr>
                <w:b/>
                <w:sz w:val="22"/>
                <w:szCs w:val="22"/>
              </w:rPr>
              <w:t xml:space="preserve">ÓN PÚBLICA NACIONAL N° </w:t>
            </w:r>
            <w:r w:rsidR="00C2794E">
              <w:rPr>
                <w:b/>
                <w:sz w:val="22"/>
                <w:szCs w:val="22"/>
                <w:highlight w:val="yellow"/>
              </w:rPr>
              <w:t>xxxx/2023</w:t>
            </w:r>
            <w:r w:rsidR="00621CCE" w:rsidRPr="00720D49">
              <w:rPr>
                <w:b/>
                <w:sz w:val="22"/>
                <w:szCs w:val="22"/>
              </w:rPr>
              <w:t xml:space="preserve"> </w:t>
            </w:r>
            <w:r w:rsidR="00356B43" w:rsidRPr="00720D49">
              <w:rPr>
                <w:b/>
                <w:sz w:val="22"/>
                <w:szCs w:val="22"/>
              </w:rPr>
              <w:t>“</w:t>
            </w:r>
            <w:r w:rsidR="00BD79E1" w:rsidRPr="00720D49">
              <w:rPr>
                <w:b/>
                <w:sz w:val="22"/>
                <w:szCs w:val="22"/>
              </w:rPr>
              <w:t>SERVICIO DE CONSULTORÍA DE APOYO ESPECIALIZADO, LOGÍSTICO</w:t>
            </w:r>
            <w:r w:rsidR="00A3794D" w:rsidRPr="00720D49">
              <w:rPr>
                <w:b/>
                <w:sz w:val="22"/>
                <w:szCs w:val="22"/>
              </w:rPr>
              <w:t>,</w:t>
            </w:r>
            <w:r w:rsidR="00BD79E1" w:rsidRPr="00720D49">
              <w:rPr>
                <w:b/>
                <w:sz w:val="22"/>
                <w:szCs w:val="22"/>
              </w:rPr>
              <w:t xml:space="preserve"> DE PROCESAMIENTO</w:t>
            </w:r>
            <w:r w:rsidR="00A3794D" w:rsidRPr="00720D49">
              <w:rPr>
                <w:b/>
                <w:sz w:val="22"/>
                <w:szCs w:val="22"/>
              </w:rPr>
              <w:t xml:space="preserve"> Y ANÁLISIS DE DATOS</w:t>
            </w:r>
            <w:r w:rsidR="00BD79E1" w:rsidRPr="00720D49">
              <w:rPr>
                <w:b/>
                <w:sz w:val="22"/>
                <w:szCs w:val="22"/>
              </w:rPr>
              <w:t xml:space="preserve"> PARA LA APLICACIÓN</w:t>
            </w:r>
            <w:r w:rsidR="00A3794D" w:rsidRPr="00720D49">
              <w:rPr>
                <w:b/>
                <w:sz w:val="22"/>
                <w:szCs w:val="22"/>
              </w:rPr>
              <w:t xml:space="preserve"> DEFINITIVA DE LA EVALUACIÓN NACIONAL DE LOGROS DE APRENDIZAJES DE CONTENIDOS ESENCIALES (ENLACE) </w:t>
            </w:r>
            <w:r w:rsidR="001A77EB" w:rsidRPr="00720D49">
              <w:rPr>
                <w:b/>
                <w:sz w:val="22"/>
                <w:szCs w:val="22"/>
              </w:rPr>
              <w:t xml:space="preserve">- </w:t>
            </w:r>
            <w:r w:rsidR="00EE37A8">
              <w:rPr>
                <w:b/>
                <w:szCs w:val="22"/>
              </w:rPr>
              <w:t xml:space="preserve"> </w:t>
            </w:r>
            <w:r w:rsidR="00EE37A8">
              <w:rPr>
                <w:b/>
                <w:szCs w:val="22"/>
              </w:rPr>
              <w:t>AD REFERENDUM</w:t>
            </w:r>
            <w:r w:rsidR="00EE37A8" w:rsidRPr="00720D49" w:rsidDel="00EE37A8">
              <w:rPr>
                <w:b/>
                <w:sz w:val="22"/>
                <w:szCs w:val="22"/>
              </w:rPr>
              <w:t xml:space="preserve"> </w:t>
            </w:r>
            <w:r w:rsidR="001A77EB" w:rsidRPr="00720D49">
              <w:rPr>
                <w:b/>
                <w:sz w:val="22"/>
                <w:szCs w:val="22"/>
              </w:rPr>
              <w:t xml:space="preserve">- ID </w:t>
            </w:r>
            <w:r w:rsidR="009167FA" w:rsidRPr="009167FA">
              <w:rPr>
                <w:b/>
                <w:sz w:val="22"/>
                <w:szCs w:val="22"/>
                <w:highlight w:val="yellow"/>
              </w:rPr>
              <w:t>xxxxxx</w:t>
            </w:r>
            <w:r w:rsidR="001A77EB" w:rsidRPr="00720D49">
              <w:rPr>
                <w:b/>
                <w:sz w:val="22"/>
                <w:szCs w:val="22"/>
              </w:rPr>
              <w:t>.</w:t>
            </w:r>
          </w:p>
          <w:p w14:paraId="216DDE9D" w14:textId="1D94454E" w:rsidR="00020CF2" w:rsidRPr="002C39B9" w:rsidRDefault="005F3A12" w:rsidP="00732F8E">
            <w:pPr>
              <w:autoSpaceDE w:val="0"/>
              <w:autoSpaceDN w:val="0"/>
              <w:adjustRightInd w:val="0"/>
              <w:ind w:right="34"/>
              <w:jc w:val="both"/>
              <w:rPr>
                <w:b/>
                <w:bCs/>
                <w:iCs/>
                <w:color w:val="000000"/>
                <w:sz w:val="22"/>
                <w:szCs w:val="22"/>
              </w:rPr>
            </w:pPr>
            <w:r w:rsidRPr="00720D49">
              <w:rPr>
                <w:bCs/>
                <w:iCs/>
                <w:sz w:val="22"/>
                <w:szCs w:val="22"/>
              </w:rPr>
              <w:t>Método de selección:</w:t>
            </w:r>
            <w:r w:rsidRPr="00720D49">
              <w:rPr>
                <w:b/>
                <w:bCs/>
                <w:iCs/>
                <w:sz w:val="22"/>
                <w:szCs w:val="22"/>
              </w:rPr>
              <w:t xml:space="preserve"> </w:t>
            </w:r>
            <w:r w:rsidRPr="00720D49">
              <w:rPr>
                <w:b/>
                <w:bCs/>
                <w:iCs/>
                <w:color w:val="000000"/>
                <w:sz w:val="22"/>
                <w:szCs w:val="22"/>
              </w:rPr>
              <w:t xml:space="preserve">SELECCIÓN BASADA </w:t>
            </w:r>
            <w:r w:rsidR="00886688" w:rsidRPr="00720D49">
              <w:rPr>
                <w:b/>
                <w:bCs/>
                <w:iCs/>
                <w:color w:val="000000"/>
                <w:sz w:val="22"/>
                <w:szCs w:val="22"/>
              </w:rPr>
              <w:t>EN PRESUPUESTO FIJO</w:t>
            </w:r>
            <w:ins w:id="17" w:author="LAURA INES SANDOVAL FERNANDEZ" w:date="2022-11-10T12:09:00Z">
              <w:r w:rsidR="00F5047E">
                <w:rPr>
                  <w:b/>
                  <w:bCs/>
                  <w:iCs/>
                  <w:color w:val="000000"/>
                  <w:sz w:val="22"/>
                  <w:szCs w:val="22"/>
                </w:rPr>
                <w:t>.</w:t>
              </w:r>
            </w:ins>
          </w:p>
        </w:tc>
      </w:tr>
      <w:tr w:rsidR="005F3A12" w:rsidRPr="00720D49" w14:paraId="7D4F402B" w14:textId="77777777" w:rsidTr="006874BD">
        <w:trPr>
          <w:trHeight w:val="20"/>
        </w:trPr>
        <w:tc>
          <w:tcPr>
            <w:tcW w:w="0" w:type="auto"/>
            <w:vAlign w:val="center"/>
          </w:tcPr>
          <w:p w14:paraId="5B27D88C" w14:textId="77777777" w:rsidR="005F3A12" w:rsidRPr="00720D49" w:rsidRDefault="005F3A12" w:rsidP="005F3A12">
            <w:pPr>
              <w:ind w:right="-720"/>
              <w:rPr>
                <w:b/>
                <w:iCs/>
                <w:sz w:val="22"/>
                <w:szCs w:val="22"/>
              </w:rPr>
            </w:pPr>
            <w:r w:rsidRPr="00720D49">
              <w:rPr>
                <w:b/>
                <w:iCs/>
                <w:sz w:val="22"/>
                <w:szCs w:val="22"/>
              </w:rPr>
              <w:t xml:space="preserve">1.1 </w:t>
            </w:r>
          </w:p>
        </w:tc>
        <w:tc>
          <w:tcPr>
            <w:tcW w:w="0" w:type="auto"/>
          </w:tcPr>
          <w:p w14:paraId="21EC3238" w14:textId="378F4073" w:rsidR="005F3A12" w:rsidRPr="00720D49" w:rsidRDefault="001F7230" w:rsidP="006116E1">
            <w:pPr>
              <w:autoSpaceDE w:val="0"/>
              <w:autoSpaceDN w:val="0"/>
              <w:adjustRightInd w:val="0"/>
              <w:jc w:val="both"/>
              <w:rPr>
                <w:bCs/>
                <w:iCs/>
                <w:sz w:val="22"/>
                <w:szCs w:val="22"/>
              </w:rPr>
            </w:pPr>
            <w:r w:rsidRPr="00720D49">
              <w:rPr>
                <w:bCs/>
                <w:iCs/>
                <w:sz w:val="22"/>
                <w:szCs w:val="22"/>
              </w:rPr>
              <w:t xml:space="preserve">El rubro para esta Licitación es el </w:t>
            </w:r>
            <w:r w:rsidRPr="00720D49">
              <w:rPr>
                <w:b/>
                <w:bCs/>
                <w:iCs/>
                <w:sz w:val="22"/>
                <w:szCs w:val="22"/>
              </w:rPr>
              <w:t>266 “</w:t>
            </w:r>
            <w:r w:rsidR="006609E7" w:rsidRPr="00720D49">
              <w:rPr>
                <w:b/>
                <w:bCs/>
                <w:iCs/>
                <w:sz w:val="22"/>
                <w:szCs w:val="22"/>
              </w:rPr>
              <w:t>CONSULTORÍA</w:t>
            </w:r>
            <w:r w:rsidRPr="00720D49">
              <w:rPr>
                <w:b/>
                <w:bCs/>
                <w:iCs/>
                <w:sz w:val="22"/>
                <w:szCs w:val="22"/>
              </w:rPr>
              <w:t xml:space="preserve">, </w:t>
            </w:r>
            <w:r w:rsidR="006609E7" w:rsidRPr="00720D49">
              <w:rPr>
                <w:b/>
                <w:bCs/>
                <w:iCs/>
                <w:sz w:val="22"/>
                <w:szCs w:val="22"/>
              </w:rPr>
              <w:t>ASESORÍAS</w:t>
            </w:r>
            <w:r w:rsidRPr="00720D49">
              <w:rPr>
                <w:b/>
                <w:bCs/>
                <w:iCs/>
                <w:sz w:val="22"/>
                <w:szCs w:val="22"/>
              </w:rPr>
              <w:t xml:space="preserve"> E </w:t>
            </w:r>
            <w:r w:rsidR="002D0D1F" w:rsidRPr="00720D49">
              <w:rPr>
                <w:b/>
                <w:bCs/>
                <w:iCs/>
                <w:sz w:val="22"/>
                <w:szCs w:val="22"/>
              </w:rPr>
              <w:t>INVESTIGACIONES</w:t>
            </w:r>
            <w:r w:rsidR="00EF0670" w:rsidRPr="00720D49">
              <w:rPr>
                <w:b/>
                <w:bCs/>
                <w:iCs/>
                <w:sz w:val="22"/>
                <w:szCs w:val="22"/>
              </w:rPr>
              <w:t xml:space="preserve">” </w:t>
            </w:r>
            <w:r w:rsidR="002D0D1F" w:rsidRPr="00720D49">
              <w:rPr>
                <w:bCs/>
                <w:iCs/>
                <w:sz w:val="22"/>
                <w:szCs w:val="22"/>
              </w:rPr>
              <w:t>correspondiente</w:t>
            </w:r>
            <w:r w:rsidRPr="00720D49">
              <w:rPr>
                <w:bCs/>
                <w:iCs/>
                <w:sz w:val="22"/>
                <w:szCs w:val="22"/>
              </w:rPr>
              <w:t xml:space="preserve"> a la </w:t>
            </w:r>
            <w:r w:rsidRPr="00720D49">
              <w:rPr>
                <w:b/>
                <w:bCs/>
                <w:iCs/>
                <w:sz w:val="22"/>
                <w:szCs w:val="22"/>
              </w:rPr>
              <w:t>Partida FF: 30</w:t>
            </w:r>
            <w:r w:rsidR="00407EE0" w:rsidRPr="00720D49">
              <w:rPr>
                <w:bCs/>
                <w:iCs/>
                <w:sz w:val="22"/>
                <w:szCs w:val="22"/>
              </w:rPr>
              <w:t>,</w:t>
            </w:r>
            <w:r w:rsidR="00FB610D" w:rsidRPr="00720D49">
              <w:rPr>
                <w:bCs/>
                <w:iCs/>
                <w:sz w:val="22"/>
                <w:szCs w:val="22"/>
              </w:rPr>
              <w:t xml:space="preserve"> </w:t>
            </w:r>
            <w:r w:rsidR="00BD79E1" w:rsidRPr="00720D49">
              <w:rPr>
                <w:bCs/>
                <w:iCs/>
                <w:sz w:val="22"/>
                <w:szCs w:val="22"/>
              </w:rPr>
              <w:t xml:space="preserve">el cual </w:t>
            </w:r>
            <w:r w:rsidR="00FB610D" w:rsidRPr="00720D49">
              <w:rPr>
                <w:bCs/>
                <w:iCs/>
                <w:sz w:val="22"/>
                <w:szCs w:val="22"/>
              </w:rPr>
              <w:t xml:space="preserve">estará </w:t>
            </w:r>
            <w:r w:rsidR="00020CF2" w:rsidRPr="00720D49">
              <w:rPr>
                <w:bCs/>
                <w:iCs/>
                <w:sz w:val="22"/>
                <w:szCs w:val="22"/>
              </w:rPr>
              <w:t xml:space="preserve">supeditado </w:t>
            </w:r>
            <w:r w:rsidR="00FB610D" w:rsidRPr="00720D49">
              <w:rPr>
                <w:bCs/>
                <w:iCs/>
                <w:sz w:val="22"/>
                <w:szCs w:val="22"/>
              </w:rPr>
              <w:t xml:space="preserve">a la disponibilidad de créditos presupuestarios </w:t>
            </w:r>
            <w:r w:rsidR="006116E1">
              <w:rPr>
                <w:bCs/>
                <w:iCs/>
                <w:sz w:val="22"/>
                <w:szCs w:val="22"/>
              </w:rPr>
              <w:t xml:space="preserve">del </w:t>
            </w:r>
            <w:r w:rsidR="00020CF2" w:rsidRPr="00720D49">
              <w:rPr>
                <w:bCs/>
                <w:iCs/>
                <w:sz w:val="22"/>
                <w:szCs w:val="22"/>
              </w:rPr>
              <w:t xml:space="preserve">Ejercicio Fiscal </w:t>
            </w:r>
            <w:r w:rsidR="00F00785" w:rsidRPr="00720D49">
              <w:rPr>
                <w:bCs/>
                <w:iCs/>
                <w:sz w:val="22"/>
                <w:szCs w:val="22"/>
              </w:rPr>
              <w:t xml:space="preserve"> </w:t>
            </w:r>
            <w:r w:rsidR="00020CF2" w:rsidRPr="00720D49">
              <w:rPr>
                <w:bCs/>
                <w:iCs/>
                <w:sz w:val="22"/>
                <w:szCs w:val="22"/>
              </w:rPr>
              <w:t xml:space="preserve">2023, </w:t>
            </w:r>
            <w:r w:rsidR="00FB610D" w:rsidRPr="00720D49">
              <w:rPr>
                <w:bCs/>
                <w:iCs/>
                <w:sz w:val="22"/>
                <w:szCs w:val="22"/>
              </w:rPr>
              <w:t xml:space="preserve">aprobados por </w:t>
            </w:r>
            <w:r w:rsidR="004467CC" w:rsidRPr="00720D49">
              <w:rPr>
                <w:bCs/>
                <w:iCs/>
                <w:sz w:val="22"/>
                <w:szCs w:val="22"/>
              </w:rPr>
              <w:t xml:space="preserve">la </w:t>
            </w:r>
            <w:r w:rsidR="00FB610D" w:rsidRPr="00720D49">
              <w:rPr>
                <w:b/>
                <w:bCs/>
                <w:iCs/>
                <w:sz w:val="22"/>
                <w:szCs w:val="22"/>
              </w:rPr>
              <w:t xml:space="preserve">Ley de </w:t>
            </w:r>
            <w:r w:rsidR="00A058DA" w:rsidRPr="00720D49">
              <w:rPr>
                <w:b/>
                <w:bCs/>
                <w:iCs/>
                <w:sz w:val="22"/>
                <w:szCs w:val="22"/>
              </w:rPr>
              <w:t>P</w:t>
            </w:r>
            <w:r w:rsidR="00FB610D" w:rsidRPr="00720D49">
              <w:rPr>
                <w:b/>
                <w:bCs/>
                <w:iCs/>
                <w:sz w:val="22"/>
                <w:szCs w:val="22"/>
              </w:rPr>
              <w:t>resupuesto y sus modificaciones</w:t>
            </w:r>
            <w:r w:rsidR="00020CF2" w:rsidRPr="00720D49">
              <w:rPr>
                <w:b/>
                <w:bCs/>
                <w:iCs/>
                <w:sz w:val="22"/>
                <w:szCs w:val="22"/>
              </w:rPr>
              <w:t>,</w:t>
            </w:r>
            <w:r w:rsidR="00A51BD9" w:rsidRPr="00720D49">
              <w:rPr>
                <w:b/>
                <w:bCs/>
                <w:iCs/>
                <w:sz w:val="22"/>
                <w:szCs w:val="22"/>
              </w:rPr>
              <w:t xml:space="preserve"> </w:t>
            </w:r>
            <w:r w:rsidR="00FB610D" w:rsidRPr="00720D49">
              <w:rPr>
                <w:bCs/>
                <w:iCs/>
                <w:sz w:val="22"/>
                <w:szCs w:val="22"/>
              </w:rPr>
              <w:t xml:space="preserve">y </w:t>
            </w:r>
            <w:r w:rsidR="00A51BD9" w:rsidRPr="00720D49">
              <w:rPr>
                <w:bCs/>
                <w:iCs/>
                <w:sz w:val="22"/>
                <w:szCs w:val="22"/>
              </w:rPr>
              <w:t xml:space="preserve">a </w:t>
            </w:r>
            <w:r w:rsidR="00AA7CE7" w:rsidRPr="00720D49">
              <w:rPr>
                <w:bCs/>
                <w:iCs/>
                <w:sz w:val="22"/>
                <w:szCs w:val="22"/>
              </w:rPr>
              <w:t>l</w:t>
            </w:r>
            <w:r w:rsidR="00FB610D" w:rsidRPr="00720D49">
              <w:rPr>
                <w:bCs/>
                <w:iCs/>
                <w:sz w:val="22"/>
                <w:szCs w:val="22"/>
              </w:rPr>
              <w:t xml:space="preserve">a asignación del </w:t>
            </w:r>
            <w:r w:rsidR="00FB610D" w:rsidRPr="00720D49">
              <w:rPr>
                <w:b/>
                <w:bCs/>
                <w:iCs/>
                <w:sz w:val="22"/>
                <w:szCs w:val="22"/>
              </w:rPr>
              <w:t xml:space="preserve">Plan Financiero Institucional </w:t>
            </w:r>
            <w:r w:rsidR="00FB610D" w:rsidRPr="00720D49">
              <w:rPr>
                <w:bCs/>
                <w:iCs/>
                <w:sz w:val="22"/>
                <w:szCs w:val="22"/>
              </w:rPr>
              <w:t>correspondiente.</w:t>
            </w:r>
          </w:p>
        </w:tc>
      </w:tr>
      <w:tr w:rsidR="005F3A12" w:rsidRPr="00720D49" w14:paraId="480F7A25" w14:textId="77777777" w:rsidTr="006874BD">
        <w:trPr>
          <w:trHeight w:val="20"/>
        </w:trPr>
        <w:tc>
          <w:tcPr>
            <w:tcW w:w="0" w:type="auto"/>
          </w:tcPr>
          <w:p w14:paraId="645DA9CE" w14:textId="77777777" w:rsidR="005F3A12" w:rsidRPr="00720D49" w:rsidRDefault="005F3A12" w:rsidP="005F3A12">
            <w:pPr>
              <w:ind w:right="-720"/>
              <w:rPr>
                <w:b/>
                <w:iCs/>
                <w:sz w:val="22"/>
                <w:szCs w:val="22"/>
              </w:rPr>
            </w:pPr>
            <w:r w:rsidRPr="00720D49">
              <w:rPr>
                <w:b/>
                <w:iCs/>
                <w:sz w:val="22"/>
                <w:szCs w:val="22"/>
              </w:rPr>
              <w:t xml:space="preserve">1.2 </w:t>
            </w:r>
          </w:p>
          <w:p w14:paraId="78482B29" w14:textId="77777777" w:rsidR="005F3A12" w:rsidRPr="00720D49" w:rsidRDefault="005F3A12" w:rsidP="005F3A12">
            <w:pPr>
              <w:ind w:right="-720"/>
              <w:rPr>
                <w:b/>
                <w:iCs/>
                <w:sz w:val="22"/>
                <w:szCs w:val="22"/>
              </w:rPr>
            </w:pPr>
          </w:p>
        </w:tc>
        <w:tc>
          <w:tcPr>
            <w:tcW w:w="0" w:type="auto"/>
          </w:tcPr>
          <w:p w14:paraId="03ACB03F" w14:textId="4FB77C45" w:rsidR="005F3A12" w:rsidRPr="00720D49" w:rsidRDefault="005F3A12" w:rsidP="005F3A12">
            <w:pPr>
              <w:jc w:val="both"/>
              <w:rPr>
                <w:bCs/>
                <w:iCs/>
                <w:sz w:val="22"/>
                <w:szCs w:val="22"/>
              </w:rPr>
            </w:pPr>
            <w:r w:rsidRPr="00720D49">
              <w:rPr>
                <w:bCs/>
                <w:iCs/>
                <w:sz w:val="22"/>
                <w:szCs w:val="22"/>
              </w:rPr>
              <w:t xml:space="preserve">La Propuesta </w:t>
            </w:r>
            <w:r w:rsidR="002E3E3C">
              <w:rPr>
                <w:bCs/>
                <w:sz w:val="22"/>
                <w:szCs w:val="22"/>
              </w:rPr>
              <w:t>económica</w:t>
            </w:r>
            <w:r w:rsidR="002E3E3C" w:rsidRPr="00720D49">
              <w:rPr>
                <w:bCs/>
                <w:sz w:val="22"/>
                <w:szCs w:val="22"/>
              </w:rPr>
              <w:t xml:space="preserve"> </w:t>
            </w:r>
            <w:r w:rsidRPr="00720D49">
              <w:rPr>
                <w:bCs/>
                <w:iCs/>
                <w:sz w:val="22"/>
                <w:szCs w:val="22"/>
              </w:rPr>
              <w:t>deberá ser presentada junto con la Propuesta Técnica:</w:t>
            </w:r>
          </w:p>
          <w:p w14:paraId="12F2072E" w14:textId="35DBF21C" w:rsidR="005F3A12" w:rsidRPr="00720D49" w:rsidRDefault="00886688" w:rsidP="005F3A12">
            <w:pPr>
              <w:jc w:val="both"/>
              <w:rPr>
                <w:bCs/>
                <w:iCs/>
                <w:sz w:val="22"/>
                <w:szCs w:val="22"/>
              </w:rPr>
            </w:pPr>
            <w:r w:rsidRPr="00720D49">
              <w:rPr>
                <w:b/>
                <w:bCs/>
                <w:iCs/>
                <w:sz w:val="22"/>
                <w:szCs w:val="22"/>
              </w:rPr>
              <w:t xml:space="preserve">Si </w:t>
            </w:r>
            <w:r w:rsidR="00235215" w:rsidRPr="00720D49">
              <w:rPr>
                <w:b/>
                <w:bCs/>
                <w:iCs/>
                <w:sz w:val="22"/>
                <w:szCs w:val="22"/>
                <w:u w:val="single"/>
              </w:rPr>
              <w:t xml:space="preserve">  </w:t>
            </w:r>
            <w:r w:rsidRPr="00720D49">
              <w:rPr>
                <w:b/>
                <w:bCs/>
                <w:iCs/>
                <w:sz w:val="22"/>
                <w:szCs w:val="22"/>
                <w:u w:val="single"/>
              </w:rPr>
              <w:t>X</w:t>
            </w:r>
            <w:r w:rsidR="00235215" w:rsidRPr="00720D49">
              <w:rPr>
                <w:b/>
                <w:bCs/>
                <w:iCs/>
                <w:sz w:val="22"/>
                <w:szCs w:val="22"/>
                <w:u w:val="single"/>
              </w:rPr>
              <w:t xml:space="preserve">  </w:t>
            </w:r>
            <w:r w:rsidR="005F3A12" w:rsidRPr="00720D49">
              <w:rPr>
                <w:bCs/>
                <w:iCs/>
                <w:sz w:val="22"/>
                <w:szCs w:val="22"/>
                <w:u w:val="single"/>
              </w:rPr>
              <w:t xml:space="preserve"> </w:t>
            </w:r>
            <w:r w:rsidR="005F3A12" w:rsidRPr="00720D49">
              <w:rPr>
                <w:bCs/>
                <w:iCs/>
                <w:sz w:val="22"/>
                <w:szCs w:val="22"/>
              </w:rPr>
              <w:t xml:space="preserve"> No_____</w:t>
            </w:r>
          </w:p>
          <w:p w14:paraId="6A0A1C37" w14:textId="77777777" w:rsidR="005F3A12" w:rsidRPr="00720D49" w:rsidRDefault="005F3A12" w:rsidP="005F3A12">
            <w:pPr>
              <w:jc w:val="both"/>
              <w:rPr>
                <w:bCs/>
                <w:iCs/>
                <w:sz w:val="10"/>
                <w:szCs w:val="22"/>
              </w:rPr>
            </w:pPr>
          </w:p>
          <w:p w14:paraId="510891BC" w14:textId="7DC12EB4" w:rsidR="00886688" w:rsidRPr="00720D49" w:rsidRDefault="00886688" w:rsidP="005F3A12">
            <w:pPr>
              <w:autoSpaceDE w:val="0"/>
              <w:autoSpaceDN w:val="0"/>
              <w:adjustRightInd w:val="0"/>
              <w:ind w:right="34"/>
              <w:jc w:val="both"/>
              <w:rPr>
                <w:bCs/>
                <w:iCs/>
                <w:sz w:val="10"/>
                <w:szCs w:val="22"/>
              </w:rPr>
            </w:pPr>
            <w:r w:rsidRPr="00720D49">
              <w:rPr>
                <w:bCs/>
                <w:iCs/>
                <w:sz w:val="22"/>
                <w:szCs w:val="22"/>
              </w:rPr>
              <w:t xml:space="preserve">En el Pliego de Bases y Condiciones, se indica el presupuesto disponible y se solicita al consultor interesado que presente su oferta técnica y confirmar que el trabajo se hará dentro de los límites del presupuesto fijo establecido. </w:t>
            </w:r>
          </w:p>
          <w:p w14:paraId="350025BB" w14:textId="6C498C96" w:rsidR="005F3A12" w:rsidRPr="00720D49" w:rsidDel="007F53E0" w:rsidRDefault="005F3A12" w:rsidP="005F3A12">
            <w:pPr>
              <w:autoSpaceDE w:val="0"/>
              <w:autoSpaceDN w:val="0"/>
              <w:adjustRightInd w:val="0"/>
              <w:ind w:right="34"/>
              <w:jc w:val="both"/>
              <w:rPr>
                <w:del w:id="18" w:author="LAURA INES SANDOVAL FERNANDEZ" w:date="2022-11-21T09:38:00Z"/>
                <w:bCs/>
                <w:iCs/>
                <w:sz w:val="22"/>
                <w:szCs w:val="22"/>
              </w:rPr>
            </w:pPr>
            <w:r w:rsidRPr="00720D49">
              <w:rPr>
                <w:bCs/>
                <w:iCs/>
                <w:sz w:val="22"/>
                <w:szCs w:val="22"/>
              </w:rPr>
              <w:t>Las ofertas técnicas y de precio deberán presentarse al mismo tiempo. No se aceptarán enmiendas a las ofertas técnicas y de precio una vez cumplido el plazo.</w:t>
            </w:r>
          </w:p>
          <w:p w14:paraId="61B448AE" w14:textId="77777777" w:rsidR="005F3A12" w:rsidRPr="00720D49" w:rsidDel="007F53E0" w:rsidRDefault="005F3A12" w:rsidP="005F3A12">
            <w:pPr>
              <w:autoSpaceDE w:val="0"/>
              <w:autoSpaceDN w:val="0"/>
              <w:adjustRightInd w:val="0"/>
              <w:ind w:right="34"/>
              <w:jc w:val="both"/>
              <w:rPr>
                <w:del w:id="19" w:author="LAURA INES SANDOVAL FERNANDEZ" w:date="2022-11-21T09:38:00Z"/>
                <w:bCs/>
                <w:iCs/>
                <w:sz w:val="10"/>
                <w:szCs w:val="22"/>
              </w:rPr>
            </w:pPr>
          </w:p>
          <w:p w14:paraId="5C551B91" w14:textId="250AD20C" w:rsidR="00FF44A1" w:rsidRPr="00FF44A1" w:rsidRDefault="00FF44A1" w:rsidP="007F53E0">
            <w:pPr>
              <w:ind w:right="34"/>
              <w:jc w:val="both"/>
              <w:rPr>
                <w:b/>
                <w:bCs/>
                <w:i/>
                <w:iCs/>
                <w:sz w:val="22"/>
                <w:szCs w:val="22"/>
              </w:rPr>
            </w:pPr>
          </w:p>
        </w:tc>
      </w:tr>
      <w:tr w:rsidR="005F3A12" w:rsidRPr="00720D49" w14:paraId="0A2CBAE7" w14:textId="77777777" w:rsidTr="006874BD">
        <w:trPr>
          <w:trHeight w:val="20"/>
        </w:trPr>
        <w:tc>
          <w:tcPr>
            <w:tcW w:w="0" w:type="auto"/>
          </w:tcPr>
          <w:p w14:paraId="14CDA992" w14:textId="77777777" w:rsidR="005F3A12" w:rsidRPr="00720D49" w:rsidRDefault="005F3A12" w:rsidP="005F3A12">
            <w:pPr>
              <w:ind w:right="-720"/>
              <w:rPr>
                <w:b/>
                <w:iCs/>
                <w:sz w:val="22"/>
                <w:szCs w:val="22"/>
              </w:rPr>
            </w:pPr>
            <w:r w:rsidRPr="00720D49">
              <w:rPr>
                <w:b/>
                <w:iCs/>
                <w:sz w:val="22"/>
                <w:szCs w:val="22"/>
              </w:rPr>
              <w:t>1.3</w:t>
            </w:r>
          </w:p>
        </w:tc>
        <w:tc>
          <w:tcPr>
            <w:tcW w:w="0" w:type="auto"/>
          </w:tcPr>
          <w:p w14:paraId="3EEB489C" w14:textId="6777983C" w:rsidR="00092275" w:rsidRPr="00720D49" w:rsidRDefault="008064EE" w:rsidP="00092275">
            <w:pPr>
              <w:pStyle w:val="Default"/>
              <w:jc w:val="both"/>
              <w:rPr>
                <w:rFonts w:ascii="Times New Roman" w:hAnsi="Times New Roman" w:cs="Times New Roman"/>
                <w:b/>
                <w:color w:val="auto"/>
                <w:sz w:val="10"/>
                <w:szCs w:val="22"/>
              </w:rPr>
            </w:pPr>
            <w:r w:rsidRPr="00720D49">
              <w:rPr>
                <w:sz w:val="22"/>
                <w:szCs w:val="22"/>
                <w:lang w:val="es-ES" w:eastAsia="es-ES"/>
              </w:rPr>
              <w:t>Los consultores pueden solicitar aclaraciones sobre cualquiera de los documentos de la S</w:t>
            </w:r>
            <w:r>
              <w:rPr>
                <w:sz w:val="22"/>
                <w:szCs w:val="22"/>
                <w:lang w:val="es-ES" w:eastAsia="es-ES"/>
              </w:rPr>
              <w:t>P</w:t>
            </w:r>
            <w:r w:rsidR="00092275" w:rsidRPr="00720D49">
              <w:rPr>
                <w:sz w:val="22"/>
                <w:szCs w:val="22"/>
                <w:lang w:val="es-ES" w:eastAsia="es-ES"/>
              </w:rPr>
              <w:t xml:space="preserve"> por escrito a través del Sistema de Información de Contrataciones Públicas (SICP)</w:t>
            </w:r>
            <w:r w:rsidR="00092275">
              <w:rPr>
                <w:sz w:val="22"/>
                <w:szCs w:val="22"/>
                <w:lang w:val="es-ES" w:eastAsia="es-ES"/>
              </w:rPr>
              <w:t xml:space="preserve">, </w:t>
            </w:r>
            <w:r>
              <w:rPr>
                <w:sz w:val="22"/>
                <w:szCs w:val="22"/>
                <w:lang w:val="es-ES" w:eastAsia="es-ES"/>
              </w:rPr>
              <w:t>dentro del plazo indicado en</w:t>
            </w:r>
            <w:r w:rsidRPr="00034D34">
              <w:rPr>
                <w:sz w:val="22"/>
                <w:szCs w:val="22"/>
                <w:lang w:val="es-ES" w:eastAsia="es-ES"/>
              </w:rPr>
              <w:t>:</w:t>
            </w:r>
            <w:r>
              <w:rPr>
                <w:sz w:val="22"/>
                <w:szCs w:val="22"/>
                <w:lang w:val="es-ES" w:eastAsia="es-ES"/>
              </w:rPr>
              <w:t xml:space="preserve"> </w:t>
            </w:r>
            <w:r w:rsidR="00092275">
              <w:rPr>
                <w:sz w:val="22"/>
                <w:szCs w:val="22"/>
              </w:rPr>
              <w:t>en el SICP</w:t>
            </w:r>
            <w:r w:rsidR="006B768B" w:rsidRPr="006B768B">
              <w:rPr>
                <w:rFonts w:ascii="Times New Roman" w:hAnsi="Times New Roman" w:cs="Times New Roman"/>
                <w:b/>
                <w:color w:val="auto"/>
                <w:sz w:val="22"/>
                <w:szCs w:val="22"/>
                <w:u w:val="single"/>
              </w:rPr>
              <w:t xml:space="preserve">, en la </w:t>
            </w:r>
            <w:r w:rsidR="006B768B">
              <w:rPr>
                <w:rFonts w:ascii="Times New Roman" w:hAnsi="Times New Roman" w:cs="Times New Roman"/>
                <w:b/>
                <w:color w:val="auto"/>
                <w:sz w:val="22"/>
                <w:szCs w:val="22"/>
                <w:u w:val="single"/>
              </w:rPr>
              <w:t>sección “Datos de la Convocatoria”.</w:t>
            </w:r>
          </w:p>
          <w:p w14:paraId="2E8C216B" w14:textId="56A85938" w:rsidR="009F5797" w:rsidRDefault="009F5797" w:rsidP="005F3A12">
            <w:pPr>
              <w:rPr>
                <w:sz w:val="22"/>
                <w:szCs w:val="22"/>
              </w:rPr>
            </w:pPr>
          </w:p>
          <w:p w14:paraId="30EF0E7F" w14:textId="278A2330" w:rsidR="005F3A12" w:rsidRPr="00720D49" w:rsidRDefault="005F3A12" w:rsidP="005F3A12">
            <w:pPr>
              <w:rPr>
                <w:sz w:val="22"/>
                <w:szCs w:val="22"/>
              </w:rPr>
            </w:pPr>
            <w:r w:rsidRPr="00720D49">
              <w:rPr>
                <w:sz w:val="22"/>
                <w:szCs w:val="22"/>
              </w:rPr>
              <w:t xml:space="preserve">Se realizará una </w:t>
            </w:r>
            <w:r w:rsidRPr="00034D34">
              <w:rPr>
                <w:b/>
                <w:sz w:val="22"/>
                <w:szCs w:val="22"/>
              </w:rPr>
              <w:t>Junta de Aclaraciones</w:t>
            </w:r>
            <w:r w:rsidRPr="00720D49">
              <w:rPr>
                <w:sz w:val="22"/>
                <w:szCs w:val="22"/>
              </w:rPr>
              <w:t xml:space="preserve">:  </w:t>
            </w:r>
          </w:p>
          <w:p w14:paraId="55A3DC7D" w14:textId="77777777" w:rsidR="005F3A12" w:rsidRDefault="005F3A12" w:rsidP="002F29C9">
            <w:pPr>
              <w:rPr>
                <w:sz w:val="22"/>
                <w:szCs w:val="22"/>
              </w:rPr>
            </w:pPr>
            <w:r w:rsidRPr="00954A9C">
              <w:rPr>
                <w:sz w:val="22"/>
                <w:szCs w:val="22"/>
              </w:rPr>
              <w:t>Sí</w:t>
            </w:r>
            <w:r w:rsidR="00E04E31" w:rsidRPr="00954A9C">
              <w:rPr>
                <w:sz w:val="22"/>
                <w:szCs w:val="22"/>
              </w:rPr>
              <w:t xml:space="preserve"> </w:t>
            </w:r>
            <w:r w:rsidRPr="00954A9C">
              <w:rPr>
                <w:sz w:val="22"/>
                <w:szCs w:val="22"/>
              </w:rPr>
              <w:t xml:space="preserve"> </w:t>
            </w:r>
            <w:r w:rsidR="00E04E31" w:rsidRPr="00954A9C">
              <w:rPr>
                <w:b/>
                <w:sz w:val="22"/>
                <w:szCs w:val="22"/>
                <w:u w:val="single"/>
              </w:rPr>
              <w:t xml:space="preserve"> X   </w:t>
            </w:r>
            <w:r w:rsidRPr="00954A9C">
              <w:rPr>
                <w:b/>
                <w:sz w:val="22"/>
                <w:szCs w:val="22"/>
              </w:rPr>
              <w:t xml:space="preserve"> </w:t>
            </w:r>
            <w:r w:rsidRPr="00954A9C">
              <w:rPr>
                <w:sz w:val="22"/>
                <w:szCs w:val="22"/>
              </w:rPr>
              <w:t xml:space="preserve">  No</w:t>
            </w:r>
            <w:r w:rsidRPr="00E04E31">
              <w:rPr>
                <w:sz w:val="22"/>
                <w:szCs w:val="22"/>
              </w:rPr>
              <w:t xml:space="preserve"> </w:t>
            </w:r>
          </w:p>
          <w:p w14:paraId="2AF918E2" w14:textId="00EAFF9E" w:rsidR="006B768B" w:rsidRPr="00720D49" w:rsidRDefault="006B768B" w:rsidP="006B768B">
            <w:pPr>
              <w:pStyle w:val="Default"/>
              <w:jc w:val="both"/>
              <w:rPr>
                <w:rFonts w:ascii="Times New Roman" w:hAnsi="Times New Roman" w:cs="Times New Roman"/>
                <w:b/>
                <w:color w:val="auto"/>
                <w:sz w:val="10"/>
                <w:szCs w:val="22"/>
              </w:rPr>
            </w:pPr>
            <w:r>
              <w:rPr>
                <w:sz w:val="22"/>
                <w:szCs w:val="22"/>
                <w:lang w:val="es-ES" w:eastAsia="es-ES"/>
              </w:rPr>
              <w:t xml:space="preserve">La fecha y hora será indicada </w:t>
            </w:r>
            <w:r>
              <w:rPr>
                <w:sz w:val="22"/>
                <w:szCs w:val="22"/>
              </w:rPr>
              <w:t>en el SICP</w:t>
            </w:r>
            <w:r w:rsidRPr="006B768B">
              <w:rPr>
                <w:rFonts w:ascii="Times New Roman" w:hAnsi="Times New Roman" w:cs="Times New Roman"/>
                <w:b/>
                <w:color w:val="auto"/>
                <w:sz w:val="22"/>
                <w:szCs w:val="22"/>
                <w:u w:val="single"/>
              </w:rPr>
              <w:t xml:space="preserve">, en la </w:t>
            </w:r>
            <w:r>
              <w:rPr>
                <w:rFonts w:ascii="Times New Roman" w:hAnsi="Times New Roman" w:cs="Times New Roman"/>
                <w:b/>
                <w:color w:val="auto"/>
                <w:sz w:val="22"/>
                <w:szCs w:val="22"/>
                <w:u w:val="single"/>
              </w:rPr>
              <w:t>sección “Datos de la Convocatoria”.</w:t>
            </w:r>
          </w:p>
          <w:p w14:paraId="5E0BEA6A" w14:textId="4B2D7BF4" w:rsidR="00FE6FAD" w:rsidRPr="00720D49" w:rsidRDefault="00FE6FAD" w:rsidP="002F29C9">
            <w:pPr>
              <w:rPr>
                <w:b/>
                <w:sz w:val="22"/>
                <w:szCs w:val="22"/>
                <w:u w:val="single"/>
              </w:rPr>
            </w:pPr>
          </w:p>
        </w:tc>
      </w:tr>
      <w:tr w:rsidR="005F3A12" w:rsidRPr="00720D49" w14:paraId="75671215" w14:textId="77777777" w:rsidTr="006874BD">
        <w:trPr>
          <w:trHeight w:val="20"/>
        </w:trPr>
        <w:tc>
          <w:tcPr>
            <w:tcW w:w="0" w:type="auto"/>
          </w:tcPr>
          <w:p w14:paraId="710AF3F3" w14:textId="77777777" w:rsidR="005F3A12" w:rsidRPr="00720D49" w:rsidRDefault="005F3A12" w:rsidP="005F3A12">
            <w:pPr>
              <w:ind w:right="-720"/>
              <w:rPr>
                <w:b/>
                <w:iCs/>
                <w:sz w:val="22"/>
                <w:szCs w:val="22"/>
              </w:rPr>
            </w:pPr>
            <w:r w:rsidRPr="00720D49">
              <w:rPr>
                <w:b/>
                <w:iCs/>
                <w:sz w:val="22"/>
                <w:szCs w:val="22"/>
              </w:rPr>
              <w:t>1.4</w:t>
            </w:r>
          </w:p>
        </w:tc>
        <w:tc>
          <w:tcPr>
            <w:tcW w:w="0" w:type="auto"/>
          </w:tcPr>
          <w:p w14:paraId="1757CF0A" w14:textId="77777777" w:rsidR="005F3A12" w:rsidRPr="00720D49" w:rsidRDefault="005F3A12" w:rsidP="002F29C9">
            <w:pPr>
              <w:rPr>
                <w:b/>
                <w:sz w:val="22"/>
                <w:szCs w:val="22"/>
              </w:rPr>
            </w:pPr>
            <w:r w:rsidRPr="00720D49">
              <w:rPr>
                <w:sz w:val="22"/>
                <w:szCs w:val="22"/>
              </w:rPr>
              <w:t xml:space="preserve">La Convocante proporcionará los siguientes insumos e instalaciones: </w:t>
            </w:r>
          </w:p>
          <w:p w14:paraId="1D9ADE05" w14:textId="77777777" w:rsidR="002F29C9" w:rsidRPr="00720D49" w:rsidRDefault="002F29C9" w:rsidP="002F29C9">
            <w:pPr>
              <w:jc w:val="both"/>
              <w:rPr>
                <w:b/>
                <w:sz w:val="22"/>
                <w:szCs w:val="22"/>
              </w:rPr>
            </w:pPr>
            <w:r w:rsidRPr="00720D49">
              <w:rPr>
                <w:b/>
                <w:sz w:val="22"/>
                <w:szCs w:val="22"/>
              </w:rPr>
              <w:t>El MEC proveerá el espacio físico ubicado en Asunción para el desarrollo de las tareas logísticas (preparación de materiales) y de procesamiento de datos (digitación de los instrumentos y procesos para consistencia de datos).</w:t>
            </w:r>
          </w:p>
          <w:p w14:paraId="77A7FE6D" w14:textId="77777777" w:rsidR="002F29C9" w:rsidRPr="00720D49" w:rsidRDefault="002F29C9" w:rsidP="002F29C9">
            <w:pPr>
              <w:jc w:val="both"/>
              <w:rPr>
                <w:b/>
                <w:sz w:val="22"/>
                <w:szCs w:val="22"/>
              </w:rPr>
            </w:pPr>
            <w:r w:rsidRPr="00720D49">
              <w:rPr>
                <w:b/>
                <w:sz w:val="22"/>
                <w:szCs w:val="22"/>
              </w:rPr>
              <w:t xml:space="preserve">También el MEC proveerá los locales para desarrollar las capacitaciones en Asunción y en las sedes departamentales. </w:t>
            </w:r>
          </w:p>
          <w:p w14:paraId="02D889BF" w14:textId="6898F416" w:rsidR="002F29C9" w:rsidRPr="00720D49" w:rsidRDefault="002F29C9" w:rsidP="002F29C9">
            <w:pPr>
              <w:jc w:val="both"/>
              <w:rPr>
                <w:b/>
                <w:sz w:val="22"/>
                <w:szCs w:val="22"/>
              </w:rPr>
            </w:pPr>
            <w:r w:rsidRPr="00720D49">
              <w:rPr>
                <w:b/>
                <w:sz w:val="22"/>
                <w:szCs w:val="22"/>
              </w:rPr>
              <w:t>El MEC proveerá el equipamiento mobiliario y tecnológico ubicado en el centro de operaciones de Asunción, para el procesamiento de datos, así como el software a ser implementado.</w:t>
            </w:r>
          </w:p>
          <w:p w14:paraId="4ED8CCFA" w14:textId="3F26F601" w:rsidR="002F29C9" w:rsidRPr="00720D49" w:rsidRDefault="002F29C9" w:rsidP="002F29C9">
            <w:pPr>
              <w:jc w:val="both"/>
              <w:rPr>
                <w:b/>
                <w:sz w:val="22"/>
                <w:szCs w:val="22"/>
              </w:rPr>
            </w:pPr>
            <w:r w:rsidRPr="00720D49">
              <w:rPr>
                <w:b/>
                <w:sz w:val="22"/>
                <w:szCs w:val="22"/>
              </w:rPr>
              <w:t>El MEC proveerá los siguientes instrumentos: cuadernillos de prueba, hojas de respuestas, cuestionarios y otros documentos.</w:t>
            </w:r>
          </w:p>
          <w:p w14:paraId="4C3DAEC8" w14:textId="0B27244B" w:rsidR="002F29C9" w:rsidRPr="002C39B9" w:rsidRDefault="002F29C9" w:rsidP="002F29C9">
            <w:pPr>
              <w:rPr>
                <w:sz w:val="16"/>
                <w:szCs w:val="22"/>
              </w:rPr>
            </w:pPr>
          </w:p>
        </w:tc>
      </w:tr>
      <w:tr w:rsidR="005F3A12" w:rsidRPr="00720D49" w14:paraId="76260CDE" w14:textId="77777777" w:rsidTr="006874BD">
        <w:trPr>
          <w:trHeight w:val="20"/>
        </w:trPr>
        <w:tc>
          <w:tcPr>
            <w:tcW w:w="0" w:type="auto"/>
          </w:tcPr>
          <w:p w14:paraId="0E2DB142" w14:textId="67E6C5B3" w:rsidR="005F3A12" w:rsidRPr="00720D49" w:rsidRDefault="005F3A12" w:rsidP="003401D6">
            <w:pPr>
              <w:ind w:right="-720"/>
              <w:rPr>
                <w:b/>
                <w:iCs/>
                <w:sz w:val="22"/>
                <w:szCs w:val="22"/>
              </w:rPr>
            </w:pPr>
            <w:r w:rsidRPr="00720D49">
              <w:rPr>
                <w:b/>
                <w:iCs/>
                <w:sz w:val="22"/>
                <w:szCs w:val="22"/>
              </w:rPr>
              <w:t>1.</w:t>
            </w:r>
            <w:r w:rsidR="003401D6" w:rsidRPr="00720D49">
              <w:rPr>
                <w:b/>
                <w:iCs/>
                <w:sz w:val="22"/>
                <w:szCs w:val="22"/>
              </w:rPr>
              <w:t>11</w:t>
            </w:r>
          </w:p>
        </w:tc>
        <w:tc>
          <w:tcPr>
            <w:tcW w:w="0" w:type="auto"/>
          </w:tcPr>
          <w:p w14:paraId="09F5EDBF" w14:textId="07C2DF91" w:rsidR="005F3A12" w:rsidRPr="006F16EF" w:rsidRDefault="005F3A12" w:rsidP="005F3A12">
            <w:pPr>
              <w:widowControl w:val="0"/>
              <w:tabs>
                <w:tab w:val="left" w:pos="600"/>
              </w:tabs>
              <w:overflowPunct w:val="0"/>
              <w:autoSpaceDE w:val="0"/>
              <w:autoSpaceDN w:val="0"/>
              <w:jc w:val="both"/>
              <w:rPr>
                <w:sz w:val="22"/>
                <w:szCs w:val="22"/>
                <w:lang w:val="es-ES" w:eastAsia="es-ES"/>
              </w:rPr>
            </w:pPr>
            <w:r w:rsidRPr="006F16EF">
              <w:rPr>
                <w:sz w:val="22"/>
                <w:szCs w:val="22"/>
                <w:lang w:val="es-ES" w:eastAsia="es-ES"/>
              </w:rPr>
              <w:t>Podrán participar en esta Licitación, individualmente o en forma conjunta (Consorcios), los Oferentes domiciliados en la República del Paraguay, que no se encuentren comprendidos en las prohibiciones o limitaciones para presentar propuestas o para contratar</w:t>
            </w:r>
            <w:r w:rsidR="00112F0F" w:rsidRPr="006F16EF">
              <w:rPr>
                <w:sz w:val="22"/>
                <w:szCs w:val="22"/>
                <w:lang w:val="es-ES" w:eastAsia="es-ES"/>
              </w:rPr>
              <w:t>,</w:t>
            </w:r>
            <w:r w:rsidRPr="006F16EF">
              <w:rPr>
                <w:sz w:val="22"/>
                <w:szCs w:val="22"/>
                <w:lang w:val="es-ES" w:eastAsia="es-ES"/>
              </w:rPr>
              <w:t xml:space="preserve"> establecidas en el </w:t>
            </w:r>
            <w:r w:rsidRPr="00954A9C">
              <w:rPr>
                <w:sz w:val="22"/>
                <w:szCs w:val="22"/>
                <w:lang w:val="es-ES" w:eastAsia="es-ES"/>
              </w:rPr>
              <w:lastRenderedPageBreak/>
              <w:t>artículo 40</w:t>
            </w:r>
            <w:r w:rsidRPr="006F16EF">
              <w:rPr>
                <w:sz w:val="22"/>
                <w:szCs w:val="22"/>
                <w:lang w:val="es-ES" w:eastAsia="es-ES"/>
              </w:rPr>
              <w:t xml:space="preserve"> de la Ley N</w:t>
            </w:r>
            <w:r w:rsidRPr="00954A9C">
              <w:rPr>
                <w:sz w:val="22"/>
                <w:szCs w:val="22"/>
                <w:lang w:val="es-ES" w:eastAsia="es-ES"/>
              </w:rPr>
              <w:t>° 2.051/03.</w:t>
            </w:r>
          </w:p>
          <w:p w14:paraId="3AAE77C7" w14:textId="77777777" w:rsidR="005F3A12" w:rsidRPr="006F16EF" w:rsidRDefault="005F3A12" w:rsidP="005F3A12">
            <w:pPr>
              <w:widowControl w:val="0"/>
              <w:tabs>
                <w:tab w:val="left" w:pos="600"/>
              </w:tabs>
              <w:overflowPunct w:val="0"/>
              <w:autoSpaceDE w:val="0"/>
              <w:autoSpaceDN w:val="0"/>
              <w:jc w:val="both"/>
              <w:rPr>
                <w:sz w:val="10"/>
                <w:szCs w:val="22"/>
                <w:lang w:val="es-ES" w:eastAsia="es-ES"/>
              </w:rPr>
            </w:pPr>
          </w:p>
          <w:p w14:paraId="77082B01" w14:textId="222C8540" w:rsidR="005F3A12" w:rsidRPr="006F16EF" w:rsidRDefault="005F3A12" w:rsidP="00BD79E1">
            <w:pPr>
              <w:widowControl w:val="0"/>
              <w:tabs>
                <w:tab w:val="left" w:pos="600"/>
              </w:tabs>
              <w:ind w:left="34"/>
              <w:jc w:val="both"/>
              <w:rPr>
                <w:sz w:val="22"/>
                <w:szCs w:val="22"/>
                <w:lang w:val="es-ES" w:eastAsia="es-ES"/>
              </w:rPr>
            </w:pPr>
            <w:r w:rsidRPr="006F16EF">
              <w:rPr>
                <w:sz w:val="22"/>
                <w:szCs w:val="22"/>
                <w:lang w:val="es-ES" w:eastAsia="es-ES"/>
              </w:rPr>
              <w:t xml:space="preserve">Las prohibiciones o limitaciones para presentar propuestas o para contratar establecidas en el </w:t>
            </w:r>
            <w:r w:rsidRPr="00954A9C">
              <w:rPr>
                <w:sz w:val="22"/>
                <w:szCs w:val="22"/>
                <w:lang w:val="es-ES" w:eastAsia="es-ES"/>
              </w:rPr>
              <w:t>artículo 40 de la Ley N° 2.051/03</w:t>
            </w:r>
            <w:r w:rsidRPr="006F16EF">
              <w:rPr>
                <w:sz w:val="22"/>
                <w:szCs w:val="22"/>
                <w:lang w:val="es-ES" w:eastAsia="es-ES"/>
              </w:rPr>
              <w:t xml:space="preserve"> también se aplicarán a cualquier subcontratista de cualquier parte del contrato resultante de este proceso de licitación, incluyendo servicios.</w:t>
            </w:r>
          </w:p>
          <w:p w14:paraId="0F66CF29" w14:textId="77777777" w:rsidR="005F3A12" w:rsidRPr="006F16EF" w:rsidRDefault="005F3A12" w:rsidP="005F3A12">
            <w:pPr>
              <w:widowControl w:val="0"/>
              <w:tabs>
                <w:tab w:val="left" w:pos="600"/>
              </w:tabs>
              <w:jc w:val="both"/>
              <w:rPr>
                <w:sz w:val="22"/>
                <w:szCs w:val="22"/>
                <w:lang w:val="es-ES" w:eastAsia="es-ES"/>
              </w:rPr>
            </w:pPr>
            <w:r w:rsidRPr="006F16EF">
              <w:rPr>
                <w:sz w:val="22"/>
                <w:szCs w:val="22"/>
                <w:lang w:val="es-ES" w:eastAsia="es-ES"/>
              </w:rPr>
              <w:t>Serán descalificados los Consultores que la Dirección Nacional de Contrataciones Públicas hubiese declarado inhabilitados a la hora y fecha límite de presentación de ofertas o posteriormente, mientras se desarrolla el proceso hasta la fecha de adjudicación del contrato.</w:t>
            </w:r>
          </w:p>
        </w:tc>
      </w:tr>
      <w:tr w:rsidR="005F3A12" w:rsidRPr="00720D49" w14:paraId="37161A90" w14:textId="77777777" w:rsidTr="006874BD">
        <w:trPr>
          <w:trHeight w:val="20"/>
        </w:trPr>
        <w:tc>
          <w:tcPr>
            <w:tcW w:w="0" w:type="auto"/>
          </w:tcPr>
          <w:p w14:paraId="2CC88A99" w14:textId="19CFC0DD" w:rsidR="005F3A12" w:rsidRPr="00720D49" w:rsidRDefault="005F3A12" w:rsidP="001671CD">
            <w:pPr>
              <w:ind w:right="-720"/>
              <w:rPr>
                <w:b/>
                <w:iCs/>
                <w:sz w:val="22"/>
                <w:szCs w:val="22"/>
              </w:rPr>
            </w:pPr>
            <w:r w:rsidRPr="00720D49">
              <w:rPr>
                <w:b/>
                <w:iCs/>
                <w:sz w:val="22"/>
                <w:szCs w:val="22"/>
              </w:rPr>
              <w:lastRenderedPageBreak/>
              <w:t>1.</w:t>
            </w:r>
            <w:r w:rsidR="001671CD" w:rsidRPr="00720D49">
              <w:rPr>
                <w:b/>
                <w:iCs/>
                <w:sz w:val="22"/>
                <w:szCs w:val="22"/>
              </w:rPr>
              <w:t>12</w:t>
            </w:r>
          </w:p>
        </w:tc>
        <w:tc>
          <w:tcPr>
            <w:tcW w:w="0" w:type="auto"/>
          </w:tcPr>
          <w:p w14:paraId="7316B040" w14:textId="1756A942" w:rsidR="005F3A12" w:rsidRPr="006F16EF" w:rsidRDefault="005F3A12" w:rsidP="005F3A12">
            <w:pPr>
              <w:widowControl w:val="0"/>
              <w:tabs>
                <w:tab w:val="left" w:pos="600"/>
              </w:tabs>
              <w:overflowPunct w:val="0"/>
              <w:autoSpaceDE w:val="0"/>
              <w:autoSpaceDN w:val="0"/>
              <w:jc w:val="both"/>
              <w:rPr>
                <w:sz w:val="22"/>
                <w:szCs w:val="22"/>
                <w:lang w:val="es-ES" w:eastAsia="es-ES"/>
              </w:rPr>
            </w:pPr>
            <w:r w:rsidRPr="006F16EF">
              <w:rPr>
                <w:sz w:val="22"/>
                <w:szCs w:val="22"/>
                <w:lang w:val="es-ES" w:eastAsia="es-ES"/>
              </w:rPr>
              <w:t>Los Consultores podrán presentar solamente una propuesta. Si un Consultor presenta o participa en más de una propuesta, todas las propuestas en que participa serán descalificadas.</w:t>
            </w:r>
          </w:p>
          <w:p w14:paraId="4874776B" w14:textId="77777777" w:rsidR="005F3A12" w:rsidRPr="006F16EF" w:rsidRDefault="005F3A12" w:rsidP="005F3A12">
            <w:pPr>
              <w:widowControl w:val="0"/>
              <w:tabs>
                <w:tab w:val="left" w:pos="600"/>
              </w:tabs>
              <w:jc w:val="both"/>
              <w:rPr>
                <w:sz w:val="22"/>
                <w:szCs w:val="22"/>
                <w:lang w:val="es-ES" w:eastAsia="es-ES"/>
              </w:rPr>
            </w:pPr>
            <w:r w:rsidRPr="006F16EF">
              <w:rPr>
                <w:sz w:val="22"/>
                <w:szCs w:val="22"/>
                <w:lang w:val="es-ES" w:eastAsia="es-ES"/>
              </w:rPr>
              <w:t>Los integrantes de un Consorcio no podrán presentar ofertas individuales ni conformar más de un Consorcio en un mismo lote o ítem, lo que no impide que puedan presentarse individualmente o conformando otro Consorcio en diferentes partidas.</w:t>
            </w:r>
          </w:p>
        </w:tc>
      </w:tr>
      <w:tr w:rsidR="005F3A12" w:rsidRPr="00720D49" w14:paraId="2B4ED7A4" w14:textId="77777777" w:rsidTr="006874BD">
        <w:trPr>
          <w:trHeight w:val="20"/>
        </w:trPr>
        <w:tc>
          <w:tcPr>
            <w:tcW w:w="0" w:type="auto"/>
          </w:tcPr>
          <w:p w14:paraId="6605E638" w14:textId="40D9DAA1" w:rsidR="005F3A12" w:rsidRPr="00720D49" w:rsidRDefault="005F3A12" w:rsidP="001671CD">
            <w:pPr>
              <w:ind w:right="-720"/>
              <w:rPr>
                <w:b/>
                <w:iCs/>
                <w:sz w:val="22"/>
                <w:szCs w:val="22"/>
              </w:rPr>
            </w:pPr>
            <w:r w:rsidRPr="00720D49">
              <w:rPr>
                <w:b/>
                <w:iCs/>
                <w:sz w:val="22"/>
                <w:szCs w:val="22"/>
              </w:rPr>
              <w:t>1.</w:t>
            </w:r>
            <w:r w:rsidR="001671CD" w:rsidRPr="00720D49">
              <w:rPr>
                <w:b/>
                <w:iCs/>
                <w:sz w:val="22"/>
                <w:szCs w:val="22"/>
              </w:rPr>
              <w:t>13</w:t>
            </w:r>
          </w:p>
        </w:tc>
        <w:tc>
          <w:tcPr>
            <w:tcW w:w="0" w:type="auto"/>
          </w:tcPr>
          <w:p w14:paraId="0B5DDF5E" w14:textId="1C61527B" w:rsidR="005F3A12" w:rsidRPr="006F16EF" w:rsidRDefault="005F3A12" w:rsidP="00A657A4">
            <w:pPr>
              <w:pStyle w:val="Piedepgina"/>
              <w:ind w:left="-18"/>
              <w:jc w:val="both"/>
              <w:rPr>
                <w:sz w:val="22"/>
                <w:szCs w:val="22"/>
              </w:rPr>
            </w:pPr>
            <w:r w:rsidRPr="006F16EF">
              <w:rPr>
                <w:sz w:val="22"/>
                <w:szCs w:val="22"/>
              </w:rPr>
              <w:t xml:space="preserve">Las propuestas deberán permanecer válidas durante </w:t>
            </w:r>
            <w:r w:rsidRPr="006F16EF">
              <w:rPr>
                <w:b/>
                <w:sz w:val="22"/>
                <w:szCs w:val="22"/>
              </w:rPr>
              <w:t>90 (noventa) días</w:t>
            </w:r>
            <w:r w:rsidR="00A657A4" w:rsidRPr="006F16EF">
              <w:rPr>
                <w:sz w:val="22"/>
                <w:szCs w:val="22"/>
              </w:rPr>
              <w:t>,</w:t>
            </w:r>
            <w:r w:rsidRPr="006F16EF">
              <w:rPr>
                <w:sz w:val="22"/>
                <w:szCs w:val="22"/>
              </w:rPr>
              <w:t xml:space="preserve"> contado</w:t>
            </w:r>
            <w:r w:rsidR="00486D59" w:rsidRPr="006F16EF">
              <w:rPr>
                <w:sz w:val="22"/>
                <w:szCs w:val="22"/>
              </w:rPr>
              <w:t>s</w:t>
            </w:r>
            <w:r w:rsidRPr="006F16EF">
              <w:rPr>
                <w:sz w:val="22"/>
                <w:szCs w:val="22"/>
              </w:rPr>
              <w:t xml:space="preserve"> desde la fecha y hora límite de presentación de ofertas. El periodo de validez de la Garantía de Mantenimiento de Ofertas, contado desde la fecha y hora límite de presentación de ofertas, deberá ser de </w:t>
            </w:r>
            <w:r w:rsidRPr="006F16EF">
              <w:rPr>
                <w:b/>
                <w:sz w:val="22"/>
                <w:szCs w:val="22"/>
              </w:rPr>
              <w:t>120 (ciento veinte)</w:t>
            </w:r>
            <w:r w:rsidRPr="006F16EF">
              <w:rPr>
                <w:sz w:val="22"/>
                <w:szCs w:val="22"/>
              </w:rPr>
              <w:t xml:space="preserve"> </w:t>
            </w:r>
            <w:r w:rsidRPr="006F16EF">
              <w:rPr>
                <w:b/>
                <w:sz w:val="22"/>
                <w:szCs w:val="22"/>
              </w:rPr>
              <w:t>días</w:t>
            </w:r>
            <w:r w:rsidRPr="006F16EF">
              <w:rPr>
                <w:sz w:val="22"/>
                <w:szCs w:val="22"/>
              </w:rPr>
              <w:t xml:space="preserve">, por el </w:t>
            </w:r>
            <w:r w:rsidRPr="006F16EF">
              <w:rPr>
                <w:b/>
                <w:sz w:val="22"/>
                <w:szCs w:val="22"/>
              </w:rPr>
              <w:t>5</w:t>
            </w:r>
            <w:r w:rsidR="00A657A4" w:rsidRPr="006F16EF">
              <w:rPr>
                <w:b/>
                <w:sz w:val="22"/>
                <w:szCs w:val="22"/>
              </w:rPr>
              <w:t>%</w:t>
            </w:r>
            <w:r w:rsidRPr="006F16EF">
              <w:rPr>
                <w:b/>
                <w:sz w:val="22"/>
                <w:szCs w:val="22"/>
              </w:rPr>
              <w:t xml:space="preserve"> (</w:t>
            </w:r>
            <w:r w:rsidR="00A657A4" w:rsidRPr="006F16EF">
              <w:rPr>
                <w:b/>
                <w:sz w:val="22"/>
                <w:szCs w:val="22"/>
              </w:rPr>
              <w:t>cinco por ciento</w:t>
            </w:r>
            <w:r w:rsidRPr="006F16EF">
              <w:rPr>
                <w:b/>
                <w:sz w:val="22"/>
                <w:szCs w:val="22"/>
              </w:rPr>
              <w:t>)</w:t>
            </w:r>
            <w:r w:rsidR="00CF0FE1" w:rsidRPr="006F16EF">
              <w:rPr>
                <w:b/>
                <w:sz w:val="22"/>
                <w:szCs w:val="22"/>
              </w:rPr>
              <w:t xml:space="preserve"> </w:t>
            </w:r>
            <w:r w:rsidRPr="006F16EF">
              <w:rPr>
                <w:b/>
                <w:sz w:val="22"/>
                <w:szCs w:val="22"/>
              </w:rPr>
              <w:t>del monto total de la oferta</w:t>
            </w:r>
            <w:r w:rsidRPr="006F16EF">
              <w:rPr>
                <w:sz w:val="22"/>
                <w:szCs w:val="22"/>
              </w:rPr>
              <w:t xml:space="preserve"> y será</w:t>
            </w:r>
            <w:r w:rsidR="005D1466" w:rsidRPr="006F16EF">
              <w:rPr>
                <w:sz w:val="22"/>
                <w:szCs w:val="22"/>
              </w:rPr>
              <w:t xml:space="preserve"> instrumentada en virtud de una</w:t>
            </w:r>
            <w:r w:rsidRPr="006F16EF">
              <w:rPr>
                <w:sz w:val="22"/>
                <w:szCs w:val="22"/>
              </w:rPr>
              <w:t xml:space="preserve"> </w:t>
            </w:r>
            <w:r w:rsidR="00886688" w:rsidRPr="006F16EF">
              <w:rPr>
                <w:b/>
                <w:sz w:val="22"/>
                <w:szCs w:val="22"/>
              </w:rPr>
              <w:t xml:space="preserve">PÓLIZA DE SEGURO O </w:t>
            </w:r>
            <w:r w:rsidRPr="006F16EF">
              <w:rPr>
                <w:b/>
                <w:sz w:val="22"/>
                <w:szCs w:val="22"/>
              </w:rPr>
              <w:t>GARANTÍA BANCARIA</w:t>
            </w:r>
            <w:r w:rsidRPr="006F16EF">
              <w:rPr>
                <w:sz w:val="22"/>
                <w:szCs w:val="22"/>
              </w:rPr>
              <w:t xml:space="preserve"> conforme lo establecido en </w:t>
            </w:r>
            <w:r w:rsidRPr="00954A9C">
              <w:rPr>
                <w:sz w:val="22"/>
                <w:szCs w:val="22"/>
              </w:rPr>
              <w:t>el Art. 54 Garantía de mantenimiento de oferta del Decreto N° 2992/19.</w:t>
            </w:r>
          </w:p>
        </w:tc>
      </w:tr>
      <w:tr w:rsidR="005F3A12" w:rsidRPr="00720D49" w14:paraId="1B0D5061" w14:textId="77777777" w:rsidTr="006874BD">
        <w:trPr>
          <w:trHeight w:val="20"/>
        </w:trPr>
        <w:tc>
          <w:tcPr>
            <w:tcW w:w="0" w:type="auto"/>
          </w:tcPr>
          <w:p w14:paraId="058DC382" w14:textId="77777777" w:rsidR="005F3A12" w:rsidRPr="0093716F" w:rsidRDefault="005F3A12" w:rsidP="005F3A12">
            <w:pPr>
              <w:ind w:right="-720"/>
              <w:rPr>
                <w:sz w:val="22"/>
                <w:szCs w:val="22"/>
              </w:rPr>
            </w:pPr>
            <w:r w:rsidRPr="0093716F">
              <w:rPr>
                <w:sz w:val="22"/>
                <w:szCs w:val="22"/>
              </w:rPr>
              <w:t>2.1</w:t>
            </w:r>
          </w:p>
          <w:p w14:paraId="63B67602" w14:textId="0EB8164D" w:rsidR="005370B6" w:rsidRPr="0093716F" w:rsidRDefault="00D630B1" w:rsidP="005F3A12">
            <w:pPr>
              <w:ind w:right="-720"/>
              <w:rPr>
                <w:sz w:val="22"/>
                <w:szCs w:val="22"/>
              </w:rPr>
            </w:pPr>
            <w:r>
              <w:rPr>
                <w:sz w:val="22"/>
                <w:szCs w:val="22"/>
              </w:rPr>
              <w:t>y</w:t>
            </w:r>
          </w:p>
          <w:p w14:paraId="0AB374CA" w14:textId="6218C5CA" w:rsidR="005370B6" w:rsidRPr="0093716F" w:rsidRDefault="005370B6" w:rsidP="005F3A12">
            <w:pPr>
              <w:ind w:right="-720"/>
              <w:rPr>
                <w:sz w:val="22"/>
                <w:szCs w:val="22"/>
              </w:rPr>
            </w:pPr>
            <w:r w:rsidRPr="0093716F">
              <w:rPr>
                <w:sz w:val="22"/>
                <w:szCs w:val="22"/>
              </w:rPr>
              <w:t>2.2</w:t>
            </w:r>
          </w:p>
        </w:tc>
        <w:tc>
          <w:tcPr>
            <w:tcW w:w="0" w:type="auto"/>
          </w:tcPr>
          <w:p w14:paraId="62596890" w14:textId="1A5CDCE2" w:rsidR="005F3A12" w:rsidRPr="0093716F" w:rsidRDefault="00E92A94" w:rsidP="00EE61EF">
            <w:pPr>
              <w:pStyle w:val="Default"/>
              <w:jc w:val="both"/>
              <w:rPr>
                <w:rFonts w:ascii="Times New Roman" w:hAnsi="Times New Roman" w:cs="Times New Roman"/>
                <w:color w:val="auto"/>
                <w:sz w:val="22"/>
                <w:szCs w:val="22"/>
                <w:lang w:val="es-ES_tradnl" w:eastAsia="en-US"/>
              </w:rPr>
            </w:pPr>
            <w:r>
              <w:rPr>
                <w:rFonts w:ascii="Times New Roman" w:hAnsi="Times New Roman" w:cs="Times New Roman"/>
                <w:color w:val="auto"/>
                <w:sz w:val="22"/>
                <w:szCs w:val="22"/>
                <w:lang w:val="es-ES_tradnl" w:eastAsia="en-US"/>
              </w:rPr>
              <w:t xml:space="preserve">Las consultas realizadas por los Consultores serán respondidas por la Convocante a través del SICP. En caso de requerirse enmiendas a la SP como resultado de dichas aclaraciones se realizarán mediante adendas que </w:t>
            </w:r>
            <w:r w:rsidR="005F3A12" w:rsidRPr="0093716F">
              <w:rPr>
                <w:rFonts w:ascii="Times New Roman" w:hAnsi="Times New Roman" w:cs="Times New Roman"/>
                <w:color w:val="auto"/>
                <w:sz w:val="22"/>
                <w:szCs w:val="22"/>
                <w:lang w:val="es-ES_tradnl" w:eastAsia="en-US"/>
              </w:rPr>
              <w:t>serán publicadas en el Sistema de Información de Contrataciones Públicas (SICP – www.contrataciones.gov.py).</w:t>
            </w:r>
          </w:p>
        </w:tc>
      </w:tr>
      <w:tr w:rsidR="005F3A12" w:rsidRPr="00720D49" w14:paraId="172DA8B0" w14:textId="77777777" w:rsidTr="006874BD">
        <w:trPr>
          <w:trHeight w:val="20"/>
        </w:trPr>
        <w:tc>
          <w:tcPr>
            <w:tcW w:w="0" w:type="auto"/>
          </w:tcPr>
          <w:p w14:paraId="68D15A93" w14:textId="77777777" w:rsidR="005F3A12" w:rsidRPr="00720D49" w:rsidRDefault="005F3A12" w:rsidP="005F3A12">
            <w:pPr>
              <w:ind w:right="-720"/>
              <w:rPr>
                <w:b/>
                <w:iCs/>
                <w:sz w:val="22"/>
                <w:szCs w:val="22"/>
              </w:rPr>
            </w:pPr>
          </w:p>
          <w:p w14:paraId="428CA23A" w14:textId="77777777" w:rsidR="005F3A12" w:rsidRPr="00720D49" w:rsidRDefault="005F3A12" w:rsidP="005F3A12">
            <w:pPr>
              <w:ind w:right="-720"/>
              <w:rPr>
                <w:b/>
                <w:iCs/>
                <w:sz w:val="22"/>
                <w:szCs w:val="22"/>
              </w:rPr>
            </w:pPr>
            <w:r w:rsidRPr="00720D49">
              <w:rPr>
                <w:b/>
                <w:iCs/>
                <w:sz w:val="22"/>
                <w:szCs w:val="22"/>
              </w:rPr>
              <w:t xml:space="preserve">3.2 (a)  </w:t>
            </w:r>
          </w:p>
        </w:tc>
        <w:tc>
          <w:tcPr>
            <w:tcW w:w="0" w:type="auto"/>
          </w:tcPr>
          <w:p w14:paraId="28386955" w14:textId="77777777" w:rsidR="005F3A12" w:rsidRPr="00720D49" w:rsidRDefault="005F3A12" w:rsidP="005F3A12">
            <w:pPr>
              <w:autoSpaceDE w:val="0"/>
              <w:autoSpaceDN w:val="0"/>
              <w:adjustRightInd w:val="0"/>
              <w:jc w:val="both"/>
              <w:rPr>
                <w:b/>
                <w:sz w:val="22"/>
                <w:szCs w:val="22"/>
                <w:lang w:val="es-PY" w:eastAsia="es-PY"/>
              </w:rPr>
            </w:pPr>
            <w:r w:rsidRPr="00720D49">
              <w:rPr>
                <w:sz w:val="22"/>
                <w:szCs w:val="22"/>
              </w:rPr>
              <w:t>El personal deberá ser especializado y en la dotación necesaria de acuerdo a la magnitud del servicio para cumplir con el plazo establecido en la Licitación conforme a lo requerido para el contrato.</w:t>
            </w:r>
          </w:p>
        </w:tc>
      </w:tr>
      <w:tr w:rsidR="005F3A12" w:rsidRPr="00720D49" w14:paraId="729BE830" w14:textId="77777777" w:rsidTr="006874BD">
        <w:trPr>
          <w:trHeight w:val="20"/>
        </w:trPr>
        <w:tc>
          <w:tcPr>
            <w:tcW w:w="0" w:type="auto"/>
          </w:tcPr>
          <w:p w14:paraId="4DAD345D" w14:textId="77777777" w:rsidR="005F3A12" w:rsidRPr="00720D49" w:rsidRDefault="005F3A12" w:rsidP="005F3A12">
            <w:pPr>
              <w:keepNext/>
              <w:keepLines/>
              <w:jc w:val="both"/>
              <w:rPr>
                <w:b/>
                <w:bCs/>
                <w:sz w:val="22"/>
                <w:szCs w:val="22"/>
                <w:lang w:val="es-ES"/>
              </w:rPr>
            </w:pPr>
            <w:r w:rsidRPr="00720D49">
              <w:rPr>
                <w:b/>
                <w:bCs/>
                <w:sz w:val="22"/>
                <w:szCs w:val="22"/>
                <w:lang w:val="es-ES"/>
              </w:rPr>
              <w:t>3.4</w:t>
            </w:r>
          </w:p>
        </w:tc>
        <w:tc>
          <w:tcPr>
            <w:tcW w:w="0" w:type="auto"/>
          </w:tcPr>
          <w:p w14:paraId="08BEB81E" w14:textId="77777777" w:rsidR="005F3A12" w:rsidRPr="00720D49" w:rsidRDefault="005F3A12" w:rsidP="005F3A12">
            <w:pPr>
              <w:keepNext/>
              <w:keepLines/>
              <w:jc w:val="both"/>
              <w:rPr>
                <w:b/>
                <w:sz w:val="22"/>
                <w:szCs w:val="22"/>
                <w:lang w:val="es-ES"/>
              </w:rPr>
            </w:pPr>
            <w:r w:rsidRPr="00720D49">
              <w:rPr>
                <w:sz w:val="22"/>
                <w:szCs w:val="22"/>
                <w:lang w:val="es-ES"/>
              </w:rPr>
              <w:t xml:space="preserve">La Convocante aceptará catálogos, anexos técnicos, folletos y otros textos complementarios en idioma diferente al castellano: </w:t>
            </w:r>
            <w:r w:rsidRPr="00720D49">
              <w:rPr>
                <w:b/>
                <w:sz w:val="22"/>
                <w:szCs w:val="22"/>
                <w:lang w:val="es-ES"/>
              </w:rPr>
              <w:t>NO APLICA.</w:t>
            </w:r>
          </w:p>
          <w:p w14:paraId="17AA12B2" w14:textId="77777777" w:rsidR="005F3A12" w:rsidRPr="00720D49" w:rsidRDefault="005F3A12" w:rsidP="005F3A12">
            <w:pPr>
              <w:keepNext/>
              <w:keepLines/>
              <w:jc w:val="both"/>
              <w:rPr>
                <w:i/>
                <w:iCs/>
                <w:sz w:val="22"/>
                <w:szCs w:val="22"/>
                <w:lang w:val="es-ES"/>
              </w:rPr>
            </w:pPr>
            <w:r w:rsidRPr="00720D49">
              <w:rPr>
                <w:sz w:val="22"/>
                <w:szCs w:val="22"/>
                <w:lang w:val="es-ES"/>
              </w:rPr>
              <w:t xml:space="preserve">En forma solo enunciativa y no limitativa, se podrán presentar los siguientes documentos en el idioma de origen del documento: </w:t>
            </w:r>
            <w:r w:rsidRPr="00720D49">
              <w:rPr>
                <w:b/>
                <w:sz w:val="22"/>
                <w:szCs w:val="22"/>
                <w:lang w:val="es-ES"/>
              </w:rPr>
              <w:t>NO APLICA.</w:t>
            </w:r>
          </w:p>
        </w:tc>
      </w:tr>
      <w:tr w:rsidR="005F3A12" w:rsidRPr="00720D49" w14:paraId="5D1AE774" w14:textId="77777777" w:rsidTr="006874BD">
        <w:trPr>
          <w:trHeight w:val="20"/>
        </w:trPr>
        <w:tc>
          <w:tcPr>
            <w:tcW w:w="0" w:type="auto"/>
          </w:tcPr>
          <w:p w14:paraId="62277C1C" w14:textId="77777777" w:rsidR="005F3A12" w:rsidRPr="00720D49" w:rsidRDefault="005F3A12" w:rsidP="005F3A12">
            <w:pPr>
              <w:pStyle w:val="Default"/>
              <w:jc w:val="both"/>
              <w:rPr>
                <w:rFonts w:ascii="Times New Roman" w:hAnsi="Times New Roman" w:cs="Times New Roman"/>
                <w:b/>
                <w:bCs/>
                <w:color w:val="auto"/>
                <w:sz w:val="22"/>
                <w:szCs w:val="22"/>
                <w:lang w:val="es-ES" w:eastAsia="en-US"/>
              </w:rPr>
            </w:pPr>
            <w:r w:rsidRPr="00720D49">
              <w:rPr>
                <w:rFonts w:ascii="Times New Roman" w:hAnsi="Times New Roman" w:cs="Times New Roman"/>
                <w:b/>
                <w:bCs/>
                <w:color w:val="auto"/>
                <w:sz w:val="22"/>
                <w:szCs w:val="22"/>
              </w:rPr>
              <w:t>3</w:t>
            </w:r>
            <w:r w:rsidRPr="00720D49">
              <w:rPr>
                <w:rFonts w:ascii="Times New Roman" w:hAnsi="Times New Roman" w:cs="Times New Roman"/>
                <w:b/>
                <w:bCs/>
                <w:color w:val="auto"/>
                <w:sz w:val="22"/>
                <w:szCs w:val="22"/>
                <w:lang w:val="es-ES" w:eastAsia="en-US"/>
              </w:rPr>
              <w:t xml:space="preserve">.6 </w:t>
            </w:r>
          </w:p>
          <w:p w14:paraId="1FD135FC" w14:textId="77777777" w:rsidR="005F3A12" w:rsidRPr="00720D49" w:rsidRDefault="005F3A12" w:rsidP="005F3A12">
            <w:pPr>
              <w:keepNext/>
              <w:keepLines/>
              <w:jc w:val="both"/>
              <w:rPr>
                <w:b/>
                <w:bCs/>
                <w:sz w:val="22"/>
                <w:szCs w:val="22"/>
                <w:lang w:val="es-ES"/>
              </w:rPr>
            </w:pPr>
          </w:p>
        </w:tc>
        <w:tc>
          <w:tcPr>
            <w:tcW w:w="0" w:type="auto"/>
            <w:shd w:val="clear" w:color="auto" w:fill="auto"/>
          </w:tcPr>
          <w:p w14:paraId="3810C908" w14:textId="77777777" w:rsidR="005F3A12" w:rsidRPr="002666B5" w:rsidRDefault="005F3A12" w:rsidP="005F3A12">
            <w:pPr>
              <w:pStyle w:val="Default"/>
              <w:jc w:val="both"/>
              <w:rPr>
                <w:rFonts w:ascii="Times New Roman" w:hAnsi="Times New Roman" w:cs="Times New Roman"/>
                <w:color w:val="auto"/>
                <w:sz w:val="22"/>
                <w:szCs w:val="22"/>
              </w:rPr>
            </w:pPr>
            <w:r w:rsidRPr="002666B5">
              <w:rPr>
                <w:rFonts w:ascii="Times New Roman" w:hAnsi="Times New Roman" w:cs="Times New Roman"/>
                <w:b/>
                <w:color w:val="auto"/>
                <w:sz w:val="22"/>
                <w:szCs w:val="22"/>
              </w:rPr>
              <w:t>La Propuesta Técnica</w:t>
            </w:r>
            <w:r w:rsidRPr="002666B5">
              <w:rPr>
                <w:rFonts w:ascii="Times New Roman" w:hAnsi="Times New Roman" w:cs="Times New Roman"/>
                <w:color w:val="auto"/>
                <w:sz w:val="22"/>
                <w:szCs w:val="22"/>
              </w:rPr>
              <w:t xml:space="preserve">, </w:t>
            </w:r>
            <w:r w:rsidRPr="002666B5">
              <w:rPr>
                <w:rFonts w:ascii="Times New Roman" w:hAnsi="Times New Roman" w:cs="Times New Roman"/>
                <w:bCs/>
                <w:color w:val="auto"/>
                <w:sz w:val="22"/>
                <w:szCs w:val="22"/>
              </w:rPr>
              <w:t xml:space="preserve">se presentará en un sobre sellado marcado claramente como “Propuesta Técnica”, </w:t>
            </w:r>
            <w:r w:rsidRPr="002666B5">
              <w:rPr>
                <w:rFonts w:ascii="Times New Roman" w:hAnsi="Times New Roman" w:cs="Times New Roman"/>
                <w:color w:val="auto"/>
                <w:sz w:val="22"/>
                <w:szCs w:val="22"/>
              </w:rPr>
              <w:t>deberá contener los siguientes documentos:</w:t>
            </w:r>
          </w:p>
          <w:p w14:paraId="76FD127E" w14:textId="77777777" w:rsidR="005F3A12" w:rsidRPr="002666B5" w:rsidRDefault="005F3A12" w:rsidP="005F3A12">
            <w:pPr>
              <w:pStyle w:val="Textoindependiente2"/>
              <w:ind w:hanging="1440"/>
              <w:rPr>
                <w:bCs/>
                <w:sz w:val="10"/>
                <w:szCs w:val="22"/>
              </w:rPr>
            </w:pPr>
          </w:p>
          <w:p w14:paraId="65BB5CC3" w14:textId="5E697573" w:rsidR="005F3A12" w:rsidRPr="002666B5" w:rsidRDefault="005F3A12" w:rsidP="002666B5">
            <w:pPr>
              <w:pStyle w:val="Textoindependiente2"/>
              <w:ind w:hanging="1440"/>
              <w:rPr>
                <w:sz w:val="22"/>
                <w:szCs w:val="22"/>
              </w:rPr>
            </w:pPr>
            <w:r w:rsidRPr="002666B5">
              <w:rPr>
                <w:bCs/>
                <w:sz w:val="22"/>
                <w:szCs w:val="22"/>
              </w:rPr>
              <w:t>TEC-1</w:t>
            </w:r>
            <w:r w:rsidRPr="002666B5">
              <w:rPr>
                <w:sz w:val="22"/>
                <w:szCs w:val="22"/>
              </w:rPr>
              <w:t xml:space="preserve"> </w:t>
            </w:r>
            <w:r w:rsidRPr="002666B5">
              <w:rPr>
                <w:sz w:val="22"/>
                <w:szCs w:val="22"/>
              </w:rPr>
              <w:tab/>
              <w:t xml:space="preserve">Formulario de presentación de la propuesta técnica </w:t>
            </w:r>
            <w:r w:rsidRPr="002666B5">
              <w:rPr>
                <w:b/>
                <w:sz w:val="22"/>
                <w:szCs w:val="22"/>
              </w:rPr>
              <w:t>(DOCUMENTO SUSTANCIAL)</w:t>
            </w:r>
            <w:r w:rsidR="00454512" w:rsidRPr="002666B5">
              <w:rPr>
                <w:b/>
                <w:sz w:val="22"/>
                <w:szCs w:val="22"/>
              </w:rPr>
              <w:t>.</w:t>
            </w:r>
            <w:r w:rsidRPr="002666B5">
              <w:rPr>
                <w:b/>
                <w:sz w:val="22"/>
                <w:szCs w:val="22"/>
              </w:rPr>
              <w:tab/>
            </w:r>
          </w:p>
          <w:p w14:paraId="1463EE5C" w14:textId="77777777" w:rsidR="005F3A12" w:rsidRPr="002666B5" w:rsidRDefault="005F3A12" w:rsidP="002666B5">
            <w:pPr>
              <w:pStyle w:val="Textoindependiente2"/>
              <w:ind w:hanging="1440"/>
              <w:rPr>
                <w:sz w:val="22"/>
                <w:szCs w:val="22"/>
              </w:rPr>
            </w:pPr>
            <w:r w:rsidRPr="002666B5">
              <w:rPr>
                <w:bCs/>
                <w:sz w:val="22"/>
                <w:szCs w:val="22"/>
              </w:rPr>
              <w:t>TEC-2</w:t>
            </w:r>
            <w:r w:rsidRPr="002666B5">
              <w:rPr>
                <w:sz w:val="22"/>
                <w:szCs w:val="22"/>
              </w:rPr>
              <w:tab/>
              <w:t>Experiencia y organización del consultor</w:t>
            </w:r>
            <w:r w:rsidRPr="002666B5">
              <w:rPr>
                <w:sz w:val="22"/>
                <w:szCs w:val="22"/>
              </w:rPr>
              <w:tab/>
            </w:r>
          </w:p>
          <w:p w14:paraId="58BC0E52" w14:textId="77777777" w:rsidR="005F3A12" w:rsidRPr="002666B5" w:rsidRDefault="005F3A12" w:rsidP="002666B5">
            <w:pPr>
              <w:pStyle w:val="Textoindependiente2"/>
              <w:ind w:hanging="1440"/>
              <w:rPr>
                <w:sz w:val="22"/>
                <w:szCs w:val="22"/>
              </w:rPr>
            </w:pPr>
            <w:r w:rsidRPr="002666B5">
              <w:rPr>
                <w:sz w:val="22"/>
                <w:szCs w:val="22"/>
              </w:rPr>
              <w:tab/>
              <w:t>A. Organización del consultor</w:t>
            </w:r>
            <w:r w:rsidRPr="002666B5">
              <w:rPr>
                <w:sz w:val="22"/>
                <w:szCs w:val="22"/>
              </w:rPr>
              <w:tab/>
            </w:r>
          </w:p>
          <w:p w14:paraId="417E43E5" w14:textId="77777777" w:rsidR="005F3A12" w:rsidRPr="002666B5" w:rsidRDefault="005F3A12" w:rsidP="002666B5">
            <w:pPr>
              <w:pStyle w:val="Textoindependiente2"/>
              <w:ind w:hanging="1440"/>
              <w:rPr>
                <w:sz w:val="22"/>
                <w:szCs w:val="22"/>
              </w:rPr>
            </w:pPr>
            <w:r w:rsidRPr="002666B5">
              <w:rPr>
                <w:sz w:val="22"/>
                <w:szCs w:val="22"/>
              </w:rPr>
              <w:tab/>
              <w:t>B. Experiencia del consultor</w:t>
            </w:r>
            <w:r w:rsidRPr="002666B5">
              <w:rPr>
                <w:sz w:val="22"/>
                <w:szCs w:val="22"/>
              </w:rPr>
              <w:tab/>
            </w:r>
          </w:p>
          <w:p w14:paraId="1A49544F" w14:textId="2CBCB49B" w:rsidR="005F3A12" w:rsidRPr="002666B5" w:rsidRDefault="005F3A12" w:rsidP="002666B5">
            <w:pPr>
              <w:pStyle w:val="Textoindependiente2"/>
              <w:ind w:hanging="1440"/>
              <w:rPr>
                <w:sz w:val="10"/>
                <w:szCs w:val="22"/>
              </w:rPr>
            </w:pPr>
            <w:r w:rsidRPr="002666B5">
              <w:rPr>
                <w:bCs/>
                <w:sz w:val="22"/>
                <w:szCs w:val="22"/>
              </w:rPr>
              <w:t>TEC-3</w:t>
            </w:r>
            <w:r w:rsidRPr="002666B5">
              <w:rPr>
                <w:b/>
                <w:sz w:val="22"/>
                <w:szCs w:val="22"/>
              </w:rPr>
              <w:tab/>
            </w:r>
            <w:r w:rsidRPr="002666B5">
              <w:rPr>
                <w:sz w:val="22"/>
                <w:szCs w:val="22"/>
              </w:rPr>
              <w:t>Observaciones y sugerencias con respecto a los términos de referencia, al personal de contrapartida e instalaciones que proporcionará el contratante</w:t>
            </w:r>
            <w:r w:rsidR="00454512" w:rsidRPr="002666B5">
              <w:rPr>
                <w:sz w:val="22"/>
                <w:szCs w:val="22"/>
              </w:rPr>
              <w:t>.</w:t>
            </w:r>
            <w:r w:rsidRPr="002666B5">
              <w:rPr>
                <w:sz w:val="22"/>
                <w:szCs w:val="22"/>
              </w:rPr>
              <w:tab/>
            </w:r>
          </w:p>
          <w:p w14:paraId="0A340F87" w14:textId="166145BA" w:rsidR="005F3A12" w:rsidRPr="002666B5" w:rsidRDefault="005F3A12" w:rsidP="002666B5">
            <w:pPr>
              <w:pStyle w:val="Textoindependiente2"/>
              <w:ind w:hanging="1440"/>
              <w:rPr>
                <w:sz w:val="22"/>
                <w:szCs w:val="22"/>
              </w:rPr>
            </w:pPr>
            <w:r w:rsidRPr="002666B5">
              <w:rPr>
                <w:sz w:val="22"/>
                <w:szCs w:val="22"/>
              </w:rPr>
              <w:tab/>
              <w:t>A. Sobre los términos de referencia</w:t>
            </w:r>
            <w:r w:rsidR="00454512" w:rsidRPr="002666B5">
              <w:rPr>
                <w:sz w:val="22"/>
                <w:szCs w:val="22"/>
              </w:rPr>
              <w:t>.</w:t>
            </w:r>
            <w:r w:rsidRPr="002666B5">
              <w:rPr>
                <w:sz w:val="22"/>
                <w:szCs w:val="22"/>
              </w:rPr>
              <w:tab/>
            </w:r>
          </w:p>
          <w:p w14:paraId="7CF50882" w14:textId="549FED59" w:rsidR="00454512" w:rsidRPr="002666B5" w:rsidRDefault="005F3A12" w:rsidP="002666B5">
            <w:pPr>
              <w:pStyle w:val="Textoindependiente2"/>
              <w:ind w:hanging="1440"/>
              <w:rPr>
                <w:sz w:val="22"/>
                <w:szCs w:val="22"/>
              </w:rPr>
            </w:pPr>
            <w:r w:rsidRPr="002666B5">
              <w:rPr>
                <w:sz w:val="22"/>
                <w:szCs w:val="22"/>
              </w:rPr>
              <w:tab/>
              <w:t>B. Sobre el personal de contrapartida y los servicios e instalaciones</w:t>
            </w:r>
            <w:r w:rsidR="00454512" w:rsidRPr="002666B5">
              <w:rPr>
                <w:sz w:val="22"/>
                <w:szCs w:val="22"/>
              </w:rPr>
              <w:t>.</w:t>
            </w:r>
          </w:p>
          <w:p w14:paraId="7CB1593C" w14:textId="042D303B" w:rsidR="005F3A12" w:rsidRPr="002666B5" w:rsidRDefault="005F3A12" w:rsidP="002666B5">
            <w:pPr>
              <w:pStyle w:val="Textoindependiente2"/>
              <w:ind w:hanging="1440"/>
              <w:rPr>
                <w:sz w:val="22"/>
                <w:szCs w:val="22"/>
              </w:rPr>
            </w:pPr>
            <w:r w:rsidRPr="002666B5">
              <w:rPr>
                <w:bCs/>
                <w:sz w:val="22"/>
                <w:szCs w:val="22"/>
              </w:rPr>
              <w:t>TEC-4</w:t>
            </w:r>
            <w:r w:rsidRPr="002666B5">
              <w:rPr>
                <w:sz w:val="22"/>
                <w:szCs w:val="22"/>
              </w:rPr>
              <w:tab/>
              <w:t>Descripción del enfoque, la metodología y el plan de actividades para la ejecución del trabajo</w:t>
            </w:r>
            <w:r w:rsidR="00454512" w:rsidRPr="002666B5">
              <w:rPr>
                <w:sz w:val="22"/>
                <w:szCs w:val="22"/>
              </w:rPr>
              <w:t>.</w:t>
            </w:r>
            <w:r w:rsidRPr="002666B5">
              <w:rPr>
                <w:sz w:val="22"/>
                <w:szCs w:val="22"/>
              </w:rPr>
              <w:tab/>
            </w:r>
          </w:p>
          <w:p w14:paraId="44999792" w14:textId="28BD6089" w:rsidR="00454512" w:rsidRPr="002666B5" w:rsidRDefault="005F3A12" w:rsidP="002666B5">
            <w:pPr>
              <w:pStyle w:val="Textoindependiente2"/>
              <w:ind w:hanging="1440"/>
              <w:rPr>
                <w:sz w:val="22"/>
                <w:szCs w:val="22"/>
              </w:rPr>
            </w:pPr>
            <w:r w:rsidRPr="002666B5">
              <w:rPr>
                <w:bCs/>
                <w:sz w:val="22"/>
                <w:szCs w:val="22"/>
              </w:rPr>
              <w:t>TEC-5</w:t>
            </w:r>
            <w:r w:rsidRPr="002666B5">
              <w:rPr>
                <w:bCs/>
                <w:sz w:val="22"/>
                <w:szCs w:val="22"/>
              </w:rPr>
              <w:tab/>
              <w:t>Composición</w:t>
            </w:r>
            <w:r w:rsidRPr="002666B5">
              <w:rPr>
                <w:sz w:val="22"/>
                <w:szCs w:val="22"/>
              </w:rPr>
              <w:t xml:space="preserve"> del equipo y asignación de responsabilidades</w:t>
            </w:r>
            <w:r w:rsidR="00454512" w:rsidRPr="002666B5">
              <w:rPr>
                <w:sz w:val="22"/>
                <w:szCs w:val="22"/>
              </w:rPr>
              <w:t>.</w:t>
            </w:r>
          </w:p>
          <w:p w14:paraId="71F7213A" w14:textId="53589B32" w:rsidR="005F3A12" w:rsidRPr="002666B5" w:rsidRDefault="005F3A12" w:rsidP="002666B5">
            <w:pPr>
              <w:pStyle w:val="Textoindependiente2"/>
              <w:ind w:hanging="1440"/>
              <w:rPr>
                <w:sz w:val="10"/>
                <w:szCs w:val="22"/>
              </w:rPr>
            </w:pPr>
            <w:r w:rsidRPr="002666B5">
              <w:rPr>
                <w:sz w:val="22"/>
                <w:szCs w:val="22"/>
              </w:rPr>
              <w:tab/>
            </w:r>
          </w:p>
          <w:p w14:paraId="33D0515A" w14:textId="6B2FEDA9" w:rsidR="005F3A12" w:rsidRPr="002666B5" w:rsidRDefault="005F3A12" w:rsidP="002666B5">
            <w:pPr>
              <w:pStyle w:val="Textoindependiente2"/>
              <w:ind w:hanging="1440"/>
              <w:rPr>
                <w:sz w:val="22"/>
                <w:szCs w:val="22"/>
              </w:rPr>
            </w:pPr>
            <w:r w:rsidRPr="002666B5">
              <w:rPr>
                <w:bCs/>
                <w:sz w:val="22"/>
                <w:szCs w:val="22"/>
              </w:rPr>
              <w:t>TEC-6</w:t>
            </w:r>
            <w:r w:rsidRPr="002666B5">
              <w:rPr>
                <w:b/>
                <w:sz w:val="22"/>
                <w:szCs w:val="22"/>
              </w:rPr>
              <w:t xml:space="preserve">  </w:t>
            </w:r>
            <w:r w:rsidRPr="002666B5">
              <w:rPr>
                <w:b/>
                <w:sz w:val="22"/>
                <w:szCs w:val="22"/>
              </w:rPr>
              <w:tab/>
            </w:r>
            <w:r w:rsidRPr="002666B5">
              <w:rPr>
                <w:sz w:val="22"/>
                <w:szCs w:val="22"/>
              </w:rPr>
              <w:t>Hoja de vida del personal profesional propuesto</w:t>
            </w:r>
            <w:r w:rsidR="00454512" w:rsidRPr="002666B5">
              <w:rPr>
                <w:sz w:val="22"/>
                <w:szCs w:val="22"/>
              </w:rPr>
              <w:t>.</w:t>
            </w:r>
          </w:p>
          <w:p w14:paraId="5BB38F62" w14:textId="77777777" w:rsidR="00787816" w:rsidRPr="002666B5" w:rsidRDefault="00787816" w:rsidP="002666B5">
            <w:pPr>
              <w:pStyle w:val="Textoindependiente2"/>
              <w:ind w:hanging="1440"/>
              <w:rPr>
                <w:sz w:val="10"/>
                <w:szCs w:val="22"/>
              </w:rPr>
            </w:pPr>
          </w:p>
          <w:p w14:paraId="717C7F6C" w14:textId="205D6FB4" w:rsidR="005F3A12" w:rsidRPr="002666B5" w:rsidRDefault="005F3A12" w:rsidP="002666B5">
            <w:pPr>
              <w:pStyle w:val="Textoindependiente2"/>
              <w:ind w:hanging="1440"/>
              <w:rPr>
                <w:sz w:val="22"/>
                <w:szCs w:val="22"/>
              </w:rPr>
            </w:pPr>
            <w:r w:rsidRPr="002666B5">
              <w:rPr>
                <w:bCs/>
                <w:sz w:val="22"/>
                <w:szCs w:val="22"/>
              </w:rPr>
              <w:t>TEC-7</w:t>
            </w:r>
            <w:r w:rsidRPr="002666B5">
              <w:rPr>
                <w:sz w:val="22"/>
                <w:szCs w:val="22"/>
              </w:rPr>
              <w:t xml:space="preserve">  </w:t>
            </w:r>
            <w:r w:rsidRPr="002666B5">
              <w:rPr>
                <w:sz w:val="22"/>
                <w:szCs w:val="22"/>
              </w:rPr>
              <w:tab/>
              <w:t>Calendario de actividades del personal</w:t>
            </w:r>
            <w:r w:rsidRPr="002666B5">
              <w:rPr>
                <w:sz w:val="22"/>
                <w:szCs w:val="22"/>
              </w:rPr>
              <w:tab/>
            </w:r>
          </w:p>
          <w:p w14:paraId="0946C13B" w14:textId="77777777" w:rsidR="00454512" w:rsidRPr="002666B5" w:rsidRDefault="00454512" w:rsidP="002666B5">
            <w:pPr>
              <w:pStyle w:val="Textoindependiente2"/>
              <w:ind w:hanging="1440"/>
              <w:rPr>
                <w:bCs/>
                <w:sz w:val="10"/>
                <w:szCs w:val="22"/>
              </w:rPr>
            </w:pPr>
          </w:p>
          <w:p w14:paraId="50314373" w14:textId="159E8C73" w:rsidR="005F3A12" w:rsidRPr="002666B5" w:rsidRDefault="005F3A12" w:rsidP="002666B5">
            <w:pPr>
              <w:ind w:left="1440" w:right="-720" w:hanging="1440"/>
              <w:rPr>
                <w:sz w:val="22"/>
                <w:szCs w:val="22"/>
              </w:rPr>
            </w:pPr>
            <w:r w:rsidRPr="002666B5">
              <w:rPr>
                <w:bCs/>
                <w:sz w:val="22"/>
                <w:szCs w:val="22"/>
              </w:rPr>
              <w:t>TEC-8</w:t>
            </w:r>
            <w:r w:rsidRPr="002666B5">
              <w:rPr>
                <w:sz w:val="22"/>
                <w:szCs w:val="22"/>
              </w:rPr>
              <w:t xml:space="preserve">  </w:t>
            </w:r>
            <w:r w:rsidRPr="002666B5">
              <w:rPr>
                <w:sz w:val="22"/>
                <w:szCs w:val="22"/>
              </w:rPr>
              <w:tab/>
            </w:r>
            <w:r w:rsidR="00454512" w:rsidRPr="002666B5">
              <w:rPr>
                <w:sz w:val="22"/>
                <w:szCs w:val="22"/>
              </w:rPr>
              <w:t>Cronograma de trabajo.</w:t>
            </w:r>
            <w:r w:rsidRPr="002666B5">
              <w:rPr>
                <w:sz w:val="22"/>
                <w:szCs w:val="22"/>
              </w:rPr>
              <w:tab/>
            </w:r>
          </w:p>
          <w:p w14:paraId="0CF57E4E" w14:textId="77777777" w:rsidR="005F3A12" w:rsidRPr="002666B5" w:rsidRDefault="005F3A12" w:rsidP="005F3A12">
            <w:pPr>
              <w:ind w:left="1440" w:right="-720" w:hanging="1440"/>
              <w:rPr>
                <w:sz w:val="10"/>
                <w:szCs w:val="22"/>
              </w:rPr>
            </w:pPr>
          </w:p>
          <w:p w14:paraId="40FB1C8D" w14:textId="77777777" w:rsidR="00126252" w:rsidRPr="002666B5" w:rsidRDefault="00126252" w:rsidP="00126252">
            <w:pPr>
              <w:pStyle w:val="Default"/>
              <w:jc w:val="both"/>
              <w:rPr>
                <w:rFonts w:ascii="Times New Roman" w:hAnsi="Times New Roman" w:cs="Times New Roman"/>
                <w:b/>
                <w:iCs/>
                <w:color w:val="auto"/>
                <w:sz w:val="22"/>
                <w:szCs w:val="22"/>
                <w:u w:val="single"/>
                <w:lang w:val="es-ES_tradnl" w:eastAsia="en-US"/>
              </w:rPr>
            </w:pPr>
            <w:r w:rsidRPr="002666B5">
              <w:rPr>
                <w:rFonts w:ascii="Times New Roman" w:hAnsi="Times New Roman" w:cs="Times New Roman"/>
                <w:b/>
                <w:iCs/>
                <w:color w:val="auto"/>
                <w:sz w:val="22"/>
                <w:szCs w:val="22"/>
                <w:u w:val="single"/>
                <w:lang w:val="es-ES_tradnl" w:eastAsia="en-US"/>
              </w:rPr>
              <w:t>Además, deberá contener los siguientes documentos:</w:t>
            </w:r>
          </w:p>
          <w:p w14:paraId="7C83191F" w14:textId="77777777" w:rsidR="00126252" w:rsidRPr="002666B5" w:rsidRDefault="00126252" w:rsidP="00F81025">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sidRPr="002666B5">
              <w:rPr>
                <w:sz w:val="22"/>
                <w:szCs w:val="22"/>
                <w:lang w:val="es-PY"/>
              </w:rPr>
              <w:lastRenderedPageBreak/>
              <w:t>Formulario A.1 - Información sobre el Solicitante.</w:t>
            </w:r>
          </w:p>
          <w:p w14:paraId="4C67BA8A" w14:textId="77777777" w:rsidR="00126252" w:rsidRPr="002666B5" w:rsidRDefault="00126252" w:rsidP="00F81025">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sidRPr="002666B5">
              <w:rPr>
                <w:sz w:val="22"/>
                <w:szCs w:val="22"/>
                <w:lang w:val="es-PY"/>
              </w:rPr>
              <w:t>Formulario A.2 - Información sobre el Solicitante para cada Miembro de un Consorcio</w:t>
            </w:r>
          </w:p>
          <w:p w14:paraId="426C18C6" w14:textId="21D5B8BB" w:rsidR="00126252" w:rsidRDefault="00126252" w:rsidP="00F81025">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sidRPr="002666B5">
              <w:rPr>
                <w:sz w:val="22"/>
                <w:szCs w:val="22"/>
                <w:lang w:val="es-PY"/>
              </w:rPr>
              <w:t xml:space="preserve">Documentos </w:t>
            </w:r>
            <w:r w:rsidR="00CF07EF">
              <w:rPr>
                <w:sz w:val="22"/>
                <w:szCs w:val="22"/>
                <w:lang w:val="es-PY"/>
              </w:rPr>
              <w:t>que acrediten la capacidad legal conforme a lo solicitado.</w:t>
            </w:r>
          </w:p>
          <w:p w14:paraId="666614A5" w14:textId="6B367EC1" w:rsidR="00CF07EF" w:rsidRDefault="00CF07EF" w:rsidP="00F81025">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Pr>
                <w:sz w:val="22"/>
                <w:szCs w:val="22"/>
                <w:lang w:val="es-PY"/>
              </w:rPr>
              <w:t xml:space="preserve">Documentos que acrediten la capacidad en experiencia </w:t>
            </w:r>
            <w:r w:rsidR="00163E34" w:rsidRPr="00431D8F">
              <w:rPr>
                <w:sz w:val="22"/>
                <w:szCs w:val="22"/>
                <w:lang w:val="es-PY"/>
              </w:rPr>
              <w:t>general</w:t>
            </w:r>
            <w:r w:rsidR="00163E34">
              <w:rPr>
                <w:sz w:val="22"/>
                <w:szCs w:val="22"/>
                <w:lang w:val="es-PY"/>
              </w:rPr>
              <w:t xml:space="preserve"> </w:t>
            </w:r>
            <w:r>
              <w:rPr>
                <w:sz w:val="22"/>
                <w:szCs w:val="22"/>
                <w:lang w:val="es-PY"/>
              </w:rPr>
              <w:t>conforme a lo solicitado.</w:t>
            </w:r>
          </w:p>
          <w:p w14:paraId="1F5C04CB" w14:textId="5EC82AB0" w:rsidR="00CF07EF" w:rsidRDefault="00CF07EF" w:rsidP="00F81025">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Pr>
                <w:sz w:val="22"/>
                <w:szCs w:val="22"/>
                <w:lang w:val="es-PY"/>
              </w:rPr>
              <w:t>Documentos que acrediten la capacidad financiera.</w:t>
            </w:r>
          </w:p>
          <w:p w14:paraId="1BB2833F" w14:textId="685FD317" w:rsidR="00CF07EF" w:rsidRDefault="00CF07EF" w:rsidP="00CF07EF">
            <w:pPr>
              <w:pStyle w:val="Header3"/>
              <w:numPr>
                <w:ilvl w:val="0"/>
                <w:numId w:val="34"/>
              </w:numPr>
              <w:tabs>
                <w:tab w:val="clear" w:pos="619"/>
                <w:tab w:val="left" w:pos="-185"/>
                <w:tab w:val="left" w:pos="329"/>
                <w:tab w:val="left" w:pos="657"/>
              </w:tabs>
              <w:spacing w:before="0" w:after="0"/>
              <w:ind w:left="657" w:hanging="297"/>
              <w:jc w:val="both"/>
              <w:rPr>
                <w:sz w:val="22"/>
                <w:szCs w:val="22"/>
                <w:lang w:val="es-PY"/>
              </w:rPr>
            </w:pPr>
            <w:r>
              <w:rPr>
                <w:sz w:val="22"/>
                <w:szCs w:val="22"/>
                <w:lang w:val="es-PY"/>
              </w:rPr>
              <w:t>Documentos que acrediten la capacidad en experiencia específica conforme a lo solicitado.</w:t>
            </w:r>
          </w:p>
          <w:p w14:paraId="19729DC2" w14:textId="6D7B4980" w:rsidR="005F3A12" w:rsidRPr="002666B5" w:rsidRDefault="005F3A12" w:rsidP="00CF07EF">
            <w:pPr>
              <w:pStyle w:val="Default"/>
              <w:tabs>
                <w:tab w:val="left" w:pos="657"/>
              </w:tabs>
              <w:jc w:val="both"/>
              <w:rPr>
                <w:rFonts w:ascii="Times New Roman" w:hAnsi="Times New Roman" w:cs="Times New Roman"/>
                <w:color w:val="auto"/>
                <w:sz w:val="22"/>
                <w:szCs w:val="22"/>
              </w:rPr>
            </w:pPr>
          </w:p>
        </w:tc>
      </w:tr>
      <w:tr w:rsidR="005F3A12" w:rsidRPr="00720D49" w14:paraId="52F858AB" w14:textId="77777777" w:rsidTr="006874BD">
        <w:trPr>
          <w:trHeight w:val="20"/>
        </w:trPr>
        <w:tc>
          <w:tcPr>
            <w:tcW w:w="0" w:type="auto"/>
          </w:tcPr>
          <w:p w14:paraId="6C2E2E05" w14:textId="77777777" w:rsidR="005F3A12" w:rsidRPr="00720D49" w:rsidRDefault="005F3A12" w:rsidP="005F3A12">
            <w:pPr>
              <w:jc w:val="both"/>
              <w:rPr>
                <w:b/>
                <w:color w:val="000000"/>
                <w:sz w:val="22"/>
                <w:szCs w:val="22"/>
                <w:lang w:val="es-PY" w:eastAsia="es-PY"/>
              </w:rPr>
            </w:pPr>
            <w:r w:rsidRPr="00720D49">
              <w:rPr>
                <w:b/>
                <w:color w:val="000000"/>
                <w:sz w:val="22"/>
                <w:szCs w:val="22"/>
                <w:lang w:val="es-PY" w:eastAsia="es-PY"/>
              </w:rPr>
              <w:lastRenderedPageBreak/>
              <w:t>3.7</w:t>
            </w:r>
          </w:p>
        </w:tc>
        <w:tc>
          <w:tcPr>
            <w:tcW w:w="0" w:type="auto"/>
          </w:tcPr>
          <w:p w14:paraId="6999C22C" w14:textId="64F593A2" w:rsidR="005F3A12" w:rsidRDefault="005F3A12" w:rsidP="005F3A12">
            <w:pPr>
              <w:autoSpaceDE w:val="0"/>
              <w:autoSpaceDN w:val="0"/>
              <w:adjustRightInd w:val="0"/>
              <w:jc w:val="both"/>
              <w:rPr>
                <w:color w:val="000000"/>
                <w:sz w:val="22"/>
                <w:szCs w:val="22"/>
                <w:lang w:val="es-PY" w:eastAsia="es-PY"/>
              </w:rPr>
            </w:pPr>
            <w:r w:rsidRPr="00720D49">
              <w:rPr>
                <w:b/>
                <w:color w:val="000000"/>
                <w:sz w:val="22"/>
                <w:szCs w:val="22"/>
                <w:lang w:val="es-PY" w:eastAsia="es-PY"/>
              </w:rPr>
              <w:t>La Propuesta Técnica</w:t>
            </w:r>
            <w:r w:rsidRPr="00720D49">
              <w:rPr>
                <w:color w:val="000000"/>
                <w:sz w:val="22"/>
                <w:szCs w:val="22"/>
                <w:lang w:val="es-PY" w:eastAsia="es-PY"/>
              </w:rPr>
              <w:t xml:space="preserve"> no deberá incluir ninguna información de Precio. Una Propuesta Técnica que contenga información relacionada con la propuesta </w:t>
            </w:r>
            <w:r w:rsidR="002E3E3C">
              <w:rPr>
                <w:bCs/>
                <w:sz w:val="22"/>
                <w:szCs w:val="22"/>
              </w:rPr>
              <w:t>económica</w:t>
            </w:r>
            <w:r w:rsidR="002E3E3C" w:rsidRPr="00720D49">
              <w:rPr>
                <w:bCs/>
                <w:sz w:val="22"/>
                <w:szCs w:val="22"/>
              </w:rPr>
              <w:t xml:space="preserve"> </w:t>
            </w:r>
            <w:r w:rsidRPr="00720D49">
              <w:rPr>
                <w:color w:val="000000"/>
                <w:sz w:val="22"/>
                <w:szCs w:val="22"/>
                <w:lang w:val="es-PY" w:eastAsia="es-PY"/>
              </w:rPr>
              <w:t>será rechazada.</w:t>
            </w:r>
          </w:p>
          <w:p w14:paraId="42A870B3" w14:textId="72380160" w:rsidR="00431D8F" w:rsidRPr="00720D49" w:rsidRDefault="00431D8F" w:rsidP="005F3A12">
            <w:pPr>
              <w:autoSpaceDE w:val="0"/>
              <w:autoSpaceDN w:val="0"/>
              <w:adjustRightInd w:val="0"/>
              <w:jc w:val="both"/>
              <w:rPr>
                <w:color w:val="000000"/>
                <w:sz w:val="22"/>
                <w:szCs w:val="22"/>
                <w:lang w:val="es-PY" w:eastAsia="es-PY"/>
              </w:rPr>
            </w:pPr>
          </w:p>
        </w:tc>
      </w:tr>
      <w:tr w:rsidR="005F3A12" w:rsidRPr="00720D49" w14:paraId="37C25D9E" w14:textId="77777777" w:rsidTr="006874BD">
        <w:trPr>
          <w:trHeight w:val="20"/>
        </w:trPr>
        <w:tc>
          <w:tcPr>
            <w:tcW w:w="0" w:type="auto"/>
          </w:tcPr>
          <w:p w14:paraId="1C6E8991" w14:textId="77777777" w:rsidR="005F3A12" w:rsidRPr="00720D49" w:rsidRDefault="005F3A12" w:rsidP="005F3A12">
            <w:pPr>
              <w:jc w:val="both"/>
              <w:rPr>
                <w:b/>
                <w:color w:val="000000"/>
                <w:sz w:val="22"/>
                <w:szCs w:val="22"/>
                <w:lang w:val="es-PY" w:eastAsia="es-PY"/>
              </w:rPr>
            </w:pPr>
            <w:r w:rsidRPr="00720D49">
              <w:rPr>
                <w:b/>
                <w:color w:val="000000"/>
                <w:sz w:val="22"/>
                <w:szCs w:val="22"/>
                <w:lang w:val="es-PY" w:eastAsia="es-PY"/>
              </w:rPr>
              <w:t>3.8</w:t>
            </w:r>
          </w:p>
        </w:tc>
        <w:tc>
          <w:tcPr>
            <w:tcW w:w="0" w:type="auto"/>
          </w:tcPr>
          <w:p w14:paraId="57A0334D" w14:textId="1DD3E6BD" w:rsidR="005F3A12" w:rsidRPr="00720D49" w:rsidRDefault="005F3A12" w:rsidP="005F3A12">
            <w:pPr>
              <w:autoSpaceDE w:val="0"/>
              <w:autoSpaceDN w:val="0"/>
              <w:adjustRightInd w:val="0"/>
              <w:jc w:val="both"/>
              <w:rPr>
                <w:sz w:val="22"/>
                <w:szCs w:val="22"/>
              </w:rPr>
            </w:pPr>
            <w:r w:rsidRPr="00720D49">
              <w:rPr>
                <w:b/>
                <w:sz w:val="22"/>
                <w:szCs w:val="22"/>
              </w:rPr>
              <w:t xml:space="preserve">La Propuesta </w:t>
            </w:r>
            <w:r w:rsidR="002E3E3C">
              <w:rPr>
                <w:b/>
                <w:sz w:val="22"/>
                <w:szCs w:val="22"/>
              </w:rPr>
              <w:t>Económica</w:t>
            </w:r>
            <w:r w:rsidRPr="00720D49">
              <w:rPr>
                <w:sz w:val="22"/>
                <w:szCs w:val="22"/>
              </w:rPr>
              <w:t xml:space="preserve">, se presentará en un sobre sellado marcado claramente como “Propuesta </w:t>
            </w:r>
            <w:r w:rsidR="002E3E3C">
              <w:rPr>
                <w:bCs/>
                <w:sz w:val="22"/>
                <w:szCs w:val="22"/>
              </w:rPr>
              <w:t>económica</w:t>
            </w:r>
            <w:r w:rsidRPr="00720D49">
              <w:rPr>
                <w:sz w:val="22"/>
                <w:szCs w:val="22"/>
              </w:rPr>
              <w:t>”, deberá contener los siguientes documentos:</w:t>
            </w:r>
          </w:p>
          <w:p w14:paraId="37DCF095" w14:textId="703683E5" w:rsidR="005F3A12" w:rsidRPr="00720D49" w:rsidRDefault="005F3A12" w:rsidP="005F3A12">
            <w:pPr>
              <w:autoSpaceDE w:val="0"/>
              <w:autoSpaceDN w:val="0"/>
              <w:adjustRightInd w:val="0"/>
              <w:jc w:val="both"/>
              <w:rPr>
                <w:sz w:val="10"/>
                <w:szCs w:val="22"/>
              </w:rPr>
            </w:pPr>
          </w:p>
          <w:p w14:paraId="32065547" w14:textId="7275F2E4" w:rsidR="005F3A12" w:rsidRPr="00720D49" w:rsidRDefault="005F3A12" w:rsidP="005F3A12">
            <w:pPr>
              <w:autoSpaceDE w:val="0"/>
              <w:autoSpaceDN w:val="0"/>
              <w:adjustRightInd w:val="0"/>
              <w:ind w:left="-13"/>
              <w:jc w:val="both"/>
              <w:rPr>
                <w:b/>
                <w:sz w:val="22"/>
                <w:szCs w:val="22"/>
              </w:rPr>
            </w:pPr>
            <w:r w:rsidRPr="00720D49">
              <w:rPr>
                <w:sz w:val="22"/>
                <w:szCs w:val="22"/>
              </w:rPr>
              <w:t>Formulario PR-1</w:t>
            </w:r>
            <w:r w:rsidRPr="00720D49">
              <w:rPr>
                <w:sz w:val="22"/>
                <w:szCs w:val="22"/>
              </w:rPr>
              <w:tab/>
              <w:t>Formulario de Oferta</w:t>
            </w:r>
          </w:p>
          <w:p w14:paraId="380253C5" w14:textId="4CAEE583" w:rsidR="005F3A12" w:rsidRPr="008016D5" w:rsidRDefault="005F3A12" w:rsidP="00B35E25">
            <w:pPr>
              <w:autoSpaceDE w:val="0"/>
              <w:autoSpaceDN w:val="0"/>
              <w:adjustRightInd w:val="0"/>
              <w:ind w:left="2202"/>
              <w:jc w:val="both"/>
              <w:rPr>
                <w:b/>
                <w:sz w:val="22"/>
                <w:szCs w:val="22"/>
              </w:rPr>
            </w:pPr>
            <w:r w:rsidRPr="00720D49">
              <w:rPr>
                <w:b/>
                <w:sz w:val="22"/>
                <w:szCs w:val="22"/>
              </w:rPr>
              <w:t>Lista</w:t>
            </w:r>
            <w:r w:rsidR="00CC6B10" w:rsidRPr="00720D49">
              <w:rPr>
                <w:sz w:val="22"/>
                <w:szCs w:val="22"/>
              </w:rPr>
              <w:t xml:space="preserve"> de precios, generados</w:t>
            </w:r>
            <w:r w:rsidRPr="00720D49">
              <w:rPr>
                <w:sz w:val="22"/>
                <w:szCs w:val="22"/>
              </w:rPr>
              <w:t xml:space="preserve"> electrónicamente a través del SICP, deben ser completados y firmados por el ofere</w:t>
            </w:r>
            <w:r w:rsidR="00B35E25" w:rsidRPr="00720D49">
              <w:rPr>
                <w:sz w:val="22"/>
                <w:szCs w:val="22"/>
              </w:rPr>
              <w:t>nte</w:t>
            </w:r>
            <w:r w:rsidRPr="00720D49">
              <w:rPr>
                <w:sz w:val="22"/>
                <w:szCs w:val="22"/>
              </w:rPr>
              <w:t>.</w:t>
            </w:r>
            <w:r w:rsidRPr="00720D49">
              <w:rPr>
                <w:sz w:val="22"/>
                <w:szCs w:val="22"/>
              </w:rPr>
              <w:br w:type="page"/>
              <w:t xml:space="preserve"> </w:t>
            </w:r>
            <w:r w:rsidRPr="008016D5">
              <w:rPr>
                <w:b/>
                <w:sz w:val="22"/>
                <w:szCs w:val="22"/>
              </w:rPr>
              <w:t>(DOCUMENTO SUSTANCIAL)</w:t>
            </w:r>
            <w:r w:rsidRPr="008016D5">
              <w:rPr>
                <w:b/>
                <w:sz w:val="22"/>
                <w:szCs w:val="22"/>
              </w:rPr>
              <w:tab/>
            </w:r>
          </w:p>
          <w:p w14:paraId="4C547146" w14:textId="77777777" w:rsidR="005F3A12" w:rsidRPr="00720D49" w:rsidRDefault="005F3A12" w:rsidP="005F3A12">
            <w:pPr>
              <w:pStyle w:val="Textoindependiente2"/>
              <w:tabs>
                <w:tab w:val="left" w:pos="2340"/>
              </w:tabs>
              <w:ind w:left="0" w:firstLine="0"/>
              <w:jc w:val="both"/>
              <w:rPr>
                <w:sz w:val="10"/>
                <w:szCs w:val="22"/>
              </w:rPr>
            </w:pPr>
          </w:p>
          <w:p w14:paraId="5E8A79EC" w14:textId="53862E14" w:rsidR="005F3A12" w:rsidRPr="00391416" w:rsidRDefault="005F3A12" w:rsidP="005F3A12">
            <w:pPr>
              <w:autoSpaceDE w:val="0"/>
              <w:autoSpaceDN w:val="0"/>
              <w:adjustRightInd w:val="0"/>
              <w:jc w:val="both"/>
              <w:rPr>
                <w:sz w:val="22"/>
                <w:szCs w:val="22"/>
              </w:rPr>
            </w:pPr>
            <w:r w:rsidRPr="00391416">
              <w:rPr>
                <w:sz w:val="22"/>
                <w:szCs w:val="22"/>
              </w:rPr>
              <w:t>Formulario PR-2</w:t>
            </w:r>
            <w:r w:rsidRPr="00391416">
              <w:rPr>
                <w:sz w:val="22"/>
                <w:szCs w:val="22"/>
              </w:rPr>
              <w:tab/>
              <w:t>Resumen de precios</w:t>
            </w:r>
            <w:ins w:id="20" w:author="LAURA INES SANDOVAL FERNANDEZ" w:date="2022-11-22T15:11:00Z">
              <w:r w:rsidR="00391416" w:rsidRPr="00954A9C">
                <w:rPr>
                  <w:sz w:val="22"/>
                  <w:szCs w:val="22"/>
                </w:rPr>
                <w:t>.</w:t>
              </w:r>
            </w:ins>
          </w:p>
          <w:p w14:paraId="0174375E" w14:textId="77777777" w:rsidR="005F3A12" w:rsidRPr="00391416" w:rsidRDefault="005F3A12" w:rsidP="005F3A12">
            <w:pPr>
              <w:autoSpaceDE w:val="0"/>
              <w:autoSpaceDN w:val="0"/>
              <w:adjustRightInd w:val="0"/>
              <w:jc w:val="both"/>
              <w:rPr>
                <w:sz w:val="10"/>
                <w:szCs w:val="22"/>
              </w:rPr>
            </w:pPr>
          </w:p>
          <w:p w14:paraId="627CC273" w14:textId="6E56C4A0" w:rsidR="005F3A12" w:rsidRPr="00720D49" w:rsidRDefault="005F3A12" w:rsidP="005F3A12">
            <w:pPr>
              <w:autoSpaceDE w:val="0"/>
              <w:autoSpaceDN w:val="0"/>
              <w:adjustRightInd w:val="0"/>
              <w:ind w:left="2116" w:hanging="2116"/>
              <w:jc w:val="both"/>
              <w:rPr>
                <w:sz w:val="22"/>
                <w:szCs w:val="22"/>
              </w:rPr>
            </w:pPr>
            <w:r w:rsidRPr="00391416">
              <w:rPr>
                <w:sz w:val="22"/>
                <w:szCs w:val="22"/>
              </w:rPr>
              <w:t xml:space="preserve">Formulario PR-3 </w:t>
            </w:r>
            <w:r w:rsidRPr="00391416">
              <w:rPr>
                <w:sz w:val="22"/>
                <w:szCs w:val="22"/>
              </w:rPr>
              <w:tab/>
            </w:r>
            <w:r w:rsidR="00CC6B10" w:rsidRPr="00391416">
              <w:rPr>
                <w:sz w:val="22"/>
                <w:szCs w:val="22"/>
              </w:rPr>
              <w:t xml:space="preserve"> </w:t>
            </w:r>
            <w:r w:rsidRPr="00391416">
              <w:rPr>
                <w:sz w:val="22"/>
                <w:szCs w:val="22"/>
              </w:rPr>
              <w:t>Desglose de precios por actividad</w:t>
            </w:r>
            <w:del w:id="21" w:author="LAURA INES SANDOVAL FERNANDEZ" w:date="2022-11-23T15:20:00Z">
              <w:r w:rsidRPr="00391416" w:rsidDel="00391416">
                <w:rPr>
                  <w:sz w:val="22"/>
                  <w:szCs w:val="22"/>
                </w:rPr>
                <w:delText xml:space="preserve"> </w:delText>
              </w:r>
            </w:del>
          </w:p>
          <w:p w14:paraId="673CA38C" w14:textId="77777777" w:rsidR="005F3A12" w:rsidRPr="00720D49" w:rsidRDefault="005F3A12" w:rsidP="005F3A12">
            <w:pPr>
              <w:autoSpaceDE w:val="0"/>
              <w:autoSpaceDN w:val="0"/>
              <w:adjustRightInd w:val="0"/>
              <w:jc w:val="both"/>
              <w:rPr>
                <w:sz w:val="10"/>
                <w:szCs w:val="22"/>
              </w:rPr>
            </w:pPr>
          </w:p>
          <w:p w14:paraId="1C5B1B23" w14:textId="52BC4C7B" w:rsidR="005F3A12" w:rsidRPr="00720D49" w:rsidRDefault="005F3A12" w:rsidP="005F3A12">
            <w:pPr>
              <w:autoSpaceDE w:val="0"/>
              <w:autoSpaceDN w:val="0"/>
              <w:adjustRightInd w:val="0"/>
              <w:jc w:val="both"/>
              <w:rPr>
                <w:sz w:val="22"/>
                <w:szCs w:val="22"/>
              </w:rPr>
            </w:pPr>
            <w:r w:rsidRPr="00720D49">
              <w:rPr>
                <w:sz w:val="22"/>
                <w:szCs w:val="22"/>
              </w:rPr>
              <w:t>Formulario PR-4</w:t>
            </w:r>
            <w:r w:rsidR="00C50CA6" w:rsidRPr="00720D49">
              <w:rPr>
                <w:sz w:val="22"/>
                <w:szCs w:val="22"/>
              </w:rPr>
              <w:t xml:space="preserve"> </w:t>
            </w:r>
            <w:r w:rsidRPr="00720D49">
              <w:rPr>
                <w:sz w:val="22"/>
                <w:szCs w:val="22"/>
              </w:rPr>
              <w:t xml:space="preserve">(a)  </w:t>
            </w:r>
            <w:r w:rsidR="004467CC" w:rsidRPr="00720D49">
              <w:rPr>
                <w:sz w:val="22"/>
                <w:szCs w:val="22"/>
              </w:rPr>
              <w:t xml:space="preserve"> </w:t>
            </w:r>
            <w:r w:rsidRPr="00720D49">
              <w:rPr>
                <w:sz w:val="22"/>
                <w:szCs w:val="22"/>
              </w:rPr>
              <w:tab/>
              <w:t>Desglose por remuneraciones.</w:t>
            </w:r>
          </w:p>
          <w:p w14:paraId="6E2CC90E" w14:textId="77777777" w:rsidR="005F3A12" w:rsidRPr="00720D49" w:rsidRDefault="005F3A12" w:rsidP="005F3A12">
            <w:pPr>
              <w:autoSpaceDE w:val="0"/>
              <w:autoSpaceDN w:val="0"/>
              <w:adjustRightInd w:val="0"/>
              <w:jc w:val="both"/>
              <w:rPr>
                <w:sz w:val="10"/>
                <w:szCs w:val="22"/>
              </w:rPr>
            </w:pPr>
          </w:p>
          <w:p w14:paraId="472A18E5" w14:textId="4B48ED79" w:rsidR="005F3A12" w:rsidRPr="00720D49" w:rsidRDefault="005F3A12" w:rsidP="004467CC">
            <w:pPr>
              <w:autoSpaceDE w:val="0"/>
              <w:autoSpaceDN w:val="0"/>
              <w:adjustRightInd w:val="0"/>
              <w:ind w:left="2202" w:hanging="2202"/>
              <w:jc w:val="both"/>
              <w:rPr>
                <w:sz w:val="22"/>
                <w:szCs w:val="22"/>
              </w:rPr>
            </w:pPr>
            <w:r w:rsidRPr="00720D49">
              <w:rPr>
                <w:sz w:val="22"/>
                <w:szCs w:val="22"/>
              </w:rPr>
              <w:t>Formulario PR-4</w:t>
            </w:r>
            <w:r w:rsidR="008016D5">
              <w:rPr>
                <w:sz w:val="22"/>
                <w:szCs w:val="22"/>
              </w:rPr>
              <w:t xml:space="preserve"> </w:t>
            </w:r>
            <w:r w:rsidR="00B35E25" w:rsidRPr="00720D49">
              <w:rPr>
                <w:sz w:val="22"/>
                <w:szCs w:val="22"/>
              </w:rPr>
              <w:t xml:space="preserve">(b) </w:t>
            </w:r>
            <w:r w:rsidR="004467CC" w:rsidRPr="00720D49">
              <w:rPr>
                <w:sz w:val="22"/>
                <w:szCs w:val="22"/>
              </w:rPr>
              <w:t xml:space="preserve"> </w:t>
            </w:r>
            <w:r w:rsidR="00B35E25" w:rsidRPr="00720D49">
              <w:rPr>
                <w:sz w:val="22"/>
                <w:szCs w:val="22"/>
              </w:rPr>
              <w:t xml:space="preserve"> </w:t>
            </w:r>
            <w:r w:rsidR="008016D5">
              <w:rPr>
                <w:sz w:val="22"/>
                <w:szCs w:val="22"/>
              </w:rPr>
              <w:t xml:space="preserve">    </w:t>
            </w:r>
            <w:r w:rsidRPr="00720D49">
              <w:rPr>
                <w:sz w:val="22"/>
                <w:szCs w:val="22"/>
              </w:rPr>
              <w:t xml:space="preserve">Precios y Cargos de las Declaraciones del Consultor </w:t>
            </w:r>
          </w:p>
          <w:p w14:paraId="117DB77F" w14:textId="35003A33" w:rsidR="003E4435" w:rsidRPr="00720D49" w:rsidRDefault="003E4435" w:rsidP="004467CC">
            <w:pPr>
              <w:autoSpaceDE w:val="0"/>
              <w:autoSpaceDN w:val="0"/>
              <w:adjustRightInd w:val="0"/>
              <w:ind w:left="2202" w:hanging="2202"/>
              <w:jc w:val="both"/>
              <w:rPr>
                <w:sz w:val="22"/>
                <w:szCs w:val="22"/>
              </w:rPr>
            </w:pPr>
          </w:p>
          <w:p w14:paraId="55AE0EB8" w14:textId="77777777" w:rsidR="005F3A12" w:rsidRPr="00720D49" w:rsidRDefault="005F3A12" w:rsidP="005F3A12">
            <w:pPr>
              <w:autoSpaceDE w:val="0"/>
              <w:autoSpaceDN w:val="0"/>
              <w:adjustRightInd w:val="0"/>
              <w:ind w:left="2116" w:hanging="2116"/>
              <w:jc w:val="both"/>
              <w:rPr>
                <w:b/>
                <w:sz w:val="22"/>
                <w:szCs w:val="22"/>
              </w:rPr>
            </w:pPr>
            <w:r w:rsidRPr="00720D49">
              <w:rPr>
                <w:b/>
                <w:sz w:val="22"/>
                <w:szCs w:val="22"/>
              </w:rPr>
              <w:t>Garantía de Mantenimiento de Oferta</w:t>
            </w:r>
          </w:p>
          <w:p w14:paraId="11777E57" w14:textId="0247D28F" w:rsidR="005F3A12" w:rsidRPr="00720D49" w:rsidRDefault="005F3A12" w:rsidP="005F3A12">
            <w:pPr>
              <w:autoSpaceDE w:val="0"/>
              <w:autoSpaceDN w:val="0"/>
              <w:adjustRightInd w:val="0"/>
              <w:jc w:val="both"/>
              <w:rPr>
                <w:sz w:val="22"/>
                <w:szCs w:val="22"/>
              </w:rPr>
            </w:pPr>
            <w:r w:rsidRPr="00720D49">
              <w:rPr>
                <w:sz w:val="22"/>
                <w:szCs w:val="22"/>
              </w:rPr>
              <w:t>La garantía de mantenimiento de oferta debe ser extendida, bajo la forma de una</w:t>
            </w:r>
            <w:r w:rsidR="00886688" w:rsidRPr="00720D49">
              <w:rPr>
                <w:sz w:val="22"/>
                <w:szCs w:val="22"/>
              </w:rPr>
              <w:t xml:space="preserve"> </w:t>
            </w:r>
            <w:r w:rsidR="00886688" w:rsidRPr="00720D49">
              <w:rPr>
                <w:b/>
                <w:sz w:val="22"/>
                <w:szCs w:val="22"/>
              </w:rPr>
              <w:t>póliza de seguro o garantía</w:t>
            </w:r>
            <w:r w:rsidRPr="00720D49">
              <w:rPr>
                <w:b/>
                <w:sz w:val="22"/>
                <w:szCs w:val="22"/>
              </w:rPr>
              <w:t xml:space="preserve"> bancaria</w:t>
            </w:r>
            <w:r w:rsidR="00CC6B10" w:rsidRPr="00720D49">
              <w:rPr>
                <w:sz w:val="22"/>
                <w:szCs w:val="22"/>
              </w:rPr>
              <w:t xml:space="preserve">. </w:t>
            </w:r>
            <w:r w:rsidR="00CC6B10" w:rsidRPr="008016D5">
              <w:rPr>
                <w:b/>
                <w:sz w:val="22"/>
                <w:szCs w:val="22"/>
              </w:rPr>
              <w:t>(DOCUMENTO SUSTANCIAL</w:t>
            </w:r>
            <w:r w:rsidRPr="008016D5">
              <w:rPr>
                <w:b/>
                <w:sz w:val="22"/>
                <w:szCs w:val="22"/>
              </w:rPr>
              <w:t>)</w:t>
            </w:r>
            <w:r w:rsidR="005B5C02" w:rsidRPr="00720D49">
              <w:rPr>
                <w:sz w:val="22"/>
                <w:szCs w:val="22"/>
              </w:rPr>
              <w:t xml:space="preserve">. Deberá ser por el </w:t>
            </w:r>
            <w:r w:rsidR="00BE78E5" w:rsidRPr="00720D49">
              <w:rPr>
                <w:sz w:val="22"/>
                <w:szCs w:val="22"/>
              </w:rPr>
              <w:t>5</w:t>
            </w:r>
            <w:r w:rsidR="005B5C02" w:rsidRPr="00720D49">
              <w:rPr>
                <w:sz w:val="22"/>
                <w:szCs w:val="22"/>
              </w:rPr>
              <w:t>% del monto</w:t>
            </w:r>
            <w:r w:rsidR="00CB4747" w:rsidRPr="00720D49">
              <w:rPr>
                <w:sz w:val="22"/>
                <w:szCs w:val="22"/>
              </w:rPr>
              <w:t xml:space="preserve"> </w:t>
            </w:r>
            <w:r w:rsidR="005B5C02" w:rsidRPr="00720D49">
              <w:rPr>
                <w:sz w:val="22"/>
                <w:szCs w:val="22"/>
              </w:rPr>
              <w:t>total del llamado.</w:t>
            </w:r>
          </w:p>
          <w:p w14:paraId="3AE35C9D" w14:textId="77777777" w:rsidR="00CB4747" w:rsidRPr="00720D49" w:rsidRDefault="00CB4747" w:rsidP="005F3A12">
            <w:pPr>
              <w:autoSpaceDE w:val="0"/>
              <w:autoSpaceDN w:val="0"/>
              <w:adjustRightInd w:val="0"/>
              <w:jc w:val="both"/>
              <w:rPr>
                <w:sz w:val="22"/>
                <w:szCs w:val="22"/>
              </w:rPr>
            </w:pPr>
          </w:p>
          <w:p w14:paraId="30368CC0" w14:textId="39A31EEF" w:rsidR="005F3A12" w:rsidRPr="002C39B9" w:rsidRDefault="005F3A12" w:rsidP="00CC6B10">
            <w:pPr>
              <w:autoSpaceDE w:val="0"/>
              <w:autoSpaceDN w:val="0"/>
              <w:adjustRightInd w:val="0"/>
              <w:jc w:val="both"/>
              <w:rPr>
                <w:b/>
                <w:sz w:val="6"/>
                <w:szCs w:val="22"/>
              </w:rPr>
            </w:pPr>
          </w:p>
        </w:tc>
      </w:tr>
      <w:tr w:rsidR="005F3A12" w:rsidRPr="00720D49" w14:paraId="7666ED0C" w14:textId="77777777" w:rsidTr="006874BD">
        <w:trPr>
          <w:trHeight w:val="20"/>
        </w:trPr>
        <w:tc>
          <w:tcPr>
            <w:tcW w:w="0" w:type="auto"/>
          </w:tcPr>
          <w:p w14:paraId="368E5542" w14:textId="77777777" w:rsidR="005F3A12" w:rsidRPr="00720D49" w:rsidRDefault="005F3A12" w:rsidP="005F3A12">
            <w:pPr>
              <w:keepNext/>
              <w:keepLines/>
              <w:jc w:val="both"/>
              <w:rPr>
                <w:b/>
                <w:bCs/>
                <w:sz w:val="22"/>
                <w:szCs w:val="22"/>
                <w:lang w:val="es-ES"/>
              </w:rPr>
            </w:pPr>
            <w:r w:rsidRPr="00720D49">
              <w:rPr>
                <w:b/>
                <w:bCs/>
                <w:sz w:val="22"/>
                <w:szCs w:val="22"/>
                <w:lang w:val="es-ES"/>
              </w:rPr>
              <w:t>3.9</w:t>
            </w:r>
          </w:p>
        </w:tc>
        <w:tc>
          <w:tcPr>
            <w:tcW w:w="0" w:type="auto"/>
          </w:tcPr>
          <w:p w14:paraId="27BF4C72" w14:textId="09677FF6" w:rsidR="005F3A12" w:rsidRPr="00720D49" w:rsidRDefault="005F3A12" w:rsidP="005F3A12">
            <w:pPr>
              <w:pStyle w:val="Piedepgina"/>
              <w:tabs>
                <w:tab w:val="left" w:pos="48"/>
              </w:tabs>
              <w:jc w:val="both"/>
              <w:rPr>
                <w:sz w:val="22"/>
                <w:szCs w:val="22"/>
                <w:lang w:val="es-ES"/>
              </w:rPr>
            </w:pPr>
            <w:r w:rsidRPr="00720D49">
              <w:rPr>
                <w:sz w:val="22"/>
                <w:szCs w:val="22"/>
                <w:lang w:val="es-ES"/>
              </w:rPr>
              <w:t xml:space="preserve">El Proponente deberá preparar un original de los documentos que constituyen su propuesta, y marcar claramente en dicho ejemplar la palabra “original”. </w:t>
            </w:r>
          </w:p>
          <w:p w14:paraId="70E47260" w14:textId="48894FF1" w:rsidR="005F3A12" w:rsidRPr="00720D49" w:rsidRDefault="005F3A12" w:rsidP="005F3A12">
            <w:pPr>
              <w:pStyle w:val="Piedepgina"/>
              <w:tabs>
                <w:tab w:val="left" w:pos="48"/>
              </w:tabs>
              <w:jc w:val="both"/>
              <w:rPr>
                <w:sz w:val="22"/>
                <w:szCs w:val="22"/>
                <w:lang w:val="es-ES"/>
              </w:rPr>
            </w:pPr>
            <w:r w:rsidRPr="00720D49">
              <w:rPr>
                <w:sz w:val="22"/>
                <w:szCs w:val="22"/>
                <w:lang w:val="es-ES"/>
              </w:rPr>
              <w:t>Adicionalment</w:t>
            </w:r>
            <w:r w:rsidR="00FF4032" w:rsidRPr="00720D49">
              <w:rPr>
                <w:sz w:val="22"/>
                <w:szCs w:val="22"/>
                <w:lang w:val="es-ES"/>
              </w:rPr>
              <w:t xml:space="preserve">e el oferente deberá </w:t>
            </w:r>
            <w:r w:rsidR="00043928" w:rsidRPr="00720D49">
              <w:rPr>
                <w:sz w:val="22"/>
                <w:szCs w:val="22"/>
                <w:lang w:val="es-ES"/>
              </w:rPr>
              <w:t xml:space="preserve">presentar </w:t>
            </w:r>
            <w:r w:rsidR="003C4943">
              <w:rPr>
                <w:b/>
                <w:sz w:val="22"/>
                <w:szCs w:val="22"/>
                <w:lang w:val="es-ES"/>
              </w:rPr>
              <w:t>1</w:t>
            </w:r>
            <w:r w:rsidR="00214209" w:rsidRPr="00720D49">
              <w:rPr>
                <w:b/>
                <w:sz w:val="22"/>
                <w:szCs w:val="22"/>
                <w:lang w:val="es-ES"/>
              </w:rPr>
              <w:t xml:space="preserve"> </w:t>
            </w:r>
            <w:r w:rsidR="00043928" w:rsidRPr="00720D49">
              <w:rPr>
                <w:b/>
                <w:sz w:val="22"/>
                <w:szCs w:val="22"/>
                <w:lang w:val="es-ES"/>
              </w:rPr>
              <w:t>(</w:t>
            </w:r>
            <w:r w:rsidR="003C4943">
              <w:rPr>
                <w:b/>
                <w:sz w:val="22"/>
                <w:szCs w:val="22"/>
                <w:lang w:val="es-ES"/>
              </w:rPr>
              <w:t>UNA</w:t>
            </w:r>
            <w:r w:rsidRPr="00720D49">
              <w:rPr>
                <w:b/>
                <w:sz w:val="22"/>
                <w:szCs w:val="22"/>
                <w:lang w:val="es-ES"/>
              </w:rPr>
              <w:t>) copia</w:t>
            </w:r>
            <w:r w:rsidRPr="00720D49">
              <w:rPr>
                <w:sz w:val="22"/>
                <w:szCs w:val="22"/>
                <w:lang w:val="es-ES"/>
              </w:rPr>
              <w:t xml:space="preserve"> de la propuesta en medio</w:t>
            </w:r>
            <w:r w:rsidR="00FF4032" w:rsidRPr="00720D49">
              <w:rPr>
                <w:sz w:val="22"/>
                <w:szCs w:val="22"/>
                <w:lang w:val="es-ES"/>
              </w:rPr>
              <w:t>s</w:t>
            </w:r>
            <w:r w:rsidRPr="00720D49">
              <w:rPr>
                <w:sz w:val="22"/>
                <w:szCs w:val="22"/>
                <w:lang w:val="es-ES"/>
              </w:rPr>
              <w:t xml:space="preserve"> impreso</w:t>
            </w:r>
            <w:r w:rsidR="00FF4032" w:rsidRPr="00720D49">
              <w:rPr>
                <w:sz w:val="22"/>
                <w:szCs w:val="22"/>
                <w:lang w:val="es-ES"/>
              </w:rPr>
              <w:t>s</w:t>
            </w:r>
            <w:r w:rsidR="00E918AF" w:rsidRPr="00720D49">
              <w:rPr>
                <w:sz w:val="22"/>
                <w:szCs w:val="22"/>
                <w:lang w:val="es-ES"/>
              </w:rPr>
              <w:t xml:space="preserve">, </w:t>
            </w:r>
            <w:r w:rsidR="00E918AF" w:rsidRPr="00720D49">
              <w:rPr>
                <w:b/>
                <w:sz w:val="22"/>
                <w:szCs w:val="22"/>
                <w:lang w:val="es-ES"/>
              </w:rPr>
              <w:t xml:space="preserve">debidamente </w:t>
            </w:r>
            <w:r w:rsidR="00590329" w:rsidRPr="00720D49">
              <w:rPr>
                <w:b/>
                <w:sz w:val="22"/>
                <w:szCs w:val="22"/>
                <w:lang w:val="es-ES"/>
              </w:rPr>
              <w:t>foliada</w:t>
            </w:r>
            <w:r w:rsidRPr="00720D49">
              <w:rPr>
                <w:sz w:val="22"/>
                <w:szCs w:val="22"/>
                <w:lang w:val="es-ES"/>
              </w:rPr>
              <w:t xml:space="preserve">. </w:t>
            </w:r>
            <w:r w:rsidRPr="00720D49">
              <w:rPr>
                <w:sz w:val="22"/>
                <w:szCs w:val="22"/>
              </w:rPr>
              <w:t>Igualmente se solicita un escaneado de la propuesta original firmada y sellada en formato digital</w:t>
            </w:r>
            <w:r w:rsidR="003C4943">
              <w:rPr>
                <w:sz w:val="22"/>
                <w:szCs w:val="22"/>
                <w:lang w:val="es-ES"/>
              </w:rPr>
              <w:t xml:space="preserve"> </w:t>
            </w:r>
            <w:r w:rsidR="003C4943" w:rsidRPr="00A34ADE">
              <w:rPr>
                <w:sz w:val="22"/>
                <w:szCs w:val="22"/>
                <w:lang w:val="es-ES"/>
              </w:rPr>
              <w:t>(CD/PENDRIVE</w:t>
            </w:r>
            <w:r w:rsidR="003C4943">
              <w:rPr>
                <w:sz w:val="22"/>
                <w:szCs w:val="22"/>
                <w:lang w:val="es-ES"/>
              </w:rPr>
              <w:t xml:space="preserve"> </w:t>
            </w:r>
            <w:r w:rsidRPr="00720D49">
              <w:rPr>
                <w:sz w:val="22"/>
                <w:szCs w:val="22"/>
                <w:lang w:val="es-ES"/>
              </w:rPr>
              <w:t>en formato PDF) y marcar claramente con la palabra “COPIA”. En caso de cualquier discrepancia entre el original y la copia, prevalecerá el original.</w:t>
            </w:r>
          </w:p>
          <w:p w14:paraId="0704B93A" w14:textId="77777777" w:rsidR="005F3A12" w:rsidRPr="00720D49" w:rsidRDefault="005F3A12" w:rsidP="005F3A12">
            <w:pPr>
              <w:pStyle w:val="Piedepgina"/>
              <w:tabs>
                <w:tab w:val="left" w:pos="48"/>
              </w:tabs>
              <w:jc w:val="both"/>
              <w:rPr>
                <w:sz w:val="10"/>
                <w:szCs w:val="22"/>
                <w:lang w:val="es-ES"/>
              </w:rPr>
            </w:pPr>
          </w:p>
          <w:p w14:paraId="5B428C5B" w14:textId="072CA5A0" w:rsidR="005F3A12" w:rsidRPr="00720D49" w:rsidRDefault="005F3A12" w:rsidP="005F3A12">
            <w:pPr>
              <w:pStyle w:val="Piedepgina"/>
              <w:tabs>
                <w:tab w:val="left" w:pos="48"/>
              </w:tabs>
              <w:jc w:val="both"/>
              <w:rPr>
                <w:sz w:val="22"/>
                <w:szCs w:val="22"/>
                <w:lang w:val="es-ES"/>
              </w:rPr>
            </w:pPr>
            <w:r w:rsidRPr="00720D49">
              <w:rPr>
                <w:sz w:val="22"/>
                <w:szCs w:val="22"/>
                <w:lang w:val="es-ES"/>
              </w:rPr>
              <w:t xml:space="preserve">Todas las hojas deberán ir firmadas, selladas y foliadas en número y letras. </w:t>
            </w:r>
            <w:r w:rsidR="009C63BE" w:rsidRPr="00720D49">
              <w:rPr>
                <w:sz w:val="22"/>
                <w:szCs w:val="22"/>
                <w:lang w:val="es-ES"/>
              </w:rPr>
              <w:t>Además,</w:t>
            </w:r>
            <w:r w:rsidRPr="00720D49">
              <w:rPr>
                <w:sz w:val="22"/>
                <w:szCs w:val="22"/>
                <w:lang w:val="es-ES"/>
              </w:rPr>
              <w:t xml:space="preserve"> la documentación presentada debe contener un índice paginado detallado que permita encontrar fácilmente cualquier información.</w:t>
            </w:r>
          </w:p>
          <w:p w14:paraId="0AEC5A28" w14:textId="77777777" w:rsidR="004867D2" w:rsidRPr="00720D49" w:rsidRDefault="004867D2" w:rsidP="005F3A12">
            <w:pPr>
              <w:pStyle w:val="Piedepgina"/>
              <w:tabs>
                <w:tab w:val="left" w:pos="48"/>
              </w:tabs>
              <w:jc w:val="both"/>
              <w:rPr>
                <w:sz w:val="12"/>
                <w:szCs w:val="22"/>
                <w:lang w:val="es-ES"/>
              </w:rPr>
            </w:pPr>
          </w:p>
          <w:p w14:paraId="1B965CF1" w14:textId="3969D1E5" w:rsidR="004867D2" w:rsidRPr="00720D49" w:rsidRDefault="004867D2" w:rsidP="005F3A12">
            <w:pPr>
              <w:pStyle w:val="Piedepgina"/>
              <w:tabs>
                <w:tab w:val="left" w:pos="48"/>
              </w:tabs>
              <w:jc w:val="both"/>
              <w:rPr>
                <w:sz w:val="22"/>
                <w:szCs w:val="22"/>
                <w:lang w:val="es-ES"/>
              </w:rPr>
            </w:pPr>
            <w:r w:rsidRPr="00720D49">
              <w:rPr>
                <w:sz w:val="22"/>
                <w:szCs w:val="22"/>
                <w:lang w:val="es-ES"/>
              </w:rPr>
              <w:t>L</w:t>
            </w:r>
            <w:r w:rsidR="0056149C">
              <w:rPr>
                <w:sz w:val="22"/>
                <w:szCs w:val="22"/>
                <w:lang w:val="es-ES"/>
              </w:rPr>
              <w:t>o</w:t>
            </w:r>
            <w:r w:rsidRPr="00720D49">
              <w:rPr>
                <w:sz w:val="22"/>
                <w:szCs w:val="22"/>
                <w:lang w:val="es-ES"/>
              </w:rPr>
              <w:t>s document</w:t>
            </w:r>
            <w:r w:rsidR="0056149C">
              <w:rPr>
                <w:sz w:val="22"/>
                <w:szCs w:val="22"/>
                <w:lang w:val="es-ES"/>
              </w:rPr>
              <w:t>os respaldatorio</w:t>
            </w:r>
            <w:r w:rsidRPr="00720D49">
              <w:rPr>
                <w:sz w:val="22"/>
                <w:szCs w:val="22"/>
                <w:lang w:val="es-ES"/>
              </w:rPr>
              <w:t>s sobre las experiencias tanto del consultor como del personal clave deberán presentarse en forma coherente en el orden como es declarado en cada TEC de forma correlativa y de lo más reciente a lo más antiguo.</w:t>
            </w:r>
          </w:p>
          <w:p w14:paraId="230F784B" w14:textId="77777777" w:rsidR="005F3A12" w:rsidRPr="00720D49" w:rsidRDefault="005F3A12" w:rsidP="005F3A12">
            <w:pPr>
              <w:pStyle w:val="Piedepgina"/>
              <w:tabs>
                <w:tab w:val="left" w:pos="48"/>
              </w:tabs>
              <w:jc w:val="both"/>
              <w:rPr>
                <w:sz w:val="10"/>
                <w:szCs w:val="22"/>
                <w:lang w:val="es-ES"/>
              </w:rPr>
            </w:pPr>
          </w:p>
          <w:p w14:paraId="3E1BD849" w14:textId="77777777" w:rsidR="005F3A12" w:rsidRPr="00720D49" w:rsidRDefault="005F3A12" w:rsidP="005F780B">
            <w:pPr>
              <w:pStyle w:val="Piedepgina"/>
              <w:tabs>
                <w:tab w:val="left" w:pos="48"/>
              </w:tabs>
              <w:ind w:left="48" w:hanging="48"/>
              <w:jc w:val="both"/>
              <w:rPr>
                <w:sz w:val="22"/>
                <w:szCs w:val="22"/>
                <w:lang w:val="es-ES"/>
              </w:rPr>
            </w:pPr>
            <w:r w:rsidRPr="00720D49">
              <w:rPr>
                <w:sz w:val="22"/>
                <w:szCs w:val="22"/>
                <w:lang w:val="es-ES"/>
              </w:rPr>
              <w:tab/>
              <w:t>La Documentación presentada, debe ser protegida por cubiertas adecuadas y encuadernadas en forma suficientemente segura, para evitar su deterioro por el manipuleo del que es objeto durante las tareas de evaluación.</w:t>
            </w:r>
          </w:p>
          <w:p w14:paraId="005C77A7" w14:textId="16AB75A8" w:rsidR="005F780B" w:rsidRPr="002C39B9" w:rsidRDefault="005F780B" w:rsidP="002C39B9">
            <w:pPr>
              <w:pStyle w:val="Piedepgina"/>
              <w:tabs>
                <w:tab w:val="left" w:pos="48"/>
              </w:tabs>
              <w:jc w:val="both"/>
              <w:rPr>
                <w:sz w:val="10"/>
                <w:szCs w:val="22"/>
                <w:lang w:val="es-ES"/>
              </w:rPr>
            </w:pPr>
          </w:p>
        </w:tc>
      </w:tr>
      <w:tr w:rsidR="005F3A12" w:rsidRPr="00720D49" w14:paraId="08F2015F" w14:textId="77777777" w:rsidTr="006874BD">
        <w:trPr>
          <w:trHeight w:val="20"/>
        </w:trPr>
        <w:tc>
          <w:tcPr>
            <w:tcW w:w="0" w:type="auto"/>
          </w:tcPr>
          <w:p w14:paraId="65A0EC14" w14:textId="25BE895D" w:rsidR="005F3A12" w:rsidRPr="00720D49" w:rsidRDefault="005F3A12" w:rsidP="00394B62">
            <w:pPr>
              <w:jc w:val="both"/>
              <w:rPr>
                <w:b/>
                <w:bCs/>
                <w:sz w:val="22"/>
                <w:szCs w:val="22"/>
                <w:lang w:val="es-ES"/>
              </w:rPr>
            </w:pPr>
            <w:r w:rsidRPr="00720D49">
              <w:rPr>
                <w:b/>
                <w:bCs/>
                <w:sz w:val="22"/>
                <w:szCs w:val="22"/>
                <w:lang w:val="es-ES"/>
              </w:rPr>
              <w:t xml:space="preserve">3.14 </w:t>
            </w:r>
            <w:r w:rsidR="00590329" w:rsidRPr="00720D49">
              <w:rPr>
                <w:b/>
                <w:bCs/>
                <w:sz w:val="22"/>
                <w:szCs w:val="22"/>
                <w:lang w:val="es-ES"/>
              </w:rPr>
              <w:t xml:space="preserve"> </w:t>
            </w:r>
          </w:p>
        </w:tc>
        <w:tc>
          <w:tcPr>
            <w:tcW w:w="0" w:type="auto"/>
          </w:tcPr>
          <w:p w14:paraId="698DBA1E" w14:textId="282FF78D" w:rsidR="005F3A12" w:rsidRPr="00720D49" w:rsidRDefault="005F3A12" w:rsidP="005F3A12">
            <w:pPr>
              <w:pStyle w:val="Default"/>
              <w:jc w:val="both"/>
              <w:rPr>
                <w:rFonts w:ascii="Times New Roman" w:hAnsi="Times New Roman" w:cs="Times New Roman"/>
                <w:color w:val="auto"/>
                <w:sz w:val="22"/>
                <w:szCs w:val="22"/>
                <w:lang w:val="es-ES" w:eastAsia="en-US"/>
              </w:rPr>
            </w:pPr>
            <w:r w:rsidRPr="00720D49">
              <w:rPr>
                <w:rFonts w:ascii="Times New Roman" w:hAnsi="Times New Roman" w:cs="Times New Roman"/>
                <w:b/>
                <w:color w:val="auto"/>
                <w:sz w:val="22"/>
                <w:szCs w:val="22"/>
                <w:lang w:val="es-ES" w:eastAsia="en-US"/>
              </w:rPr>
              <w:t>Moneda de la Propuesta</w:t>
            </w:r>
            <w:r w:rsidRPr="00720D49">
              <w:rPr>
                <w:rFonts w:ascii="Times New Roman" w:hAnsi="Times New Roman" w:cs="Times New Roman"/>
                <w:color w:val="auto"/>
                <w:sz w:val="22"/>
                <w:szCs w:val="22"/>
                <w:lang w:val="es-ES" w:eastAsia="en-US"/>
              </w:rPr>
              <w:t xml:space="preserve">: </w:t>
            </w:r>
            <w:r w:rsidR="003E4435" w:rsidRPr="00720D49">
              <w:rPr>
                <w:rFonts w:ascii="Times New Roman" w:hAnsi="Times New Roman" w:cs="Times New Roman"/>
                <w:b/>
                <w:color w:val="auto"/>
                <w:sz w:val="22"/>
                <w:szCs w:val="22"/>
                <w:lang w:val="es-ES" w:eastAsia="en-US"/>
              </w:rPr>
              <w:t>guaraníes</w:t>
            </w:r>
            <w:r w:rsidRPr="00720D49">
              <w:rPr>
                <w:rFonts w:ascii="Times New Roman" w:hAnsi="Times New Roman" w:cs="Times New Roman"/>
                <w:b/>
                <w:color w:val="auto"/>
                <w:sz w:val="22"/>
                <w:szCs w:val="22"/>
                <w:lang w:val="es-ES" w:eastAsia="en-US"/>
              </w:rPr>
              <w:t>.</w:t>
            </w:r>
          </w:p>
          <w:p w14:paraId="4F18E40F" w14:textId="37DF5B82" w:rsidR="005F3A12" w:rsidRPr="00720D49" w:rsidRDefault="005F3A12" w:rsidP="00CA3E87">
            <w:pPr>
              <w:autoSpaceDE w:val="0"/>
              <w:autoSpaceDN w:val="0"/>
              <w:adjustRightInd w:val="0"/>
              <w:jc w:val="both"/>
              <w:rPr>
                <w:sz w:val="10"/>
                <w:szCs w:val="22"/>
                <w:lang w:val="es-ES"/>
              </w:rPr>
            </w:pPr>
            <w:r w:rsidRPr="00720D49">
              <w:rPr>
                <w:sz w:val="22"/>
                <w:szCs w:val="22"/>
                <w:lang w:val="es-ES"/>
              </w:rPr>
              <w:t>El proponente deberá cotizar su propuesta en guaraníes</w:t>
            </w:r>
            <w:r w:rsidR="00CA3E87">
              <w:rPr>
                <w:sz w:val="22"/>
                <w:szCs w:val="22"/>
                <w:lang w:val="es-ES"/>
              </w:rPr>
              <w:t xml:space="preserve">. </w:t>
            </w:r>
            <w:r w:rsidRPr="00720D49">
              <w:rPr>
                <w:sz w:val="22"/>
                <w:szCs w:val="22"/>
                <w:lang w:val="es-ES"/>
              </w:rPr>
              <w:t xml:space="preserve"> </w:t>
            </w:r>
          </w:p>
        </w:tc>
      </w:tr>
      <w:tr w:rsidR="005F3A12" w:rsidRPr="00720D49" w14:paraId="35126F9C" w14:textId="77777777" w:rsidTr="006874BD">
        <w:trPr>
          <w:trHeight w:val="20"/>
        </w:trPr>
        <w:tc>
          <w:tcPr>
            <w:tcW w:w="0" w:type="auto"/>
          </w:tcPr>
          <w:p w14:paraId="472B5EE5" w14:textId="31130C71" w:rsidR="005F3A12" w:rsidRPr="00720D49" w:rsidRDefault="005F3A12" w:rsidP="005F3A12">
            <w:pPr>
              <w:jc w:val="both"/>
              <w:rPr>
                <w:b/>
                <w:bCs/>
                <w:sz w:val="22"/>
                <w:szCs w:val="22"/>
                <w:lang w:val="es-ES"/>
              </w:rPr>
            </w:pPr>
            <w:r w:rsidRPr="00720D49">
              <w:rPr>
                <w:b/>
                <w:bCs/>
                <w:sz w:val="22"/>
                <w:szCs w:val="22"/>
                <w:lang w:val="es-ES"/>
              </w:rPr>
              <w:lastRenderedPageBreak/>
              <w:t xml:space="preserve">4.3 </w:t>
            </w:r>
            <w:r w:rsidR="0023151D" w:rsidRPr="00720D49">
              <w:rPr>
                <w:b/>
                <w:bCs/>
                <w:sz w:val="22"/>
                <w:szCs w:val="22"/>
                <w:lang w:val="es-ES"/>
              </w:rPr>
              <w:t>y 4.4</w:t>
            </w:r>
          </w:p>
        </w:tc>
        <w:tc>
          <w:tcPr>
            <w:tcW w:w="0" w:type="auto"/>
          </w:tcPr>
          <w:p w14:paraId="65E458AC" w14:textId="13D5124D" w:rsidR="005F3A12" w:rsidRPr="00720D49" w:rsidRDefault="005F3A12" w:rsidP="005F3A12">
            <w:pPr>
              <w:pStyle w:val="Default"/>
              <w:jc w:val="both"/>
              <w:rPr>
                <w:rFonts w:ascii="Times New Roman" w:hAnsi="Times New Roman" w:cs="Times New Roman"/>
                <w:bCs/>
                <w:color w:val="auto"/>
                <w:sz w:val="22"/>
                <w:szCs w:val="22"/>
              </w:rPr>
            </w:pPr>
            <w:r w:rsidRPr="00720D49">
              <w:rPr>
                <w:rFonts w:ascii="Times New Roman" w:hAnsi="Times New Roman" w:cs="Times New Roman"/>
                <w:bCs/>
                <w:color w:val="auto"/>
                <w:sz w:val="22"/>
                <w:szCs w:val="22"/>
              </w:rPr>
              <w:t xml:space="preserve">El oferente deberá presentar un original de los documentos que constituyan su propuesta y marcar claramente en dicho ejemplar la palabra “ORIGINAL”. Adicionalmente el oferente deberá presentar </w:t>
            </w:r>
            <w:r w:rsidR="00E058EE" w:rsidRPr="00720D49">
              <w:rPr>
                <w:rFonts w:ascii="Times New Roman" w:hAnsi="Times New Roman" w:cs="Times New Roman"/>
                <w:bCs/>
                <w:color w:val="auto"/>
                <w:sz w:val="22"/>
                <w:szCs w:val="22"/>
              </w:rPr>
              <w:t>1</w:t>
            </w:r>
            <w:r w:rsidR="006626D3" w:rsidRPr="00720D49">
              <w:rPr>
                <w:rFonts w:ascii="Times New Roman" w:hAnsi="Times New Roman" w:cs="Times New Roman"/>
                <w:bCs/>
                <w:color w:val="auto"/>
                <w:sz w:val="22"/>
                <w:szCs w:val="22"/>
              </w:rPr>
              <w:t xml:space="preserve"> </w:t>
            </w:r>
            <w:r w:rsidRPr="00720D49">
              <w:rPr>
                <w:rFonts w:ascii="Times New Roman" w:hAnsi="Times New Roman" w:cs="Times New Roman"/>
                <w:bCs/>
                <w:color w:val="auto"/>
                <w:sz w:val="22"/>
                <w:szCs w:val="22"/>
              </w:rPr>
              <w:t>(</w:t>
            </w:r>
            <w:r w:rsidR="00E058EE" w:rsidRPr="00720D49">
              <w:rPr>
                <w:rFonts w:ascii="Times New Roman" w:hAnsi="Times New Roman" w:cs="Times New Roman"/>
                <w:bCs/>
                <w:color w:val="auto"/>
                <w:sz w:val="22"/>
                <w:szCs w:val="22"/>
              </w:rPr>
              <w:t>una</w:t>
            </w:r>
            <w:r w:rsidRPr="00720D49">
              <w:rPr>
                <w:rFonts w:ascii="Times New Roman" w:hAnsi="Times New Roman" w:cs="Times New Roman"/>
                <w:bCs/>
                <w:color w:val="auto"/>
                <w:sz w:val="22"/>
                <w:szCs w:val="22"/>
              </w:rPr>
              <w:t>) copia de la propuesta en medio impreso. En caso de cualquier discrepancia entre el original y l</w:t>
            </w:r>
            <w:r w:rsidR="00E058EE" w:rsidRPr="00720D49">
              <w:rPr>
                <w:rFonts w:ascii="Times New Roman" w:hAnsi="Times New Roman" w:cs="Times New Roman"/>
                <w:bCs/>
                <w:color w:val="auto"/>
                <w:sz w:val="22"/>
                <w:szCs w:val="22"/>
              </w:rPr>
              <w:t>a copia</w:t>
            </w:r>
            <w:r w:rsidRPr="00720D49">
              <w:rPr>
                <w:rFonts w:ascii="Times New Roman" w:hAnsi="Times New Roman" w:cs="Times New Roman"/>
                <w:bCs/>
                <w:color w:val="auto"/>
                <w:sz w:val="22"/>
                <w:szCs w:val="22"/>
              </w:rPr>
              <w:t>, prevalecerá el original.</w:t>
            </w:r>
          </w:p>
          <w:p w14:paraId="042AA464" w14:textId="77777777" w:rsidR="005F3A12" w:rsidRPr="00720D49" w:rsidRDefault="005F3A12" w:rsidP="005F3A12">
            <w:pPr>
              <w:pStyle w:val="Default"/>
              <w:jc w:val="both"/>
              <w:rPr>
                <w:rFonts w:ascii="Times New Roman" w:hAnsi="Times New Roman" w:cs="Times New Roman"/>
                <w:bCs/>
                <w:sz w:val="8"/>
                <w:szCs w:val="22"/>
              </w:rPr>
            </w:pPr>
          </w:p>
          <w:p w14:paraId="72F14500" w14:textId="77777777" w:rsidR="005F3A12" w:rsidRPr="00720D49" w:rsidRDefault="005F3A12" w:rsidP="005F3A12">
            <w:pPr>
              <w:pStyle w:val="Default"/>
              <w:jc w:val="both"/>
              <w:rPr>
                <w:rFonts w:ascii="Times New Roman" w:hAnsi="Times New Roman" w:cs="Times New Roman"/>
                <w:bCs/>
                <w:sz w:val="22"/>
                <w:szCs w:val="22"/>
              </w:rPr>
            </w:pPr>
            <w:r w:rsidRPr="00720D49">
              <w:rPr>
                <w:rFonts w:ascii="Times New Roman" w:hAnsi="Times New Roman" w:cs="Times New Roman"/>
                <w:bCs/>
                <w:sz w:val="22"/>
                <w:szCs w:val="22"/>
              </w:rPr>
              <w:t xml:space="preserve">Las </w:t>
            </w:r>
            <w:r w:rsidRPr="008509C9">
              <w:rPr>
                <w:rFonts w:ascii="Times New Roman" w:hAnsi="Times New Roman" w:cs="Times New Roman"/>
                <w:bCs/>
                <w:sz w:val="22"/>
                <w:szCs w:val="22"/>
              </w:rPr>
              <w:t>propuestas técnicas y económicas</w:t>
            </w:r>
            <w:r w:rsidRPr="00720D49">
              <w:rPr>
                <w:rFonts w:ascii="Times New Roman" w:hAnsi="Times New Roman" w:cs="Times New Roman"/>
                <w:bCs/>
                <w:sz w:val="22"/>
                <w:szCs w:val="22"/>
              </w:rPr>
              <w:t>, así como los recaudos legales, deberán presentarse en sobre cerrado, de la siguiente forma:</w:t>
            </w:r>
          </w:p>
          <w:p w14:paraId="2CF10571" w14:textId="77777777" w:rsidR="005F3A12" w:rsidRPr="002C39B9" w:rsidRDefault="005F3A12" w:rsidP="005F3A12">
            <w:pPr>
              <w:pStyle w:val="Default"/>
              <w:jc w:val="both"/>
              <w:rPr>
                <w:rFonts w:ascii="Times New Roman" w:hAnsi="Times New Roman" w:cs="Times New Roman"/>
                <w:bCs/>
                <w:sz w:val="6"/>
                <w:szCs w:val="22"/>
              </w:rPr>
            </w:pPr>
          </w:p>
          <w:p w14:paraId="356A7E04" w14:textId="065DBE24" w:rsidR="005F3A12" w:rsidRPr="00720D49" w:rsidRDefault="005F3A12" w:rsidP="005F3A12">
            <w:pPr>
              <w:pStyle w:val="Default"/>
              <w:jc w:val="both"/>
              <w:rPr>
                <w:rFonts w:ascii="Times New Roman" w:hAnsi="Times New Roman" w:cs="Times New Roman"/>
                <w:bCs/>
                <w:sz w:val="22"/>
                <w:szCs w:val="22"/>
              </w:rPr>
            </w:pPr>
            <w:r w:rsidRPr="00954A9C">
              <w:rPr>
                <w:rFonts w:ascii="Times New Roman" w:hAnsi="Times New Roman" w:cs="Times New Roman"/>
                <w:b/>
                <w:bCs/>
                <w:sz w:val="22"/>
                <w:szCs w:val="22"/>
              </w:rPr>
              <w:t xml:space="preserve">Un sobre conteniendo la Propuesta Técnica (Sobre 1); y otro separado conteniendo la Propuesta </w:t>
            </w:r>
            <w:r w:rsidR="008016D5" w:rsidRPr="00954A9C">
              <w:rPr>
                <w:rFonts w:ascii="Times New Roman" w:hAnsi="Times New Roman" w:cs="Times New Roman"/>
                <w:b/>
                <w:bCs/>
                <w:sz w:val="22"/>
                <w:szCs w:val="22"/>
              </w:rPr>
              <w:t>Económica</w:t>
            </w:r>
            <w:r w:rsidRPr="00954A9C">
              <w:rPr>
                <w:rFonts w:ascii="Times New Roman" w:hAnsi="Times New Roman" w:cs="Times New Roman"/>
                <w:b/>
                <w:bCs/>
                <w:sz w:val="22"/>
                <w:szCs w:val="22"/>
              </w:rPr>
              <w:t xml:space="preserve"> (Sobre 2);</w:t>
            </w:r>
            <w:r w:rsidRPr="00954A9C">
              <w:rPr>
                <w:rFonts w:ascii="Times New Roman" w:hAnsi="Times New Roman" w:cs="Times New Roman"/>
                <w:bCs/>
                <w:sz w:val="22"/>
                <w:szCs w:val="22"/>
              </w:rPr>
              <w:t xml:space="preserve"> ambos en un sobre cerrado.</w:t>
            </w:r>
          </w:p>
          <w:p w14:paraId="5171419C" w14:textId="77777777" w:rsidR="005F3A12" w:rsidRPr="002C39B9" w:rsidRDefault="005F3A12" w:rsidP="005F3A12">
            <w:pPr>
              <w:pStyle w:val="Default"/>
              <w:jc w:val="both"/>
              <w:rPr>
                <w:rFonts w:ascii="Times New Roman" w:hAnsi="Times New Roman" w:cs="Times New Roman"/>
                <w:bCs/>
                <w:sz w:val="4"/>
                <w:szCs w:val="22"/>
              </w:rPr>
            </w:pPr>
          </w:p>
          <w:p w14:paraId="00EED591" w14:textId="7A1184FA" w:rsidR="005F3A12" w:rsidRPr="00720D49" w:rsidRDefault="005F3A12" w:rsidP="005F3A12">
            <w:pPr>
              <w:pStyle w:val="Default"/>
              <w:jc w:val="both"/>
              <w:rPr>
                <w:rFonts w:ascii="Times New Roman" w:hAnsi="Times New Roman" w:cs="Times New Roman"/>
                <w:bCs/>
                <w:sz w:val="22"/>
                <w:szCs w:val="22"/>
              </w:rPr>
            </w:pPr>
            <w:r w:rsidRPr="00720D49">
              <w:rPr>
                <w:rFonts w:ascii="Times New Roman" w:hAnsi="Times New Roman" w:cs="Times New Roman"/>
                <w:bCs/>
                <w:sz w:val="22"/>
                <w:szCs w:val="22"/>
              </w:rPr>
              <w:t xml:space="preserve">Los sobres conteniendo la propuesta técnica y la propuesta </w:t>
            </w:r>
            <w:r w:rsidR="002E3E3C">
              <w:rPr>
                <w:rFonts w:ascii="Times New Roman" w:hAnsi="Times New Roman" w:cs="Times New Roman"/>
                <w:bCs/>
                <w:sz w:val="22"/>
                <w:szCs w:val="22"/>
              </w:rPr>
              <w:t>económica</w:t>
            </w:r>
            <w:r w:rsidRPr="00720D49">
              <w:rPr>
                <w:rFonts w:ascii="Times New Roman" w:hAnsi="Times New Roman" w:cs="Times New Roman"/>
                <w:bCs/>
                <w:sz w:val="22"/>
                <w:szCs w:val="22"/>
              </w:rPr>
              <w:t xml:space="preserve"> se deberán colocar en un sobre exterior, que también deberá estar sellado.</w:t>
            </w:r>
          </w:p>
          <w:p w14:paraId="6583D19F" w14:textId="77777777" w:rsidR="005F3A12" w:rsidRPr="002C39B9" w:rsidRDefault="005F3A12" w:rsidP="005F3A12">
            <w:pPr>
              <w:pStyle w:val="Default"/>
              <w:jc w:val="both"/>
              <w:rPr>
                <w:rFonts w:ascii="Times New Roman" w:hAnsi="Times New Roman" w:cs="Times New Roman"/>
                <w:bCs/>
                <w:sz w:val="4"/>
                <w:szCs w:val="22"/>
              </w:rPr>
            </w:pPr>
          </w:p>
          <w:p w14:paraId="0D0DB894" w14:textId="75CB6EBD" w:rsidR="005F3A12" w:rsidRPr="00720D49" w:rsidRDefault="005F3A12" w:rsidP="005F3A12">
            <w:pPr>
              <w:pStyle w:val="Default"/>
              <w:jc w:val="both"/>
              <w:rPr>
                <w:rFonts w:ascii="Times New Roman" w:hAnsi="Times New Roman" w:cs="Times New Roman"/>
                <w:bCs/>
                <w:sz w:val="22"/>
                <w:szCs w:val="22"/>
              </w:rPr>
            </w:pPr>
            <w:r w:rsidRPr="00720D49">
              <w:rPr>
                <w:rFonts w:ascii="Times New Roman" w:hAnsi="Times New Roman" w:cs="Times New Roman"/>
                <w:b/>
                <w:bCs/>
                <w:sz w:val="22"/>
                <w:szCs w:val="22"/>
              </w:rPr>
              <w:t>Sobre Nº 1</w:t>
            </w:r>
            <w:r w:rsidR="007A1513" w:rsidRPr="00720D49">
              <w:rPr>
                <w:rFonts w:ascii="Times New Roman" w:hAnsi="Times New Roman" w:cs="Times New Roman"/>
                <w:b/>
                <w:bCs/>
                <w:sz w:val="22"/>
                <w:szCs w:val="22"/>
              </w:rPr>
              <w:t xml:space="preserve"> </w:t>
            </w:r>
            <w:r w:rsidRPr="00720D49">
              <w:rPr>
                <w:rFonts w:ascii="Times New Roman" w:hAnsi="Times New Roman" w:cs="Times New Roman"/>
                <w:b/>
                <w:bCs/>
                <w:sz w:val="22"/>
                <w:szCs w:val="22"/>
              </w:rPr>
              <w:t>Propuesta Técnica</w:t>
            </w:r>
            <w:r w:rsidRPr="00720D49">
              <w:rPr>
                <w:rFonts w:ascii="Times New Roman" w:hAnsi="Times New Roman" w:cs="Times New Roman"/>
                <w:bCs/>
                <w:sz w:val="22"/>
                <w:szCs w:val="22"/>
              </w:rPr>
              <w:t xml:space="preserve"> se presentará en un sobre sellado, marcado claramente “Propuesta Técnica” que deberá contener los documentos citados en el </w:t>
            </w:r>
            <w:r w:rsidRPr="00720D49">
              <w:rPr>
                <w:rFonts w:ascii="Times New Roman" w:hAnsi="Times New Roman" w:cs="Times New Roman"/>
                <w:b/>
                <w:sz w:val="22"/>
                <w:szCs w:val="22"/>
              </w:rPr>
              <w:t>Párrafo de referencia de la 3.6 de la Hoja de Datos.</w:t>
            </w:r>
          </w:p>
          <w:p w14:paraId="626EAF59" w14:textId="77777777" w:rsidR="005F3A12" w:rsidRPr="002C39B9" w:rsidRDefault="005F3A12" w:rsidP="005F3A12">
            <w:pPr>
              <w:pStyle w:val="Default"/>
              <w:jc w:val="both"/>
              <w:rPr>
                <w:rFonts w:ascii="Times New Roman" w:hAnsi="Times New Roman" w:cs="Times New Roman"/>
                <w:bCs/>
                <w:sz w:val="4"/>
                <w:szCs w:val="22"/>
              </w:rPr>
            </w:pPr>
          </w:p>
          <w:p w14:paraId="4B49E244" w14:textId="76F1923F" w:rsidR="005F3A12" w:rsidRPr="00720D49" w:rsidRDefault="005F3A12" w:rsidP="005F3A12">
            <w:pPr>
              <w:pStyle w:val="Default"/>
              <w:jc w:val="both"/>
              <w:rPr>
                <w:rFonts w:ascii="Times New Roman" w:hAnsi="Times New Roman" w:cs="Times New Roman"/>
                <w:bCs/>
                <w:sz w:val="22"/>
                <w:szCs w:val="22"/>
              </w:rPr>
            </w:pPr>
            <w:r w:rsidRPr="00720D49">
              <w:rPr>
                <w:rFonts w:ascii="Times New Roman" w:hAnsi="Times New Roman" w:cs="Times New Roman"/>
                <w:b/>
                <w:bCs/>
                <w:sz w:val="22"/>
                <w:szCs w:val="22"/>
              </w:rPr>
              <w:t xml:space="preserve">Sobre Nº 2 Propuesta </w:t>
            </w:r>
            <w:r w:rsidR="008016D5">
              <w:rPr>
                <w:rFonts w:ascii="Times New Roman" w:hAnsi="Times New Roman" w:cs="Times New Roman"/>
                <w:b/>
                <w:bCs/>
                <w:sz w:val="22"/>
                <w:szCs w:val="22"/>
              </w:rPr>
              <w:t>Económica</w:t>
            </w:r>
            <w:r w:rsidRPr="00720D49">
              <w:rPr>
                <w:rFonts w:ascii="Times New Roman" w:hAnsi="Times New Roman" w:cs="Times New Roman"/>
                <w:bCs/>
                <w:sz w:val="22"/>
                <w:szCs w:val="22"/>
              </w:rPr>
              <w:t xml:space="preserve"> se presentará en un sobre sellado, marcando claramente como “Propuesta </w:t>
            </w:r>
            <w:r w:rsidR="002E3E3C">
              <w:rPr>
                <w:rFonts w:ascii="Times New Roman" w:hAnsi="Times New Roman" w:cs="Times New Roman"/>
                <w:bCs/>
                <w:sz w:val="22"/>
                <w:szCs w:val="22"/>
              </w:rPr>
              <w:t>económica</w:t>
            </w:r>
            <w:r w:rsidRPr="00720D49">
              <w:rPr>
                <w:rFonts w:ascii="Times New Roman" w:hAnsi="Times New Roman" w:cs="Times New Roman"/>
                <w:bCs/>
                <w:sz w:val="22"/>
                <w:szCs w:val="22"/>
              </w:rPr>
              <w:t xml:space="preserve">” que deberá contener los documentos citados en el </w:t>
            </w:r>
            <w:r w:rsidRPr="00720D49">
              <w:rPr>
                <w:rFonts w:ascii="Times New Roman" w:hAnsi="Times New Roman" w:cs="Times New Roman"/>
                <w:b/>
                <w:sz w:val="22"/>
                <w:szCs w:val="22"/>
              </w:rPr>
              <w:t>Párrafo de referencia de la 3.8 de la Hoja de Datos.</w:t>
            </w:r>
          </w:p>
          <w:p w14:paraId="6C7A2AFC" w14:textId="77777777" w:rsidR="005F3A12" w:rsidRPr="002C39B9" w:rsidRDefault="005F3A12" w:rsidP="005F3A12">
            <w:pPr>
              <w:pStyle w:val="Default"/>
              <w:jc w:val="both"/>
              <w:rPr>
                <w:rFonts w:ascii="Times New Roman" w:hAnsi="Times New Roman" w:cs="Times New Roman"/>
                <w:bCs/>
                <w:sz w:val="6"/>
                <w:szCs w:val="22"/>
              </w:rPr>
            </w:pPr>
          </w:p>
          <w:p w14:paraId="25CFEF0C" w14:textId="4244B03E" w:rsidR="005F3A12" w:rsidRPr="00720D49" w:rsidRDefault="005F3A12" w:rsidP="005F780B">
            <w:pPr>
              <w:pStyle w:val="Default"/>
              <w:jc w:val="both"/>
              <w:rPr>
                <w:rFonts w:ascii="Times New Roman" w:hAnsi="Times New Roman" w:cs="Times New Roman"/>
                <w:bCs/>
                <w:sz w:val="22"/>
                <w:szCs w:val="22"/>
              </w:rPr>
            </w:pPr>
            <w:r w:rsidRPr="002C39B9">
              <w:rPr>
                <w:rFonts w:ascii="Times New Roman" w:hAnsi="Times New Roman" w:cs="Times New Roman"/>
                <w:b/>
                <w:bCs/>
                <w:sz w:val="22"/>
                <w:szCs w:val="22"/>
                <w:u w:val="single"/>
              </w:rPr>
              <w:t>Obs</w:t>
            </w:r>
            <w:r w:rsidR="005F780B" w:rsidRPr="002C39B9">
              <w:rPr>
                <w:rFonts w:ascii="Times New Roman" w:hAnsi="Times New Roman" w:cs="Times New Roman"/>
                <w:b/>
                <w:bCs/>
                <w:sz w:val="22"/>
                <w:szCs w:val="22"/>
                <w:u w:val="single"/>
              </w:rPr>
              <w:t>ervación</w:t>
            </w:r>
            <w:r w:rsidRPr="00720D49">
              <w:rPr>
                <w:rFonts w:ascii="Times New Roman" w:hAnsi="Times New Roman" w:cs="Times New Roman"/>
                <w:b/>
                <w:bCs/>
                <w:sz w:val="22"/>
                <w:szCs w:val="22"/>
              </w:rPr>
              <w:t>:</w:t>
            </w:r>
            <w:r w:rsidRPr="00720D49">
              <w:rPr>
                <w:rFonts w:ascii="Times New Roman" w:hAnsi="Times New Roman" w:cs="Times New Roman"/>
                <w:bCs/>
                <w:sz w:val="22"/>
                <w:szCs w:val="22"/>
              </w:rPr>
              <w:t xml:space="preserve"> Todas las hojas deberán ir firmadas, selladas y foliadas. Además la documentación presentada debe contener un índice paginado detallado que permita encontrar fácilmente cualquier información.</w:t>
            </w:r>
          </w:p>
        </w:tc>
      </w:tr>
      <w:tr w:rsidR="005F3A12" w:rsidRPr="00720D49" w14:paraId="7F920E0F" w14:textId="77777777" w:rsidTr="003E4435">
        <w:trPr>
          <w:trHeight w:val="699"/>
        </w:trPr>
        <w:tc>
          <w:tcPr>
            <w:tcW w:w="0" w:type="auto"/>
          </w:tcPr>
          <w:p w14:paraId="1F507BC1" w14:textId="77777777" w:rsidR="005F3A12" w:rsidRPr="00720D49" w:rsidRDefault="005F3A12" w:rsidP="005F3A12">
            <w:pPr>
              <w:jc w:val="both"/>
              <w:rPr>
                <w:b/>
                <w:bCs/>
                <w:sz w:val="22"/>
                <w:szCs w:val="22"/>
                <w:lang w:val="es-ES"/>
              </w:rPr>
            </w:pPr>
          </w:p>
          <w:p w14:paraId="6DA86AE9" w14:textId="77777777" w:rsidR="005F3A12" w:rsidRPr="00720D49" w:rsidRDefault="005F3A12" w:rsidP="005F3A12">
            <w:pPr>
              <w:jc w:val="both"/>
              <w:rPr>
                <w:b/>
                <w:bCs/>
                <w:sz w:val="22"/>
                <w:szCs w:val="22"/>
                <w:lang w:val="es-ES"/>
              </w:rPr>
            </w:pPr>
            <w:r w:rsidRPr="00720D49">
              <w:rPr>
                <w:b/>
                <w:bCs/>
                <w:sz w:val="22"/>
                <w:szCs w:val="22"/>
                <w:lang w:val="es-ES"/>
              </w:rPr>
              <w:t xml:space="preserve">4.5   </w:t>
            </w:r>
          </w:p>
          <w:p w14:paraId="711A57A4" w14:textId="77777777" w:rsidR="005F3A12" w:rsidRPr="00720D49" w:rsidRDefault="005F3A12" w:rsidP="005F3A12">
            <w:pPr>
              <w:jc w:val="both"/>
              <w:rPr>
                <w:b/>
                <w:bCs/>
                <w:sz w:val="22"/>
                <w:szCs w:val="22"/>
                <w:lang w:val="es-ES"/>
              </w:rPr>
            </w:pPr>
          </w:p>
          <w:p w14:paraId="1AA1171B" w14:textId="77777777" w:rsidR="005F3A12" w:rsidRPr="00720D49" w:rsidRDefault="005F3A12" w:rsidP="005F3A12">
            <w:pPr>
              <w:jc w:val="both"/>
              <w:rPr>
                <w:b/>
                <w:bCs/>
                <w:sz w:val="22"/>
                <w:szCs w:val="22"/>
                <w:lang w:val="es-ES"/>
              </w:rPr>
            </w:pPr>
          </w:p>
          <w:p w14:paraId="31002945" w14:textId="77777777" w:rsidR="005F3A12" w:rsidRPr="00720D49" w:rsidRDefault="005F3A12" w:rsidP="005F3A12">
            <w:pPr>
              <w:jc w:val="both"/>
              <w:rPr>
                <w:b/>
                <w:bCs/>
                <w:sz w:val="22"/>
                <w:szCs w:val="22"/>
                <w:lang w:val="es-ES"/>
              </w:rPr>
            </w:pPr>
            <w:r w:rsidRPr="00720D49">
              <w:rPr>
                <w:b/>
                <w:iCs/>
                <w:color w:val="FF0000"/>
                <w:sz w:val="22"/>
                <w:szCs w:val="22"/>
              </w:rPr>
              <w:t xml:space="preserve">   </w:t>
            </w:r>
          </w:p>
        </w:tc>
        <w:tc>
          <w:tcPr>
            <w:tcW w:w="0" w:type="auto"/>
          </w:tcPr>
          <w:p w14:paraId="6E3C1A53" w14:textId="196FC872" w:rsidR="005F3A12" w:rsidRPr="00720D49" w:rsidRDefault="005F780B" w:rsidP="00E30B99">
            <w:pPr>
              <w:pStyle w:val="Default"/>
              <w:jc w:val="both"/>
              <w:rPr>
                <w:rFonts w:ascii="Times New Roman" w:hAnsi="Times New Roman" w:cs="Times New Roman"/>
                <w:sz w:val="22"/>
                <w:szCs w:val="22"/>
              </w:rPr>
            </w:pPr>
            <w:r w:rsidRPr="00720D49">
              <w:rPr>
                <w:rFonts w:ascii="Times New Roman" w:hAnsi="Times New Roman" w:cs="Times New Roman"/>
                <w:b/>
                <w:bCs/>
                <w:sz w:val="22"/>
                <w:szCs w:val="22"/>
              </w:rPr>
              <w:t>Pa</w:t>
            </w:r>
            <w:r w:rsidR="005F3A12" w:rsidRPr="00720D49">
              <w:rPr>
                <w:rFonts w:ascii="Times New Roman" w:hAnsi="Times New Roman" w:cs="Times New Roman"/>
                <w:b/>
                <w:bCs/>
                <w:sz w:val="22"/>
                <w:szCs w:val="22"/>
              </w:rPr>
              <w:t>ra propósitos de la presentación de propuestas</w:t>
            </w:r>
            <w:r w:rsidR="005F3A12" w:rsidRPr="00720D49">
              <w:rPr>
                <w:rFonts w:ascii="Times New Roman" w:hAnsi="Times New Roman" w:cs="Times New Roman"/>
                <w:sz w:val="22"/>
                <w:szCs w:val="22"/>
              </w:rPr>
              <w:t xml:space="preserve">, la Convocante es: </w:t>
            </w:r>
          </w:p>
          <w:p w14:paraId="12CACF53" w14:textId="62AF076F" w:rsidR="005F3A12" w:rsidRPr="00720D49" w:rsidRDefault="005F3A12" w:rsidP="005F3A12">
            <w:pPr>
              <w:pStyle w:val="Default"/>
              <w:jc w:val="both"/>
              <w:rPr>
                <w:rFonts w:ascii="Times New Roman" w:hAnsi="Times New Roman" w:cs="Times New Roman"/>
                <w:sz w:val="10"/>
                <w:szCs w:val="22"/>
              </w:rPr>
            </w:pPr>
          </w:p>
          <w:p w14:paraId="6AC8661C" w14:textId="7782C458" w:rsidR="00914375" w:rsidRPr="00720D49" w:rsidRDefault="00914375" w:rsidP="00914375">
            <w:pPr>
              <w:widowControl w:val="0"/>
              <w:autoSpaceDE w:val="0"/>
              <w:autoSpaceDN w:val="0"/>
              <w:adjustRightInd w:val="0"/>
              <w:snapToGrid w:val="0"/>
              <w:jc w:val="both"/>
              <w:rPr>
                <w:b/>
                <w:bCs/>
                <w:iCs/>
                <w:color w:val="000000"/>
                <w:sz w:val="22"/>
                <w:szCs w:val="22"/>
              </w:rPr>
            </w:pPr>
            <w:r w:rsidRPr="00720D49">
              <w:rPr>
                <w:sz w:val="22"/>
                <w:szCs w:val="22"/>
                <w:lang w:val="es-ES"/>
              </w:rPr>
              <w:t xml:space="preserve">Atención: </w:t>
            </w:r>
            <w:r w:rsidRPr="00720D49">
              <w:rPr>
                <w:b/>
                <w:bCs/>
                <w:iCs/>
                <w:color w:val="000000"/>
                <w:sz w:val="22"/>
                <w:szCs w:val="22"/>
              </w:rPr>
              <w:t xml:space="preserve"> </w:t>
            </w:r>
            <w:r w:rsidRPr="002C39B9">
              <w:rPr>
                <w:bCs/>
                <w:iCs/>
                <w:sz w:val="22"/>
                <w:szCs w:val="22"/>
                <w:lang w:val="es-ES"/>
              </w:rPr>
              <w:t>MINISTERIO DE</w:t>
            </w:r>
            <w:r w:rsidR="00B57940" w:rsidRPr="002C39B9">
              <w:rPr>
                <w:bCs/>
                <w:iCs/>
                <w:sz w:val="22"/>
                <w:szCs w:val="22"/>
                <w:lang w:val="es-ES"/>
              </w:rPr>
              <w:t xml:space="preserve"> </w:t>
            </w:r>
            <w:r w:rsidRPr="002C39B9">
              <w:rPr>
                <w:bCs/>
                <w:iCs/>
                <w:sz w:val="22"/>
                <w:szCs w:val="22"/>
                <w:lang w:val="es-ES"/>
              </w:rPr>
              <w:t>EDUCACIÓN Y CIENCIAS</w:t>
            </w:r>
            <w:r w:rsidRPr="00720D49">
              <w:rPr>
                <w:b/>
                <w:bCs/>
                <w:iCs/>
                <w:color w:val="000000"/>
                <w:sz w:val="22"/>
                <w:szCs w:val="22"/>
              </w:rPr>
              <w:t xml:space="preserve"> </w:t>
            </w:r>
          </w:p>
          <w:p w14:paraId="6A7AECDE" w14:textId="5C04F9E7" w:rsidR="00C85D7C" w:rsidRPr="002C39B9" w:rsidRDefault="00C85D7C" w:rsidP="005F3A12">
            <w:pPr>
              <w:keepNext/>
              <w:keepLines/>
              <w:jc w:val="both"/>
              <w:rPr>
                <w:sz w:val="4"/>
                <w:szCs w:val="22"/>
                <w:lang w:val="es-ES"/>
              </w:rPr>
            </w:pPr>
          </w:p>
          <w:p w14:paraId="03EA5F29" w14:textId="5CE88289" w:rsidR="00100C5E" w:rsidRPr="00720D49" w:rsidRDefault="005F3A12" w:rsidP="00100C5E">
            <w:pPr>
              <w:keepNext/>
              <w:keepLines/>
              <w:jc w:val="both"/>
              <w:rPr>
                <w:i/>
                <w:iCs/>
                <w:sz w:val="22"/>
                <w:szCs w:val="22"/>
                <w:lang w:val="es-ES"/>
              </w:rPr>
            </w:pPr>
            <w:r w:rsidRPr="00720D49">
              <w:rPr>
                <w:sz w:val="22"/>
                <w:szCs w:val="22"/>
                <w:lang w:val="es-ES"/>
              </w:rPr>
              <w:t xml:space="preserve">Dirección: </w:t>
            </w:r>
            <w:r w:rsidR="00C85D7C" w:rsidRPr="002C39B9">
              <w:rPr>
                <w:sz w:val="22"/>
                <w:szCs w:val="22"/>
                <w:lang w:val="es-ES"/>
              </w:rPr>
              <w:t xml:space="preserve">Estrella </w:t>
            </w:r>
            <w:r w:rsidR="005F780B" w:rsidRPr="002C39B9">
              <w:rPr>
                <w:sz w:val="22"/>
                <w:szCs w:val="22"/>
                <w:lang w:val="es-ES"/>
              </w:rPr>
              <w:t xml:space="preserve">N° </w:t>
            </w:r>
            <w:r w:rsidR="00C85D7C" w:rsidRPr="002C39B9">
              <w:rPr>
                <w:sz w:val="22"/>
                <w:szCs w:val="22"/>
                <w:lang w:val="es-ES"/>
              </w:rPr>
              <w:t>443 casi Alberdi, Piso 13</w:t>
            </w:r>
            <w:r w:rsidR="00100C5E" w:rsidRPr="002C39B9">
              <w:rPr>
                <w:sz w:val="22"/>
                <w:szCs w:val="22"/>
                <w:lang w:val="es-ES"/>
              </w:rPr>
              <w:t xml:space="preserve">. Oficina de la </w:t>
            </w:r>
            <w:r w:rsidR="005F780B" w:rsidRPr="002C39B9">
              <w:rPr>
                <w:sz w:val="22"/>
                <w:szCs w:val="22"/>
                <w:lang w:val="es-ES"/>
              </w:rPr>
              <w:t>Dirección de Contrataciones</w:t>
            </w:r>
            <w:r w:rsidR="005F780B" w:rsidRPr="00720D49">
              <w:rPr>
                <w:sz w:val="22"/>
                <w:szCs w:val="22"/>
                <w:lang w:val="es-ES"/>
              </w:rPr>
              <w:t>.</w:t>
            </w:r>
          </w:p>
          <w:p w14:paraId="676ECC62" w14:textId="2F83F3E9" w:rsidR="005F3A12" w:rsidRPr="002C39B9" w:rsidRDefault="005F3A12" w:rsidP="00182F6F">
            <w:pPr>
              <w:keepNext/>
              <w:keepLines/>
              <w:jc w:val="both"/>
              <w:rPr>
                <w:i/>
                <w:iCs/>
                <w:sz w:val="2"/>
                <w:szCs w:val="22"/>
                <w:lang w:val="es-ES"/>
              </w:rPr>
            </w:pPr>
          </w:p>
          <w:p w14:paraId="20A3AECF" w14:textId="77777777" w:rsidR="005F3A12" w:rsidRPr="00720D49" w:rsidRDefault="005F3A12" w:rsidP="00182F6F">
            <w:pPr>
              <w:keepNext/>
              <w:keepLines/>
              <w:jc w:val="both"/>
              <w:rPr>
                <w:iCs/>
                <w:sz w:val="22"/>
                <w:szCs w:val="22"/>
                <w:lang w:val="es-ES"/>
              </w:rPr>
            </w:pPr>
            <w:r w:rsidRPr="00720D49">
              <w:rPr>
                <w:sz w:val="22"/>
                <w:szCs w:val="22"/>
                <w:lang w:val="es-ES"/>
              </w:rPr>
              <w:t xml:space="preserve">Ciudad: </w:t>
            </w:r>
            <w:r w:rsidRPr="002C39B9">
              <w:rPr>
                <w:bCs/>
                <w:sz w:val="22"/>
                <w:szCs w:val="22"/>
                <w:lang w:val="es-ES"/>
              </w:rPr>
              <w:t>Asunción</w:t>
            </w:r>
            <w:r w:rsidRPr="002C39B9">
              <w:rPr>
                <w:iCs/>
                <w:sz w:val="22"/>
                <w:szCs w:val="22"/>
                <w:lang w:val="es-ES"/>
              </w:rPr>
              <w:t>, Paraguay</w:t>
            </w:r>
          </w:p>
          <w:p w14:paraId="55E232C6" w14:textId="29B56B43" w:rsidR="0037446A" w:rsidRPr="002C39B9" w:rsidRDefault="0037446A" w:rsidP="00182F6F">
            <w:pPr>
              <w:keepNext/>
              <w:keepLines/>
              <w:jc w:val="both"/>
              <w:rPr>
                <w:i/>
                <w:iCs/>
                <w:sz w:val="4"/>
                <w:szCs w:val="22"/>
                <w:lang w:val="es-ES"/>
              </w:rPr>
            </w:pPr>
          </w:p>
          <w:p w14:paraId="0AB00C98" w14:textId="6C107987" w:rsidR="008600FA" w:rsidRPr="002C39B9" w:rsidRDefault="005F3A12" w:rsidP="002C39B9">
            <w:pPr>
              <w:pStyle w:val="Outline"/>
              <w:keepNext/>
              <w:keepLines/>
              <w:spacing w:before="0"/>
              <w:jc w:val="both"/>
              <w:rPr>
                <w:sz w:val="10"/>
                <w:szCs w:val="22"/>
                <w:lang w:val="es-ES"/>
              </w:rPr>
            </w:pPr>
            <w:r w:rsidRPr="00720D49">
              <w:rPr>
                <w:sz w:val="22"/>
                <w:szCs w:val="22"/>
                <w:lang w:val="es-ES"/>
              </w:rPr>
              <w:t xml:space="preserve">Teléfono: </w:t>
            </w:r>
            <w:r w:rsidR="00C85D7C" w:rsidRPr="00720D49">
              <w:rPr>
                <w:sz w:val="22"/>
                <w:szCs w:val="22"/>
                <w:lang w:val="es-ES"/>
              </w:rPr>
              <w:t xml:space="preserve"> </w:t>
            </w:r>
            <w:r w:rsidR="00B429E6" w:rsidRPr="002C39B9">
              <w:rPr>
                <w:sz w:val="22"/>
                <w:szCs w:val="22"/>
                <w:lang w:val="es-ES"/>
              </w:rPr>
              <w:t>021</w:t>
            </w:r>
            <w:del w:id="22" w:author="LAURA INES SANDOVAL FERNANDEZ" w:date="2022-11-14T09:13:00Z">
              <w:r w:rsidR="00B429E6" w:rsidRPr="002C39B9" w:rsidDel="00E73701">
                <w:rPr>
                  <w:sz w:val="22"/>
                  <w:szCs w:val="22"/>
                  <w:lang w:val="es-ES"/>
                </w:rPr>
                <w:delText xml:space="preserve">  </w:delText>
              </w:r>
            </w:del>
            <w:r w:rsidR="00C85D7C" w:rsidRPr="002C39B9">
              <w:rPr>
                <w:sz w:val="22"/>
                <w:szCs w:val="22"/>
                <w:lang w:val="es-ES"/>
              </w:rPr>
              <w:t>497</w:t>
            </w:r>
            <w:r w:rsidR="005F780B" w:rsidRPr="002C39B9">
              <w:rPr>
                <w:sz w:val="22"/>
                <w:szCs w:val="22"/>
                <w:lang w:val="es-ES"/>
              </w:rPr>
              <w:t xml:space="preserve"> </w:t>
            </w:r>
            <w:r w:rsidR="00C85D7C" w:rsidRPr="002C39B9">
              <w:rPr>
                <w:sz w:val="22"/>
                <w:szCs w:val="22"/>
                <w:lang w:val="es-ES"/>
              </w:rPr>
              <w:t>178</w:t>
            </w:r>
          </w:p>
          <w:p w14:paraId="6B10D396" w14:textId="41459E4D" w:rsidR="005F3A12" w:rsidRPr="00BA4A3C" w:rsidRDefault="008600FA" w:rsidP="007C3C7D">
            <w:pPr>
              <w:pStyle w:val="Outline"/>
              <w:keepNext/>
              <w:keepLines/>
              <w:spacing w:before="0"/>
              <w:jc w:val="both"/>
              <w:rPr>
                <w:b/>
                <w:bCs/>
                <w:sz w:val="22"/>
                <w:szCs w:val="22"/>
                <w:lang w:val="es-PY"/>
              </w:rPr>
            </w:pPr>
            <w:r w:rsidRPr="00720D49">
              <w:rPr>
                <w:kern w:val="0"/>
                <w:sz w:val="22"/>
                <w:szCs w:val="22"/>
                <w:lang w:val="es-ES"/>
              </w:rPr>
              <w:t xml:space="preserve">La fecha límite para presentar propuestas: </w:t>
            </w:r>
            <w:r w:rsidRPr="00EE3282">
              <w:rPr>
                <w:b/>
                <w:kern w:val="0"/>
                <w:sz w:val="22"/>
                <w:szCs w:val="22"/>
                <w:lang w:val="es-ES"/>
              </w:rPr>
              <w:t>Verificar en el SICP.</w:t>
            </w:r>
          </w:p>
        </w:tc>
      </w:tr>
      <w:tr w:rsidR="005F3A12" w:rsidRPr="00720D49" w14:paraId="55360769" w14:textId="77777777" w:rsidTr="006874BD">
        <w:trPr>
          <w:trHeight w:val="20"/>
        </w:trPr>
        <w:tc>
          <w:tcPr>
            <w:tcW w:w="0" w:type="auto"/>
          </w:tcPr>
          <w:p w14:paraId="21325D4C" w14:textId="77777777" w:rsidR="005F3A12" w:rsidRPr="00720D49" w:rsidRDefault="005F3A12" w:rsidP="005F3A12">
            <w:pPr>
              <w:jc w:val="both"/>
              <w:rPr>
                <w:b/>
                <w:bCs/>
                <w:sz w:val="22"/>
                <w:szCs w:val="22"/>
                <w:lang w:val="es-ES"/>
              </w:rPr>
            </w:pPr>
          </w:p>
          <w:p w14:paraId="2431EC3A" w14:textId="77777777" w:rsidR="005F3A12" w:rsidRPr="00720D49" w:rsidRDefault="005F3A12" w:rsidP="005F3A12">
            <w:pPr>
              <w:jc w:val="both"/>
              <w:rPr>
                <w:b/>
                <w:bCs/>
                <w:sz w:val="22"/>
                <w:szCs w:val="22"/>
                <w:lang w:val="es-ES"/>
              </w:rPr>
            </w:pPr>
            <w:r w:rsidRPr="00720D49">
              <w:rPr>
                <w:b/>
                <w:bCs/>
                <w:sz w:val="22"/>
                <w:szCs w:val="22"/>
                <w:lang w:val="es-ES"/>
              </w:rPr>
              <w:t>4.6</w:t>
            </w:r>
          </w:p>
          <w:p w14:paraId="2A4028B7" w14:textId="77777777" w:rsidR="005F3A12" w:rsidRPr="00720D49" w:rsidRDefault="005F3A12" w:rsidP="005F3A12">
            <w:pPr>
              <w:jc w:val="both"/>
              <w:rPr>
                <w:b/>
                <w:bCs/>
                <w:sz w:val="22"/>
                <w:szCs w:val="22"/>
                <w:lang w:val="es-ES"/>
              </w:rPr>
            </w:pPr>
          </w:p>
          <w:p w14:paraId="7A66BE6E" w14:textId="77777777" w:rsidR="005F3A12" w:rsidRPr="00720D49" w:rsidRDefault="005F3A12" w:rsidP="005F3A12">
            <w:pPr>
              <w:jc w:val="both"/>
              <w:rPr>
                <w:b/>
                <w:bCs/>
                <w:sz w:val="22"/>
                <w:szCs w:val="22"/>
                <w:lang w:val="es-ES"/>
              </w:rPr>
            </w:pPr>
            <w:r w:rsidRPr="00720D49">
              <w:rPr>
                <w:b/>
                <w:iCs/>
                <w:color w:val="FF0000"/>
                <w:sz w:val="22"/>
                <w:szCs w:val="22"/>
              </w:rPr>
              <w:t xml:space="preserve">  </w:t>
            </w:r>
          </w:p>
        </w:tc>
        <w:tc>
          <w:tcPr>
            <w:tcW w:w="0" w:type="auto"/>
          </w:tcPr>
          <w:p w14:paraId="52A48CE1" w14:textId="7B8A1BCB" w:rsidR="005F3A12" w:rsidRPr="00720D49" w:rsidRDefault="005F3A12" w:rsidP="005F3A12">
            <w:pPr>
              <w:jc w:val="both"/>
              <w:rPr>
                <w:sz w:val="22"/>
                <w:szCs w:val="22"/>
                <w:lang w:val="es-ES"/>
              </w:rPr>
            </w:pPr>
            <w:r w:rsidRPr="00720D49">
              <w:rPr>
                <w:b/>
                <w:bCs/>
                <w:sz w:val="22"/>
                <w:szCs w:val="22"/>
                <w:lang w:val="es-ES"/>
              </w:rPr>
              <w:t>La apertura de la Propuesta Técnica (Sobre N° 1)</w:t>
            </w:r>
            <w:r w:rsidR="00E324C4" w:rsidRPr="00720D49">
              <w:rPr>
                <w:b/>
                <w:bCs/>
                <w:color w:val="FF0000"/>
                <w:sz w:val="22"/>
                <w:szCs w:val="22"/>
                <w:lang w:val="es-ES"/>
              </w:rPr>
              <w:t xml:space="preserve"> </w:t>
            </w:r>
            <w:r w:rsidR="00E324C4" w:rsidRPr="002C39B9">
              <w:rPr>
                <w:b/>
                <w:bCs/>
                <w:sz w:val="22"/>
                <w:szCs w:val="22"/>
                <w:lang w:val="es-ES"/>
              </w:rPr>
              <w:t xml:space="preserve">y la Propuesta </w:t>
            </w:r>
            <w:r w:rsidR="002E3E3C" w:rsidRPr="002E3E3C">
              <w:rPr>
                <w:b/>
                <w:bCs/>
                <w:sz w:val="22"/>
                <w:szCs w:val="22"/>
              </w:rPr>
              <w:t>económica</w:t>
            </w:r>
            <w:del w:id="23" w:author="LAURA INES SANDOVAL FERNANDEZ" w:date="2022-11-14T09:16:00Z">
              <w:r w:rsidR="002E3E3C" w:rsidRPr="00720D49" w:rsidDel="00D54705">
                <w:rPr>
                  <w:bCs/>
                  <w:sz w:val="22"/>
                  <w:szCs w:val="22"/>
                </w:rPr>
                <w:delText xml:space="preserve"> </w:delText>
              </w:r>
              <w:r w:rsidR="003337DB" w:rsidRPr="002C39B9" w:rsidDel="00D54705">
                <w:rPr>
                  <w:b/>
                  <w:bCs/>
                  <w:sz w:val="22"/>
                  <w:szCs w:val="22"/>
                  <w:lang w:val="es-ES"/>
                </w:rPr>
                <w:delText xml:space="preserve"> </w:delText>
              </w:r>
            </w:del>
            <w:r w:rsidR="00E324C4" w:rsidRPr="002C39B9">
              <w:rPr>
                <w:b/>
                <w:bCs/>
                <w:sz w:val="22"/>
                <w:szCs w:val="22"/>
                <w:lang w:val="es-ES"/>
              </w:rPr>
              <w:t>(Sobre N° 02)</w:t>
            </w:r>
            <w:r w:rsidRPr="00720D49">
              <w:rPr>
                <w:b/>
                <w:bCs/>
                <w:sz w:val="22"/>
                <w:szCs w:val="22"/>
                <w:lang w:val="es-ES"/>
              </w:rPr>
              <w:t xml:space="preserve"> tendrá lugar en</w:t>
            </w:r>
            <w:r w:rsidRPr="00720D49">
              <w:rPr>
                <w:sz w:val="22"/>
                <w:szCs w:val="22"/>
                <w:lang w:val="es-ES"/>
              </w:rPr>
              <w:t>:</w:t>
            </w:r>
          </w:p>
          <w:p w14:paraId="0DBD6497" w14:textId="77777777" w:rsidR="005F3A12" w:rsidRPr="00720D49" w:rsidRDefault="005F3A12" w:rsidP="005F3A12">
            <w:pPr>
              <w:jc w:val="both"/>
              <w:rPr>
                <w:sz w:val="10"/>
                <w:szCs w:val="22"/>
                <w:lang w:val="es-ES"/>
              </w:rPr>
            </w:pPr>
          </w:p>
          <w:p w14:paraId="5C28C60C" w14:textId="72CEE109" w:rsidR="00914375" w:rsidRPr="00720D49" w:rsidRDefault="005F3A12" w:rsidP="00914375">
            <w:pPr>
              <w:widowControl w:val="0"/>
              <w:autoSpaceDE w:val="0"/>
              <w:autoSpaceDN w:val="0"/>
              <w:adjustRightInd w:val="0"/>
              <w:snapToGrid w:val="0"/>
              <w:jc w:val="both"/>
              <w:rPr>
                <w:b/>
                <w:bCs/>
                <w:iCs/>
                <w:color w:val="000000"/>
                <w:sz w:val="22"/>
                <w:szCs w:val="22"/>
              </w:rPr>
            </w:pPr>
            <w:r w:rsidRPr="00720D49">
              <w:rPr>
                <w:sz w:val="22"/>
                <w:szCs w:val="22"/>
                <w:lang w:val="es-ES"/>
              </w:rPr>
              <w:t>Atención:</w:t>
            </w:r>
            <w:r w:rsidR="00914375" w:rsidRPr="00720D49">
              <w:rPr>
                <w:b/>
                <w:bCs/>
                <w:iCs/>
                <w:color w:val="000000"/>
                <w:sz w:val="22"/>
                <w:szCs w:val="22"/>
              </w:rPr>
              <w:t xml:space="preserve"> </w:t>
            </w:r>
            <w:r w:rsidR="00914375" w:rsidRPr="00720D49">
              <w:rPr>
                <w:b/>
                <w:bCs/>
                <w:iCs/>
                <w:sz w:val="22"/>
                <w:szCs w:val="22"/>
                <w:lang w:val="es-ES"/>
              </w:rPr>
              <w:t>MINISTERIO DE EDUCACIÓN Y CIENCIAS</w:t>
            </w:r>
            <w:r w:rsidR="00E058EE" w:rsidRPr="00720D49">
              <w:rPr>
                <w:b/>
                <w:bCs/>
                <w:iCs/>
                <w:sz w:val="22"/>
                <w:szCs w:val="22"/>
                <w:lang w:val="es-ES"/>
              </w:rPr>
              <w:t>.</w:t>
            </w:r>
            <w:r w:rsidR="00914375" w:rsidRPr="00720D49">
              <w:rPr>
                <w:b/>
                <w:bCs/>
                <w:iCs/>
                <w:color w:val="000000"/>
                <w:sz w:val="22"/>
                <w:szCs w:val="22"/>
              </w:rPr>
              <w:t xml:space="preserve"> </w:t>
            </w:r>
          </w:p>
          <w:p w14:paraId="57E43761" w14:textId="77777777" w:rsidR="00182F6F" w:rsidRPr="002C39B9" w:rsidRDefault="00182F6F" w:rsidP="00914375">
            <w:pPr>
              <w:widowControl w:val="0"/>
              <w:autoSpaceDE w:val="0"/>
              <w:autoSpaceDN w:val="0"/>
              <w:adjustRightInd w:val="0"/>
              <w:snapToGrid w:val="0"/>
              <w:jc w:val="both"/>
              <w:rPr>
                <w:b/>
                <w:bCs/>
                <w:iCs/>
                <w:color w:val="000000"/>
                <w:sz w:val="2"/>
                <w:szCs w:val="22"/>
              </w:rPr>
            </w:pPr>
          </w:p>
          <w:p w14:paraId="502C5C3F" w14:textId="37715AB2" w:rsidR="005F3A12" w:rsidRPr="00720D49" w:rsidRDefault="005F3A12" w:rsidP="005F3A12">
            <w:pPr>
              <w:keepNext/>
              <w:keepLines/>
              <w:jc w:val="both"/>
              <w:rPr>
                <w:sz w:val="22"/>
                <w:szCs w:val="22"/>
                <w:lang w:val="es-ES"/>
              </w:rPr>
            </w:pPr>
            <w:r w:rsidRPr="00720D49">
              <w:rPr>
                <w:sz w:val="22"/>
                <w:szCs w:val="22"/>
                <w:lang w:val="es-ES"/>
              </w:rPr>
              <w:t>Dirección</w:t>
            </w:r>
            <w:r w:rsidR="00E324C4" w:rsidRPr="00720D49">
              <w:rPr>
                <w:sz w:val="22"/>
                <w:szCs w:val="22"/>
                <w:lang w:val="es-ES"/>
              </w:rPr>
              <w:t xml:space="preserve">: </w:t>
            </w:r>
            <w:r w:rsidR="00E324C4" w:rsidRPr="002C39B9">
              <w:rPr>
                <w:sz w:val="22"/>
                <w:szCs w:val="22"/>
                <w:lang w:val="es-ES"/>
              </w:rPr>
              <w:t>Estrella N° 443 casi Alberdi, Piso 13</w:t>
            </w:r>
            <w:r w:rsidRPr="00720D49">
              <w:rPr>
                <w:sz w:val="22"/>
                <w:szCs w:val="22"/>
                <w:lang w:val="es-ES"/>
              </w:rPr>
              <w:t xml:space="preserve">. Oficina de la </w:t>
            </w:r>
            <w:r w:rsidR="00E324C4" w:rsidRPr="00720D49">
              <w:rPr>
                <w:sz w:val="22"/>
                <w:szCs w:val="22"/>
                <w:lang w:val="es-ES"/>
              </w:rPr>
              <w:t>Dirección de Contrataciones.</w:t>
            </w:r>
          </w:p>
          <w:p w14:paraId="12B1204E" w14:textId="77777777" w:rsidR="00E324C4" w:rsidRPr="002C39B9" w:rsidRDefault="00E324C4" w:rsidP="005F3A12">
            <w:pPr>
              <w:keepNext/>
              <w:keepLines/>
              <w:jc w:val="both"/>
              <w:rPr>
                <w:i/>
                <w:iCs/>
                <w:sz w:val="2"/>
                <w:szCs w:val="22"/>
                <w:lang w:val="es-ES"/>
              </w:rPr>
            </w:pPr>
          </w:p>
          <w:p w14:paraId="50DBBA3F" w14:textId="77777777" w:rsidR="005F3A12" w:rsidRPr="00720D49" w:rsidRDefault="005F3A12" w:rsidP="005F3A12">
            <w:pPr>
              <w:keepNext/>
              <w:keepLines/>
              <w:jc w:val="both"/>
              <w:rPr>
                <w:i/>
                <w:iCs/>
                <w:sz w:val="22"/>
                <w:szCs w:val="22"/>
                <w:lang w:val="es-ES"/>
              </w:rPr>
            </w:pPr>
            <w:r w:rsidRPr="00720D49">
              <w:rPr>
                <w:sz w:val="22"/>
                <w:szCs w:val="22"/>
                <w:lang w:val="es-ES"/>
              </w:rPr>
              <w:t xml:space="preserve">Ciudad: </w:t>
            </w:r>
            <w:r w:rsidRPr="00720D49">
              <w:rPr>
                <w:b/>
                <w:bCs/>
                <w:sz w:val="22"/>
                <w:szCs w:val="22"/>
                <w:lang w:val="es-ES"/>
              </w:rPr>
              <w:t>Asunción</w:t>
            </w:r>
            <w:r w:rsidRPr="00720D49">
              <w:rPr>
                <w:b/>
                <w:iCs/>
                <w:sz w:val="22"/>
                <w:szCs w:val="22"/>
                <w:lang w:val="es-ES"/>
              </w:rPr>
              <w:t>, Paraguay</w:t>
            </w:r>
          </w:p>
          <w:p w14:paraId="1884E92B" w14:textId="6C8885CB" w:rsidR="005F3A12" w:rsidRPr="00720D49" w:rsidRDefault="005F3A12" w:rsidP="005F3A12">
            <w:pPr>
              <w:keepNext/>
              <w:keepLines/>
              <w:jc w:val="both"/>
              <w:rPr>
                <w:sz w:val="22"/>
                <w:szCs w:val="22"/>
                <w:lang w:val="es-ES"/>
              </w:rPr>
            </w:pPr>
            <w:r w:rsidRPr="00720D49">
              <w:rPr>
                <w:sz w:val="22"/>
                <w:szCs w:val="22"/>
                <w:lang w:val="es-ES"/>
              </w:rPr>
              <w:t>Teléfono</w:t>
            </w:r>
            <w:r w:rsidRPr="00720D49">
              <w:rPr>
                <w:b/>
                <w:sz w:val="22"/>
                <w:szCs w:val="22"/>
                <w:lang w:val="es-ES"/>
              </w:rPr>
              <w:t xml:space="preserve">: </w:t>
            </w:r>
            <w:r w:rsidR="00B429E6" w:rsidRPr="00720D49">
              <w:rPr>
                <w:b/>
                <w:sz w:val="22"/>
                <w:szCs w:val="22"/>
                <w:lang w:val="es-ES"/>
              </w:rPr>
              <w:t xml:space="preserve">021 - </w:t>
            </w:r>
            <w:r w:rsidR="00100C5E" w:rsidRPr="00720D49">
              <w:rPr>
                <w:b/>
                <w:bCs/>
                <w:sz w:val="22"/>
                <w:szCs w:val="22"/>
                <w:lang w:val="es-ES"/>
              </w:rPr>
              <w:t>497</w:t>
            </w:r>
            <w:r w:rsidR="00B429E6" w:rsidRPr="00720D49">
              <w:rPr>
                <w:b/>
                <w:bCs/>
                <w:sz w:val="22"/>
                <w:szCs w:val="22"/>
                <w:lang w:val="es-ES"/>
              </w:rPr>
              <w:t xml:space="preserve"> </w:t>
            </w:r>
            <w:r w:rsidR="00100C5E" w:rsidRPr="00720D49">
              <w:rPr>
                <w:b/>
                <w:bCs/>
                <w:sz w:val="22"/>
                <w:szCs w:val="22"/>
                <w:lang w:val="es-ES"/>
              </w:rPr>
              <w:t>178</w:t>
            </w:r>
          </w:p>
          <w:p w14:paraId="692D7169" w14:textId="77777777" w:rsidR="00182F6F" w:rsidRPr="002C39B9" w:rsidRDefault="00182F6F" w:rsidP="005F3A12">
            <w:pPr>
              <w:tabs>
                <w:tab w:val="left" w:pos="0"/>
                <w:tab w:val="center" w:pos="4320"/>
                <w:tab w:val="right" w:pos="8640"/>
              </w:tabs>
              <w:overflowPunct w:val="0"/>
              <w:autoSpaceDE w:val="0"/>
              <w:autoSpaceDN w:val="0"/>
              <w:adjustRightInd w:val="0"/>
              <w:jc w:val="both"/>
              <w:textAlignment w:val="baseline"/>
              <w:rPr>
                <w:b/>
                <w:bCs/>
                <w:sz w:val="2"/>
                <w:szCs w:val="22"/>
              </w:rPr>
            </w:pPr>
          </w:p>
          <w:p w14:paraId="3A6EDBA2" w14:textId="77777777" w:rsidR="002246D4" w:rsidRPr="00720D49" w:rsidRDefault="007F34C5" w:rsidP="009E17D7">
            <w:pPr>
              <w:pStyle w:val="Piedepgina"/>
              <w:tabs>
                <w:tab w:val="left" w:pos="132"/>
              </w:tabs>
              <w:jc w:val="both"/>
              <w:rPr>
                <w:b/>
                <w:bCs/>
                <w:sz w:val="22"/>
                <w:szCs w:val="22"/>
              </w:rPr>
            </w:pPr>
            <w:r w:rsidRPr="002C39B9">
              <w:rPr>
                <w:b/>
                <w:bCs/>
                <w:sz w:val="22"/>
                <w:szCs w:val="22"/>
              </w:rPr>
              <w:t>Fec</w:t>
            </w:r>
            <w:r w:rsidR="009060D6" w:rsidRPr="002C39B9">
              <w:rPr>
                <w:b/>
                <w:bCs/>
                <w:sz w:val="22"/>
                <w:szCs w:val="22"/>
              </w:rPr>
              <w:t>ha y Hora: verificar en el SICP</w:t>
            </w:r>
          </w:p>
          <w:p w14:paraId="602A09CC" w14:textId="7A3FD73E" w:rsidR="005F3A12" w:rsidRPr="00720D49" w:rsidRDefault="005F3A12" w:rsidP="009E17D7">
            <w:pPr>
              <w:pStyle w:val="Piedepgina"/>
              <w:tabs>
                <w:tab w:val="left" w:pos="132"/>
              </w:tabs>
              <w:jc w:val="both"/>
              <w:rPr>
                <w:sz w:val="22"/>
                <w:szCs w:val="22"/>
                <w:u w:val="single"/>
                <w:lang w:val="es-ES" w:eastAsia="es-ES"/>
              </w:rPr>
            </w:pPr>
            <w:r w:rsidRPr="00720D49">
              <w:rPr>
                <w:sz w:val="22"/>
                <w:szCs w:val="22"/>
                <w:u w:val="single"/>
                <w:lang w:val="es-ES" w:eastAsia="es-ES"/>
              </w:rPr>
              <w:t xml:space="preserve">La Convocante abrirá la propuesta técnica en presencia de los Oferentes presentes. Los sobres con la Propuesta </w:t>
            </w:r>
            <w:r w:rsidR="002E3E3C">
              <w:rPr>
                <w:sz w:val="22"/>
                <w:szCs w:val="22"/>
                <w:u w:val="single"/>
                <w:lang w:val="es-ES" w:eastAsia="es-ES"/>
              </w:rPr>
              <w:t>Económica</w:t>
            </w:r>
            <w:r w:rsidR="003337DB" w:rsidRPr="00720D49">
              <w:rPr>
                <w:sz w:val="22"/>
                <w:szCs w:val="22"/>
                <w:u w:val="single"/>
                <w:lang w:val="es-ES" w:eastAsia="es-ES"/>
              </w:rPr>
              <w:t xml:space="preserve"> </w:t>
            </w:r>
            <w:r w:rsidR="009E17D7" w:rsidRPr="00720D49">
              <w:rPr>
                <w:sz w:val="22"/>
                <w:szCs w:val="22"/>
                <w:u w:val="single"/>
                <w:lang w:val="es-ES" w:eastAsia="es-ES"/>
              </w:rPr>
              <w:t xml:space="preserve">serán </w:t>
            </w:r>
            <w:r w:rsidR="002E3E3C" w:rsidRPr="00720D49">
              <w:rPr>
                <w:sz w:val="22"/>
                <w:szCs w:val="22"/>
                <w:u w:val="single"/>
                <w:lang w:val="es-ES" w:eastAsia="es-ES"/>
              </w:rPr>
              <w:t>abiertos</w:t>
            </w:r>
            <w:r w:rsidR="009E17D7" w:rsidRPr="00720D49">
              <w:rPr>
                <w:sz w:val="22"/>
                <w:szCs w:val="22"/>
                <w:u w:val="single"/>
                <w:lang w:val="es-ES" w:eastAsia="es-ES"/>
              </w:rPr>
              <w:t xml:space="preserve"> en el mismo acto.</w:t>
            </w:r>
          </w:p>
          <w:p w14:paraId="4A26FFF4" w14:textId="7739C4C2" w:rsidR="005F780B" w:rsidRPr="002C39B9" w:rsidRDefault="005F780B" w:rsidP="009E17D7">
            <w:pPr>
              <w:pStyle w:val="Piedepgina"/>
              <w:tabs>
                <w:tab w:val="left" w:pos="132"/>
              </w:tabs>
              <w:jc w:val="both"/>
              <w:rPr>
                <w:sz w:val="12"/>
                <w:szCs w:val="22"/>
                <w:u w:val="single"/>
                <w:lang w:val="es-ES" w:eastAsia="es-ES"/>
              </w:rPr>
            </w:pPr>
          </w:p>
        </w:tc>
      </w:tr>
      <w:tr w:rsidR="005F3A12" w:rsidRPr="00720D49" w14:paraId="28A2EB44" w14:textId="77777777" w:rsidTr="00056B57">
        <w:trPr>
          <w:trHeight w:val="6791"/>
        </w:trPr>
        <w:tc>
          <w:tcPr>
            <w:tcW w:w="0" w:type="auto"/>
          </w:tcPr>
          <w:p w14:paraId="14C723D5" w14:textId="77777777" w:rsidR="005F3A12" w:rsidRPr="00720D49" w:rsidRDefault="005F3A12" w:rsidP="005F3A12">
            <w:pPr>
              <w:ind w:right="-720"/>
              <w:rPr>
                <w:b/>
                <w:iCs/>
                <w:sz w:val="22"/>
                <w:szCs w:val="22"/>
              </w:rPr>
            </w:pPr>
            <w:r w:rsidRPr="00720D49">
              <w:rPr>
                <w:b/>
                <w:iCs/>
                <w:sz w:val="22"/>
                <w:szCs w:val="22"/>
              </w:rPr>
              <w:lastRenderedPageBreak/>
              <w:t>5.2</w:t>
            </w:r>
          </w:p>
        </w:tc>
        <w:tc>
          <w:tcPr>
            <w:tcW w:w="0" w:type="auto"/>
            <w:shd w:val="clear" w:color="auto" w:fill="auto"/>
          </w:tcPr>
          <w:p w14:paraId="36B6704E" w14:textId="7B21457F" w:rsidR="005F3A12" w:rsidRPr="00E17C5B" w:rsidRDefault="005F3A12" w:rsidP="00F81F58">
            <w:pPr>
              <w:jc w:val="both"/>
              <w:rPr>
                <w:rFonts w:eastAsia="Carlito"/>
                <w:sz w:val="22"/>
                <w:szCs w:val="22"/>
              </w:rPr>
            </w:pPr>
            <w:r w:rsidRPr="00E17C5B">
              <w:rPr>
                <w:rFonts w:eastAsia="Carlito"/>
                <w:sz w:val="22"/>
                <w:szCs w:val="22"/>
              </w:rPr>
              <w:t xml:space="preserve">Para la evaluación y comparación de las ofertas, la Convocante utilizará los siguientes criterios: </w:t>
            </w:r>
          </w:p>
          <w:p w14:paraId="0FFF3695" w14:textId="77777777" w:rsidR="005F3A12" w:rsidRPr="00E17C5B" w:rsidRDefault="005F3A12" w:rsidP="00F81F58">
            <w:pPr>
              <w:jc w:val="both"/>
              <w:rPr>
                <w:rFonts w:eastAsia="Carlito"/>
                <w:sz w:val="10"/>
                <w:szCs w:val="22"/>
              </w:rPr>
            </w:pPr>
          </w:p>
          <w:p w14:paraId="4CDDA83A" w14:textId="77777777" w:rsidR="005F3A12" w:rsidRPr="00E17C5B" w:rsidRDefault="005F3A12" w:rsidP="00F81F58">
            <w:pPr>
              <w:autoSpaceDE w:val="0"/>
              <w:autoSpaceDN w:val="0"/>
              <w:jc w:val="both"/>
              <w:rPr>
                <w:rFonts w:eastAsia="Carlito"/>
                <w:sz w:val="22"/>
                <w:szCs w:val="22"/>
              </w:rPr>
            </w:pPr>
            <w:r w:rsidRPr="00E17C5B">
              <w:rPr>
                <w:rFonts w:eastAsia="Carlito"/>
                <w:sz w:val="22"/>
                <w:szCs w:val="22"/>
              </w:rPr>
              <w:t xml:space="preserve">Se verificará que las documentaciones avalen el cumplimiento de los criterios técnicos, legales y financieros conforme a los requisitos establecidos más abajo: </w:t>
            </w:r>
          </w:p>
          <w:p w14:paraId="6E8B9874" w14:textId="77777777" w:rsidR="005F3A12" w:rsidRPr="00E17C5B" w:rsidRDefault="005F3A12" w:rsidP="00F81F58">
            <w:pPr>
              <w:autoSpaceDE w:val="0"/>
              <w:autoSpaceDN w:val="0"/>
              <w:jc w:val="both"/>
              <w:rPr>
                <w:rFonts w:eastAsia="Carlito"/>
                <w:sz w:val="6"/>
                <w:szCs w:val="22"/>
              </w:rPr>
            </w:pPr>
          </w:p>
          <w:p w14:paraId="7C647CBE" w14:textId="6D6BFF5D" w:rsidR="005F3A12" w:rsidRPr="00E17C5B" w:rsidRDefault="005F3A12" w:rsidP="00F81F58">
            <w:pPr>
              <w:autoSpaceDE w:val="0"/>
              <w:autoSpaceDN w:val="0"/>
              <w:jc w:val="both"/>
              <w:rPr>
                <w:rFonts w:eastAsia="Carlito"/>
                <w:sz w:val="22"/>
                <w:szCs w:val="22"/>
              </w:rPr>
            </w:pPr>
            <w:r w:rsidRPr="00E17C5B">
              <w:rPr>
                <w:rFonts w:eastAsia="Carlito"/>
                <w:sz w:val="22"/>
                <w:szCs w:val="22"/>
              </w:rPr>
              <w:t>Los criterios y sub criterios, y el sistema de puntos que se asignarán a la evaluación de las Propuestas Técnicas son:</w:t>
            </w:r>
          </w:p>
          <w:p w14:paraId="13A9D3D5" w14:textId="1E71FFC4" w:rsidR="005F3A12" w:rsidRPr="00E17C5B" w:rsidRDefault="005F3A12" w:rsidP="00F81F58">
            <w:pPr>
              <w:jc w:val="both"/>
              <w:rPr>
                <w:rFonts w:eastAsia="Carlito"/>
                <w:b/>
                <w:sz w:val="22"/>
                <w:szCs w:val="22"/>
              </w:rPr>
            </w:pPr>
            <w:r w:rsidRPr="00E17C5B">
              <w:rPr>
                <w:rFonts w:eastAsia="Carlito"/>
                <w:b/>
                <w:sz w:val="22"/>
                <w:szCs w:val="22"/>
                <w:u w:val="single"/>
              </w:rPr>
              <w:t xml:space="preserve">Los criterios de evaluación se ajustarán a lo establecido en la </w:t>
            </w:r>
            <w:r w:rsidRPr="00A34ADE">
              <w:rPr>
                <w:rFonts w:eastAsia="Carlito"/>
                <w:b/>
                <w:sz w:val="22"/>
                <w:szCs w:val="22"/>
                <w:u w:val="single"/>
              </w:rPr>
              <w:t>Ley Nº 2051/03</w:t>
            </w:r>
            <w:r w:rsidRPr="00E17C5B">
              <w:rPr>
                <w:rFonts w:eastAsia="Carlito"/>
                <w:b/>
                <w:sz w:val="22"/>
                <w:szCs w:val="22"/>
                <w:u w:val="single"/>
              </w:rPr>
              <w:t>, según lo siguiente</w:t>
            </w:r>
            <w:r w:rsidRPr="00E17C5B">
              <w:rPr>
                <w:rFonts w:eastAsia="Carlito"/>
                <w:b/>
                <w:sz w:val="22"/>
                <w:szCs w:val="22"/>
              </w:rPr>
              <w:t>:</w:t>
            </w:r>
          </w:p>
          <w:p w14:paraId="75304C5F" w14:textId="77777777" w:rsidR="005F3A12" w:rsidRPr="00E17C5B" w:rsidRDefault="005F3A12" w:rsidP="00F81F58">
            <w:pPr>
              <w:numPr>
                <w:ilvl w:val="4"/>
                <w:numId w:val="29"/>
              </w:numPr>
              <w:ind w:left="425" w:hanging="425"/>
              <w:jc w:val="both"/>
              <w:rPr>
                <w:rFonts w:eastAsia="Carlito"/>
                <w:sz w:val="22"/>
                <w:szCs w:val="22"/>
              </w:rPr>
            </w:pPr>
            <w:r w:rsidRPr="00E17C5B">
              <w:rPr>
                <w:rFonts w:eastAsia="Carlito"/>
                <w:sz w:val="22"/>
                <w:szCs w:val="22"/>
              </w:rPr>
              <w:t>Se verificará primeramente la presentación de los documentos de carácter sustancial. Una vez verificada la documentación y analizada la pertinencia de cada uno de los documentos sustanciales, en caso de que alguno de los oferentes omita la presentación de los mismos o la presente en forma irregular las ofertas serán descalificadas.</w:t>
            </w:r>
          </w:p>
          <w:p w14:paraId="58EEC8FA" w14:textId="77777777" w:rsidR="005F3A12" w:rsidRPr="00E17C5B" w:rsidRDefault="005F3A12" w:rsidP="00F81F58">
            <w:pPr>
              <w:numPr>
                <w:ilvl w:val="4"/>
                <w:numId w:val="29"/>
              </w:numPr>
              <w:ind w:left="425" w:hanging="425"/>
              <w:jc w:val="both"/>
              <w:rPr>
                <w:rFonts w:eastAsia="Carlito"/>
                <w:sz w:val="22"/>
                <w:szCs w:val="22"/>
              </w:rPr>
            </w:pPr>
            <w:r w:rsidRPr="00E17C5B">
              <w:rPr>
                <w:rFonts w:eastAsia="Carlito"/>
                <w:sz w:val="22"/>
                <w:szCs w:val="22"/>
              </w:rPr>
              <w:t>Posteriormente se verificará que se haya proveído la documentación que avale el cumplimiento de los criterios legales, financieros y técnicos conforme a los requisitos de calificación.</w:t>
            </w:r>
          </w:p>
          <w:p w14:paraId="5BA11162" w14:textId="77777777" w:rsidR="005F3A12" w:rsidRPr="00E17C5B" w:rsidRDefault="005F3A12" w:rsidP="00F81F58">
            <w:pPr>
              <w:numPr>
                <w:ilvl w:val="4"/>
                <w:numId w:val="29"/>
              </w:numPr>
              <w:ind w:left="425" w:hanging="425"/>
              <w:jc w:val="both"/>
              <w:rPr>
                <w:rFonts w:eastAsia="Carlito"/>
                <w:sz w:val="22"/>
                <w:szCs w:val="22"/>
              </w:rPr>
            </w:pPr>
            <w:r w:rsidRPr="00E17C5B">
              <w:rPr>
                <w:rFonts w:eastAsia="Carlito"/>
                <w:sz w:val="22"/>
                <w:szCs w:val="22"/>
              </w:rPr>
              <w:t>La Convocante a través de su Comité de Evaluación se reserva el derecho de solicitar los documentos formales que sean necesarios y de solicitar aclaraciones a los oferentes.</w:t>
            </w:r>
          </w:p>
          <w:p w14:paraId="4D24D263" w14:textId="77777777" w:rsidR="005F3A12" w:rsidRPr="00E17C5B" w:rsidRDefault="005F3A12" w:rsidP="00F81F58">
            <w:pPr>
              <w:numPr>
                <w:ilvl w:val="4"/>
                <w:numId w:val="29"/>
              </w:numPr>
              <w:ind w:left="425" w:hanging="425"/>
              <w:jc w:val="both"/>
              <w:rPr>
                <w:rFonts w:eastAsia="Carlito"/>
                <w:sz w:val="22"/>
                <w:szCs w:val="22"/>
              </w:rPr>
            </w:pPr>
            <w:r w:rsidRPr="00E17C5B">
              <w:rPr>
                <w:rFonts w:eastAsia="Carlito"/>
                <w:sz w:val="22"/>
                <w:szCs w:val="22"/>
              </w:rPr>
              <w:t>El análisis de las ofertas se basará únicamente en la evidencia documentada requerida por el presente PBC.</w:t>
            </w:r>
          </w:p>
          <w:p w14:paraId="6D7EB823" w14:textId="0EED8F97" w:rsidR="00AE04E7" w:rsidRPr="00E17C5B" w:rsidRDefault="002075BE" w:rsidP="0068203E">
            <w:pPr>
              <w:numPr>
                <w:ilvl w:val="4"/>
                <w:numId w:val="29"/>
              </w:numPr>
              <w:ind w:left="425" w:hanging="425"/>
              <w:jc w:val="both"/>
              <w:rPr>
                <w:rFonts w:eastAsia="Carlito"/>
                <w:sz w:val="22"/>
                <w:szCs w:val="22"/>
              </w:rPr>
            </w:pPr>
            <w:r w:rsidRPr="00E17C5B">
              <w:rPr>
                <w:rFonts w:eastAsia="Carlito"/>
                <w:sz w:val="22"/>
                <w:szCs w:val="22"/>
              </w:rPr>
              <w:t>A fin de verificar el cumplimiento se utilizará el criterio “cumple” o “no cumple”.</w:t>
            </w:r>
          </w:p>
          <w:p w14:paraId="5AC5F58A" w14:textId="77777777" w:rsidR="00BC597C" w:rsidRPr="00E17C5B" w:rsidRDefault="00BC597C" w:rsidP="00F81F58">
            <w:pPr>
              <w:ind w:left="425"/>
              <w:jc w:val="both"/>
              <w:rPr>
                <w:rFonts w:eastAsia="Carlito"/>
                <w:sz w:val="12"/>
                <w:szCs w:val="22"/>
              </w:rPr>
            </w:pPr>
          </w:p>
          <w:p w14:paraId="024081D1" w14:textId="1A2BD78F" w:rsidR="005F3A12" w:rsidRPr="00E17C5B" w:rsidRDefault="00D11110" w:rsidP="002C39B9">
            <w:pPr>
              <w:jc w:val="both"/>
              <w:rPr>
                <w:rFonts w:eastAsia="Carlito"/>
                <w:sz w:val="22"/>
                <w:szCs w:val="22"/>
              </w:rPr>
            </w:pPr>
            <w:r w:rsidRPr="00954A9C">
              <w:rPr>
                <w:rFonts w:eastAsia="Carlito"/>
                <w:b/>
                <w:sz w:val="22"/>
                <w:szCs w:val="22"/>
                <w:highlight w:val="lightGray"/>
              </w:rPr>
              <w:t xml:space="preserve">1. </w:t>
            </w:r>
            <w:r w:rsidR="00AE47F6" w:rsidRPr="00954A9C">
              <w:rPr>
                <w:rFonts w:eastAsia="Carlito"/>
                <w:b/>
                <w:sz w:val="22"/>
                <w:szCs w:val="22"/>
                <w:highlight w:val="lightGray"/>
              </w:rPr>
              <w:t>CAPACIDAD LEGAL:</w:t>
            </w:r>
            <w:r w:rsidR="00AE47F6" w:rsidRPr="00E17C5B">
              <w:rPr>
                <w:rFonts w:eastAsia="Carlito"/>
                <w:b/>
                <w:sz w:val="22"/>
                <w:szCs w:val="22"/>
              </w:rPr>
              <w:t xml:space="preserve"> </w:t>
            </w:r>
          </w:p>
          <w:p w14:paraId="61B34AF4" w14:textId="77777777" w:rsidR="00AE04E7" w:rsidRPr="00E17C5B" w:rsidRDefault="00AE04E7" w:rsidP="00D11110">
            <w:pPr>
              <w:pStyle w:val="Prrafodelista"/>
              <w:widowControl/>
              <w:tabs>
                <w:tab w:val="left" w:pos="426"/>
              </w:tabs>
              <w:spacing w:line="276" w:lineRule="auto"/>
              <w:ind w:left="0"/>
              <w:jc w:val="both"/>
              <w:rPr>
                <w:rFonts w:ascii="Times New Roman" w:eastAsia="Carlito" w:hAnsi="Times New Roman"/>
                <w:sz w:val="10"/>
                <w:szCs w:val="22"/>
                <w:lang w:eastAsia="en-US"/>
              </w:rPr>
            </w:pPr>
          </w:p>
          <w:p w14:paraId="59B750A8" w14:textId="74E3CDEF" w:rsidR="00D11110" w:rsidRPr="0013459D" w:rsidRDefault="00D11110" w:rsidP="00D11110">
            <w:pPr>
              <w:pStyle w:val="Prrafodelista"/>
              <w:widowControl/>
              <w:tabs>
                <w:tab w:val="left" w:pos="426"/>
              </w:tabs>
              <w:spacing w:line="276" w:lineRule="auto"/>
              <w:ind w:left="0"/>
              <w:jc w:val="both"/>
              <w:rPr>
                <w:rFonts w:ascii="Times New Roman" w:eastAsia="Carlito" w:hAnsi="Times New Roman"/>
                <w:sz w:val="22"/>
                <w:szCs w:val="22"/>
                <w:lang w:eastAsia="en-US"/>
              </w:rPr>
            </w:pPr>
            <w:r w:rsidRPr="00E17C5B">
              <w:rPr>
                <w:rFonts w:ascii="Times New Roman" w:eastAsia="Carlito" w:hAnsi="Times New Roman"/>
                <w:sz w:val="22"/>
                <w:szCs w:val="22"/>
                <w:lang w:eastAsia="en-US"/>
              </w:rPr>
              <w:t xml:space="preserve">Los oferentes deberán declarar que no se encuentran comprendidos en las limitaciones y/o prohibiciones para contratar con el Estado, contempladas en el </w:t>
            </w:r>
            <w:r w:rsidRPr="0013459D">
              <w:rPr>
                <w:rFonts w:ascii="Times New Roman" w:eastAsia="Carlito" w:hAnsi="Times New Roman"/>
                <w:sz w:val="22"/>
                <w:szCs w:val="22"/>
                <w:lang w:eastAsia="en-US"/>
              </w:rPr>
              <w:t xml:space="preserve">artículo 40 de la Ley Nº 2051/2003, </w:t>
            </w:r>
            <w:r w:rsidR="00AE47F6" w:rsidRPr="0013459D">
              <w:rPr>
                <w:rFonts w:ascii="Times New Roman" w:eastAsia="Carlito" w:hAnsi="Times New Roman"/>
                <w:sz w:val="22"/>
                <w:szCs w:val="22"/>
                <w:lang w:eastAsia="en-US"/>
              </w:rPr>
              <w:t xml:space="preserve">modificado por Ley N° 6716/2021, </w:t>
            </w:r>
            <w:r w:rsidRPr="0013459D">
              <w:rPr>
                <w:rFonts w:ascii="Times New Roman" w:eastAsia="Carlito" w:hAnsi="Times New Roman"/>
                <w:sz w:val="22"/>
                <w:szCs w:val="22"/>
                <w:lang w:eastAsia="en-US"/>
              </w:rPr>
              <w:t>declaración que forma parte del formulario de oferta.</w:t>
            </w:r>
            <w:r w:rsidRPr="0013459D">
              <w:rPr>
                <w:rFonts w:ascii="Times New Roman" w:eastAsia="Carlito" w:hAnsi="Times New Roman"/>
                <w:sz w:val="22"/>
                <w:szCs w:val="22"/>
                <w:lang w:eastAsia="en-US"/>
              </w:rPr>
              <w:tab/>
            </w:r>
          </w:p>
          <w:p w14:paraId="1C9C67C9" w14:textId="77777777" w:rsidR="00FC67AA" w:rsidRPr="0013459D" w:rsidRDefault="00FC67AA" w:rsidP="00D11110">
            <w:pPr>
              <w:pStyle w:val="Prrafodelista"/>
              <w:widowControl/>
              <w:tabs>
                <w:tab w:val="left" w:pos="426"/>
              </w:tabs>
              <w:spacing w:line="276" w:lineRule="auto"/>
              <w:ind w:left="0"/>
              <w:jc w:val="both"/>
              <w:rPr>
                <w:rFonts w:ascii="Times New Roman" w:eastAsia="Carlito" w:hAnsi="Times New Roman"/>
                <w:sz w:val="22"/>
                <w:szCs w:val="22"/>
                <w:lang w:eastAsia="en-US"/>
              </w:rPr>
            </w:pPr>
          </w:p>
          <w:p w14:paraId="689E1705" w14:textId="3D5C7FF3" w:rsidR="00D11110" w:rsidRPr="0013459D" w:rsidRDefault="00D11110" w:rsidP="00D11110">
            <w:pPr>
              <w:jc w:val="both"/>
              <w:rPr>
                <w:rFonts w:eastAsia="Carlito"/>
                <w:sz w:val="22"/>
                <w:szCs w:val="22"/>
              </w:rPr>
            </w:pPr>
            <w:r w:rsidRPr="0013459D">
              <w:rPr>
                <w:rFonts w:eastAsia="Carlito"/>
                <w:sz w:val="22"/>
                <w:szCs w:val="22"/>
              </w:rPr>
              <w:t xml:space="preserve">Serán desechadas las ofertas de los oferentes que se encuentren comprendidos en las prohibiciones o limitaciones para contratar a la hora y fecha límite de presentación de ofertas o </w:t>
            </w:r>
            <w:r w:rsidR="00AE47F6" w:rsidRPr="0013459D">
              <w:rPr>
                <w:rFonts w:eastAsia="Carlito"/>
                <w:sz w:val="22"/>
                <w:szCs w:val="22"/>
              </w:rPr>
              <w:t>a</w:t>
            </w:r>
            <w:r w:rsidRPr="0013459D">
              <w:rPr>
                <w:rFonts w:eastAsia="Carlito"/>
                <w:sz w:val="22"/>
                <w:szCs w:val="22"/>
              </w:rPr>
              <w:t xml:space="preserve"> la fecha de firma del contrato.</w:t>
            </w:r>
            <w:r w:rsidRPr="0013459D">
              <w:rPr>
                <w:rFonts w:eastAsia="Carlito"/>
                <w:sz w:val="22"/>
                <w:szCs w:val="22"/>
              </w:rPr>
              <w:tab/>
            </w:r>
          </w:p>
          <w:p w14:paraId="60A601F7" w14:textId="77777777" w:rsidR="00FC67AA" w:rsidRPr="0013459D" w:rsidRDefault="00FC67AA" w:rsidP="00D11110">
            <w:pPr>
              <w:jc w:val="both"/>
              <w:rPr>
                <w:rFonts w:eastAsia="Carlito"/>
                <w:sz w:val="22"/>
                <w:szCs w:val="22"/>
              </w:rPr>
            </w:pPr>
          </w:p>
          <w:p w14:paraId="0CA33DA4" w14:textId="77777777" w:rsidR="00A119D3" w:rsidRPr="0013459D" w:rsidRDefault="00A119D3" w:rsidP="00D11110">
            <w:pPr>
              <w:jc w:val="both"/>
              <w:rPr>
                <w:rFonts w:eastAsia="Carlito"/>
                <w:sz w:val="8"/>
                <w:szCs w:val="22"/>
              </w:rPr>
            </w:pPr>
          </w:p>
          <w:p w14:paraId="13E5FA6E" w14:textId="3590F3DB" w:rsidR="00D11110" w:rsidRPr="0013459D" w:rsidRDefault="00D11110" w:rsidP="00D11110">
            <w:pPr>
              <w:jc w:val="both"/>
              <w:rPr>
                <w:rFonts w:eastAsia="Carlito"/>
                <w:sz w:val="22"/>
                <w:szCs w:val="22"/>
              </w:rPr>
            </w:pPr>
            <w:r w:rsidRPr="0013459D">
              <w:rPr>
                <w:rFonts w:eastAsia="Carlito"/>
                <w:sz w:val="22"/>
                <w:szCs w:val="22"/>
              </w:rPr>
              <w:t xml:space="preserve">A los efectos de la verificación de la </w:t>
            </w:r>
            <w:r w:rsidR="00AE47F6" w:rsidRPr="0013459D">
              <w:rPr>
                <w:rFonts w:eastAsia="Carlito"/>
                <w:sz w:val="22"/>
                <w:szCs w:val="22"/>
              </w:rPr>
              <w:t>existencia de prohibiciones o limitaciones</w:t>
            </w:r>
            <w:r w:rsidRPr="0013459D">
              <w:rPr>
                <w:rFonts w:eastAsia="Carlito"/>
                <w:sz w:val="22"/>
                <w:szCs w:val="22"/>
              </w:rPr>
              <w:t xml:space="preserve"> contenida</w:t>
            </w:r>
            <w:r w:rsidR="00AE47F6" w:rsidRPr="0013459D">
              <w:rPr>
                <w:rFonts w:eastAsia="Carlito"/>
                <w:sz w:val="22"/>
                <w:szCs w:val="22"/>
              </w:rPr>
              <w:t>s</w:t>
            </w:r>
            <w:r w:rsidRPr="0013459D">
              <w:rPr>
                <w:rFonts w:eastAsia="Carlito"/>
                <w:sz w:val="22"/>
                <w:szCs w:val="22"/>
              </w:rPr>
              <w:t xml:space="preserve"> en los incisos a) y b)</w:t>
            </w:r>
            <w:r w:rsidR="00AE47F6" w:rsidRPr="0013459D">
              <w:rPr>
                <w:rFonts w:eastAsia="Carlito"/>
                <w:sz w:val="22"/>
                <w:szCs w:val="22"/>
              </w:rPr>
              <w:t>, m) y n)</w:t>
            </w:r>
            <w:r w:rsidRPr="0013459D">
              <w:rPr>
                <w:rFonts w:eastAsia="Carlito"/>
                <w:sz w:val="22"/>
                <w:szCs w:val="22"/>
              </w:rPr>
              <w:t xml:space="preserve"> del artículo 40 de la Ley</w:t>
            </w:r>
            <w:r w:rsidR="00AE47F6" w:rsidRPr="0013459D">
              <w:rPr>
                <w:rFonts w:eastAsia="Carlito"/>
                <w:sz w:val="22"/>
                <w:szCs w:val="22"/>
              </w:rPr>
              <w:t xml:space="preserve"> 2051</w:t>
            </w:r>
            <w:r w:rsidR="006C5CBA" w:rsidRPr="0013459D">
              <w:rPr>
                <w:rFonts w:eastAsia="Carlito"/>
                <w:sz w:val="22"/>
                <w:szCs w:val="22"/>
              </w:rPr>
              <w:t>/2003</w:t>
            </w:r>
            <w:r w:rsidRPr="0013459D">
              <w:rPr>
                <w:rFonts w:eastAsia="Carlito"/>
                <w:sz w:val="22"/>
                <w:szCs w:val="22"/>
              </w:rPr>
              <w:t xml:space="preserve">, </w:t>
            </w:r>
            <w:r w:rsidR="00AE47F6" w:rsidRPr="0013459D">
              <w:rPr>
                <w:rFonts w:eastAsia="Carlito"/>
                <w:sz w:val="22"/>
                <w:szCs w:val="22"/>
              </w:rPr>
              <w:t xml:space="preserve">modificado por Ley N° 6716/2021, </w:t>
            </w:r>
            <w:r w:rsidRPr="0013459D">
              <w:rPr>
                <w:rFonts w:eastAsia="Carlito"/>
                <w:sz w:val="22"/>
                <w:szCs w:val="22"/>
              </w:rPr>
              <w:t xml:space="preserve">el comité de evaluación de ofertas, </w:t>
            </w:r>
            <w:r w:rsidR="00AE47F6" w:rsidRPr="0013459D">
              <w:rPr>
                <w:rFonts w:eastAsia="Carlito"/>
                <w:sz w:val="22"/>
                <w:szCs w:val="22"/>
              </w:rPr>
              <w:t>realizará el siguiente análisis:</w:t>
            </w:r>
          </w:p>
          <w:p w14:paraId="0E5F2EFC" w14:textId="3E728341" w:rsidR="00AE47F6" w:rsidRPr="0013459D" w:rsidRDefault="00AE47F6" w:rsidP="00CA7D2E">
            <w:pPr>
              <w:pStyle w:val="Prrafodelista"/>
              <w:numPr>
                <w:ilvl w:val="0"/>
                <w:numId w:val="70"/>
              </w:numPr>
              <w:jc w:val="both"/>
              <w:rPr>
                <w:rFonts w:ascii="Times New Roman" w:eastAsia="Carlito" w:hAnsi="Times New Roman"/>
                <w:sz w:val="22"/>
                <w:szCs w:val="22"/>
                <w:lang w:eastAsia="en-US"/>
              </w:rPr>
            </w:pPr>
            <w:r w:rsidRPr="0013459D">
              <w:rPr>
                <w:rFonts w:ascii="Times New Roman" w:eastAsia="Carlito" w:hAnsi="Times New Roman"/>
                <w:sz w:val="22"/>
                <w:szCs w:val="22"/>
                <w:lang w:eastAsia="en-US"/>
              </w:rPr>
              <w:t>Verificará que el oferente haya proporcionado el formulario de ofertas que incluye la declaratoria debidamente firmada.</w:t>
            </w:r>
          </w:p>
          <w:p w14:paraId="5206ECD2" w14:textId="42BDDE6E" w:rsidR="000019C1" w:rsidRPr="0013459D" w:rsidRDefault="00AE47F6" w:rsidP="00CA7D2E">
            <w:pPr>
              <w:pStyle w:val="Prrafodelista"/>
              <w:numPr>
                <w:ilvl w:val="0"/>
                <w:numId w:val="70"/>
              </w:numPr>
              <w:jc w:val="both"/>
              <w:rPr>
                <w:rFonts w:ascii="Times New Roman" w:eastAsia="Carlito" w:hAnsi="Times New Roman"/>
                <w:sz w:val="22"/>
                <w:szCs w:val="22"/>
                <w:lang w:eastAsia="en-US"/>
              </w:rPr>
            </w:pPr>
            <w:r w:rsidRPr="0013459D">
              <w:rPr>
                <w:rFonts w:ascii="Times New Roman" w:eastAsia="Carlito" w:hAnsi="Times New Roman"/>
                <w:sz w:val="22"/>
                <w:szCs w:val="22"/>
                <w:lang w:eastAsia="en-US"/>
              </w:rPr>
              <w:t>Verificará que l</w:t>
            </w:r>
            <w:r w:rsidR="00D11110" w:rsidRPr="0013459D">
              <w:rPr>
                <w:rFonts w:ascii="Times New Roman" w:eastAsia="Carlito" w:hAnsi="Times New Roman"/>
                <w:sz w:val="22"/>
                <w:szCs w:val="22"/>
                <w:lang w:eastAsia="en-US"/>
              </w:rPr>
              <w:t>o</w:t>
            </w:r>
            <w:r w:rsidR="00FC67AA" w:rsidRPr="0013459D">
              <w:rPr>
                <w:rFonts w:ascii="Times New Roman" w:eastAsia="Carlito" w:hAnsi="Times New Roman"/>
                <w:sz w:val="22"/>
                <w:szCs w:val="22"/>
                <w:lang w:eastAsia="en-US"/>
              </w:rPr>
              <w:t>s registros del personal de la C</w:t>
            </w:r>
            <w:r w:rsidR="00D11110" w:rsidRPr="0013459D">
              <w:rPr>
                <w:rFonts w:ascii="Times New Roman" w:eastAsia="Carlito" w:hAnsi="Times New Roman"/>
                <w:sz w:val="22"/>
                <w:szCs w:val="22"/>
                <w:lang w:eastAsia="en-US"/>
              </w:rPr>
              <w:t>onvocante para detectar si el Oferente o sus representantes, se hallan comprendido</w:t>
            </w:r>
            <w:r w:rsidRPr="0013459D">
              <w:rPr>
                <w:rFonts w:ascii="Times New Roman" w:eastAsia="Carlito" w:hAnsi="Times New Roman"/>
                <w:sz w:val="22"/>
                <w:szCs w:val="22"/>
                <w:lang w:eastAsia="en-US"/>
              </w:rPr>
              <w:t xml:space="preserve">s en el presupuesto del inciso </w:t>
            </w:r>
            <w:r w:rsidR="00D11110" w:rsidRPr="0013459D">
              <w:rPr>
                <w:rFonts w:ascii="Times New Roman" w:eastAsia="Carlito" w:hAnsi="Times New Roman"/>
                <w:sz w:val="22"/>
                <w:szCs w:val="22"/>
                <w:lang w:eastAsia="en-US"/>
              </w:rPr>
              <w:t>a</w:t>
            </w:r>
            <w:r w:rsidRPr="0013459D">
              <w:rPr>
                <w:rFonts w:ascii="Times New Roman" w:eastAsia="Carlito" w:hAnsi="Times New Roman"/>
                <w:sz w:val="22"/>
                <w:szCs w:val="22"/>
                <w:lang w:eastAsia="en-US"/>
              </w:rPr>
              <w:t>)</w:t>
            </w:r>
            <w:r w:rsidR="00D11110" w:rsidRPr="0013459D">
              <w:rPr>
                <w:rFonts w:ascii="Times New Roman" w:eastAsia="Carlito" w:hAnsi="Times New Roman"/>
                <w:sz w:val="22"/>
                <w:szCs w:val="22"/>
                <w:lang w:eastAsia="en-US"/>
              </w:rPr>
              <w:t xml:space="preserve"> del artículo 40</w:t>
            </w:r>
            <w:r w:rsidRPr="0013459D">
              <w:rPr>
                <w:rFonts w:ascii="Times New Roman" w:eastAsia="Carlito" w:hAnsi="Times New Roman"/>
                <w:sz w:val="22"/>
                <w:szCs w:val="22"/>
                <w:lang w:eastAsia="en-US"/>
              </w:rPr>
              <w:t xml:space="preserve"> de la Ley 2051</w:t>
            </w:r>
            <w:r w:rsidR="006C5CBA" w:rsidRPr="0013459D">
              <w:rPr>
                <w:rFonts w:ascii="Times New Roman" w:eastAsia="Carlito" w:hAnsi="Times New Roman"/>
                <w:sz w:val="22"/>
                <w:szCs w:val="22"/>
                <w:lang w:eastAsia="en-US"/>
              </w:rPr>
              <w:t>/2003</w:t>
            </w:r>
            <w:r w:rsidRPr="0013459D">
              <w:rPr>
                <w:rFonts w:ascii="Times New Roman" w:eastAsia="Carlito" w:hAnsi="Times New Roman"/>
                <w:sz w:val="22"/>
                <w:szCs w:val="22"/>
                <w:lang w:eastAsia="en-US"/>
              </w:rPr>
              <w:t>, modificado por Ley N° 6716/2021</w:t>
            </w:r>
            <w:r w:rsidR="00D11110" w:rsidRPr="0013459D">
              <w:rPr>
                <w:rFonts w:ascii="Times New Roman" w:eastAsia="Carlito" w:hAnsi="Times New Roman"/>
                <w:sz w:val="22"/>
                <w:szCs w:val="22"/>
                <w:lang w:eastAsia="en-US"/>
              </w:rPr>
              <w:t xml:space="preserve">. </w:t>
            </w:r>
          </w:p>
          <w:p w14:paraId="54369B94" w14:textId="71EED611" w:rsidR="00AE04E7" w:rsidRPr="00E17C5B" w:rsidRDefault="00D11110" w:rsidP="00CA7D2E">
            <w:pPr>
              <w:pStyle w:val="Prrafodelista"/>
              <w:numPr>
                <w:ilvl w:val="0"/>
                <w:numId w:val="70"/>
              </w:numPr>
              <w:jc w:val="both"/>
              <w:rPr>
                <w:rFonts w:ascii="Times New Roman" w:eastAsia="Carlito" w:hAnsi="Times New Roman"/>
                <w:sz w:val="22"/>
                <w:szCs w:val="22"/>
                <w:lang w:eastAsia="en-US"/>
              </w:rPr>
            </w:pPr>
            <w:r w:rsidRPr="0013459D">
              <w:rPr>
                <w:rFonts w:ascii="Times New Roman" w:eastAsia="Carlito" w:hAnsi="Times New Roman"/>
                <w:sz w:val="22"/>
                <w:szCs w:val="22"/>
                <w:lang w:eastAsia="en-US"/>
              </w:rPr>
              <w:t xml:space="preserve">Verificará por los medios disponibles, si el Oferente y los demás sujetos individualizados en las prohibiciones </w:t>
            </w:r>
            <w:r w:rsidR="00AE47F6" w:rsidRPr="0013459D">
              <w:rPr>
                <w:rFonts w:ascii="Times New Roman" w:eastAsia="Carlito" w:hAnsi="Times New Roman"/>
                <w:sz w:val="22"/>
                <w:szCs w:val="22"/>
                <w:lang w:eastAsia="en-US"/>
              </w:rPr>
              <w:t xml:space="preserve">y limitaciones </w:t>
            </w:r>
            <w:r w:rsidRPr="0013459D">
              <w:rPr>
                <w:rFonts w:ascii="Times New Roman" w:eastAsia="Carlito" w:hAnsi="Times New Roman"/>
                <w:sz w:val="22"/>
                <w:szCs w:val="22"/>
                <w:lang w:eastAsia="en-US"/>
              </w:rPr>
              <w:t>contenidas</w:t>
            </w:r>
            <w:r w:rsidR="00AE47F6" w:rsidRPr="0013459D">
              <w:rPr>
                <w:rFonts w:ascii="Times New Roman" w:eastAsia="Carlito" w:hAnsi="Times New Roman"/>
                <w:sz w:val="22"/>
                <w:szCs w:val="22"/>
                <w:lang w:eastAsia="en-US"/>
              </w:rPr>
              <w:t xml:space="preserve"> en los incisos a) y b), m) y n) dl artículo 40 </w:t>
            </w:r>
            <w:r w:rsidR="006C5CBA" w:rsidRPr="0013459D">
              <w:rPr>
                <w:rFonts w:ascii="Times New Roman" w:eastAsia="Carlito" w:hAnsi="Times New Roman"/>
                <w:sz w:val="22"/>
                <w:szCs w:val="22"/>
                <w:lang w:eastAsia="en-US"/>
              </w:rPr>
              <w:t>de la Ley 2051/2003, modificado por Ley N° 6716/2021, aparecen</w:t>
            </w:r>
            <w:r w:rsidRPr="0013459D">
              <w:rPr>
                <w:rFonts w:ascii="Times New Roman" w:eastAsia="Carlito" w:hAnsi="Times New Roman"/>
                <w:sz w:val="22"/>
                <w:szCs w:val="22"/>
                <w:lang w:eastAsia="en-US"/>
              </w:rPr>
              <w:t xml:space="preserve"> en la base de datos del SINARH o bien de la Se</w:t>
            </w:r>
            <w:r w:rsidR="00AE04E7" w:rsidRPr="0013459D">
              <w:rPr>
                <w:rFonts w:ascii="Times New Roman" w:eastAsia="Carlito" w:hAnsi="Times New Roman"/>
                <w:sz w:val="22"/>
                <w:szCs w:val="22"/>
                <w:lang w:eastAsia="en-US"/>
              </w:rPr>
              <w:t>cretaría de</w:t>
            </w:r>
            <w:r w:rsidR="00AE04E7" w:rsidRPr="00E17C5B">
              <w:rPr>
                <w:rFonts w:ascii="Times New Roman" w:eastAsia="Carlito" w:hAnsi="Times New Roman"/>
                <w:sz w:val="22"/>
                <w:szCs w:val="22"/>
                <w:lang w:eastAsia="en-US"/>
              </w:rPr>
              <w:t xml:space="preserve"> la Función Pública.</w:t>
            </w:r>
          </w:p>
          <w:p w14:paraId="433D0667" w14:textId="7D6D48A8" w:rsidR="00D11110" w:rsidRPr="00E17C5B" w:rsidRDefault="00D11110" w:rsidP="00CF0C56">
            <w:pPr>
              <w:pStyle w:val="Prrafodelista"/>
              <w:ind w:left="720"/>
              <w:jc w:val="both"/>
              <w:rPr>
                <w:rFonts w:ascii="Times New Roman" w:eastAsia="Carlito" w:hAnsi="Times New Roman"/>
                <w:sz w:val="22"/>
                <w:szCs w:val="22"/>
                <w:lang w:eastAsia="en-US"/>
              </w:rPr>
            </w:pPr>
            <w:r w:rsidRPr="00E17C5B">
              <w:rPr>
                <w:rFonts w:ascii="Times New Roman" w:eastAsia="Carlito" w:hAnsi="Times New Roman"/>
                <w:sz w:val="22"/>
                <w:szCs w:val="22"/>
                <w:lang w:eastAsia="en-US"/>
              </w:rPr>
              <w:t>Si se constata que alguna de las personas mencionadas en el párrafo anterior figura en la base de datos del SINARH</w:t>
            </w:r>
            <w:r w:rsidR="00CF0C56" w:rsidRPr="00E17C5B">
              <w:rPr>
                <w:rFonts w:ascii="Times New Roman" w:eastAsia="Carlito" w:hAnsi="Times New Roman"/>
                <w:sz w:val="22"/>
                <w:szCs w:val="22"/>
                <w:lang w:eastAsia="en-US"/>
              </w:rPr>
              <w:t xml:space="preserve"> o de la Secretaría de la Función Pública</w:t>
            </w:r>
            <w:r w:rsidRPr="00E17C5B">
              <w:rPr>
                <w:rFonts w:ascii="Times New Roman" w:eastAsia="Carlito" w:hAnsi="Times New Roman"/>
                <w:sz w:val="22"/>
                <w:szCs w:val="22"/>
                <w:lang w:eastAsia="en-US"/>
              </w:rPr>
              <w:t>, el Comité analizará acabadamente si tal situación le impedirá</w:t>
            </w:r>
            <w:r w:rsidR="00CF0C56" w:rsidRPr="00E17C5B">
              <w:rPr>
                <w:rFonts w:ascii="Times New Roman" w:eastAsia="Carlito" w:hAnsi="Times New Roman"/>
                <w:sz w:val="22"/>
                <w:szCs w:val="22"/>
                <w:lang w:eastAsia="en-US"/>
              </w:rPr>
              <w:t xml:space="preserve"> ejecutar el contrato</w:t>
            </w:r>
            <w:r w:rsidRPr="00E17C5B">
              <w:rPr>
                <w:rFonts w:ascii="Times New Roman" w:eastAsia="Carlito" w:hAnsi="Times New Roman"/>
                <w:sz w:val="22"/>
                <w:szCs w:val="22"/>
                <w:lang w:eastAsia="en-US"/>
              </w:rPr>
              <w:t>, exponiendo los motivos para aceptar o rechazar la oferta, según sea el caso.</w:t>
            </w:r>
            <w:r w:rsidRPr="00E17C5B">
              <w:rPr>
                <w:rFonts w:eastAsia="Carlito"/>
                <w:sz w:val="22"/>
                <w:szCs w:val="22"/>
                <w:lang w:eastAsia="en-US"/>
              </w:rPr>
              <w:t xml:space="preserve"> </w:t>
            </w:r>
          </w:p>
          <w:p w14:paraId="172B6B7F" w14:textId="77777777" w:rsidR="00D11110" w:rsidRPr="00E17C5B" w:rsidRDefault="00D11110" w:rsidP="00D11110">
            <w:pPr>
              <w:pStyle w:val="Header3"/>
              <w:numPr>
                <w:ilvl w:val="0"/>
                <w:numId w:val="0"/>
              </w:numPr>
              <w:tabs>
                <w:tab w:val="left" w:pos="329"/>
              </w:tabs>
              <w:spacing w:before="0" w:after="0"/>
              <w:jc w:val="both"/>
              <w:rPr>
                <w:rFonts w:eastAsia="Carlito"/>
                <w:sz w:val="6"/>
                <w:szCs w:val="22"/>
                <w:lang w:eastAsia="en-US"/>
              </w:rPr>
            </w:pPr>
          </w:p>
          <w:p w14:paraId="77C7A4F3" w14:textId="77777777" w:rsidR="00D11110" w:rsidRPr="00E17C5B" w:rsidRDefault="00D11110" w:rsidP="00180D37">
            <w:pPr>
              <w:pStyle w:val="texto"/>
              <w:spacing w:after="0" w:line="240" w:lineRule="auto"/>
              <w:ind w:left="686"/>
              <w:jc w:val="both"/>
              <w:rPr>
                <w:rFonts w:ascii="Times New Roman" w:eastAsia="Carlito" w:hAnsi="Times New Roman"/>
                <w:sz w:val="22"/>
                <w:szCs w:val="22"/>
                <w:lang w:eastAsia="en-US"/>
              </w:rPr>
            </w:pPr>
            <w:r w:rsidRPr="00E17C5B">
              <w:rPr>
                <w:rFonts w:ascii="Times New Roman" w:eastAsia="Carlito" w:hAnsi="Times New Roman"/>
                <w:sz w:val="22"/>
                <w:szCs w:val="22"/>
                <w:lang w:eastAsia="en-US"/>
              </w:rPr>
              <w:lastRenderedPageBreak/>
              <w:t xml:space="preserve">Al respecto, para Personas Jurídicas y Consorcios, se solicita a los oferentes presentar, en Carácter de Declaración Jurada, el listado de socios o accionistas de las Sociedades con sus respectivos números de cédula, a fin de ser consultados en la base de datos citado más arriba. En todos los casos, la Convocante verificará estos datos en la Constitución y/o Actas de Asamblea. El Comité podrá recurrir a fuentes públicas o privadas de información, para verificar los datos proporcionados por el Oferente.  </w:t>
            </w:r>
          </w:p>
          <w:p w14:paraId="410FF8DC" w14:textId="77777777" w:rsidR="00D11110" w:rsidRPr="00E17C5B" w:rsidRDefault="00D11110" w:rsidP="00180D37">
            <w:pPr>
              <w:pStyle w:val="Header3"/>
              <w:numPr>
                <w:ilvl w:val="0"/>
                <w:numId w:val="0"/>
              </w:numPr>
              <w:tabs>
                <w:tab w:val="left" w:pos="329"/>
              </w:tabs>
              <w:spacing w:before="0" w:after="0"/>
              <w:ind w:left="686"/>
              <w:jc w:val="both"/>
              <w:rPr>
                <w:rFonts w:eastAsia="Carlito"/>
                <w:sz w:val="4"/>
                <w:szCs w:val="22"/>
                <w:lang w:eastAsia="en-US"/>
              </w:rPr>
            </w:pPr>
          </w:p>
          <w:p w14:paraId="374AC448" w14:textId="7F7F87F6" w:rsidR="00FC39B5" w:rsidRPr="0013459D" w:rsidRDefault="00D11110" w:rsidP="00180D37">
            <w:pPr>
              <w:ind w:left="686"/>
              <w:jc w:val="both"/>
              <w:rPr>
                <w:rFonts w:eastAsia="Carlito"/>
                <w:sz w:val="22"/>
                <w:szCs w:val="22"/>
              </w:rPr>
            </w:pPr>
            <w:r w:rsidRPr="00E17C5B">
              <w:rPr>
                <w:rFonts w:eastAsia="Carlito"/>
                <w:sz w:val="22"/>
                <w:szCs w:val="22"/>
              </w:rPr>
              <w:t xml:space="preserve">Si el Comité confirma que el Oferente o sus integrantes poseen impedimentos la oferta será rechazada, y se remitirán los antecedentes a la Dirección Nacional de </w:t>
            </w:r>
            <w:r w:rsidRPr="0013459D">
              <w:rPr>
                <w:rFonts w:eastAsia="Carlito"/>
                <w:sz w:val="22"/>
                <w:szCs w:val="22"/>
              </w:rPr>
              <w:t>Contrataciones Públicas (DNCP) para los fines pertinentes.</w:t>
            </w:r>
          </w:p>
          <w:p w14:paraId="5A8FD7C9" w14:textId="68A6796B" w:rsidR="00180D37" w:rsidRPr="0013459D" w:rsidRDefault="00180D37" w:rsidP="00CA7D2E">
            <w:pPr>
              <w:pStyle w:val="Prrafodelista"/>
              <w:numPr>
                <w:ilvl w:val="0"/>
                <w:numId w:val="70"/>
              </w:numPr>
              <w:jc w:val="both"/>
              <w:rPr>
                <w:rFonts w:ascii="Times New Roman" w:eastAsia="Carlito" w:hAnsi="Times New Roman"/>
                <w:sz w:val="22"/>
                <w:szCs w:val="22"/>
                <w:lang w:eastAsia="en-US"/>
              </w:rPr>
            </w:pPr>
            <w:r w:rsidRPr="0013459D">
              <w:rPr>
                <w:rFonts w:ascii="Times New Roman" w:eastAsia="Carlito" w:hAnsi="Times New Roman"/>
                <w:sz w:val="22"/>
                <w:szCs w:val="22"/>
                <w:lang w:eastAsia="en-US"/>
              </w:rPr>
              <w:t>Verificará que el oferente haya proporcionado el formulario de Declaración de Miembros, de conformidad al estándar debidamente firmado en su oferta y cotejará los datos con las personas físicas inhabilitadas que constan en el registro de “Sanciones a Proveedores” del SICP a fin de detectar si directores, gerentes, socios gerentes que ejerzan la administración, accionistas</w:t>
            </w:r>
            <w:r w:rsidR="00EF425A" w:rsidRPr="0013459D">
              <w:rPr>
                <w:rFonts w:ascii="Times New Roman" w:eastAsia="Carlito" w:hAnsi="Times New Roman"/>
                <w:sz w:val="22"/>
                <w:szCs w:val="22"/>
                <w:lang w:eastAsia="en-US"/>
              </w:rPr>
              <w:t>, cuotapartistas o propietarios se hayan comprendidos en el presupuesto del inciso m) y n) del 40 de la Ley 2051/2003, modificado por Ley N° 6716/2021.</w:t>
            </w:r>
          </w:p>
          <w:p w14:paraId="558CF5FB" w14:textId="79CAAB8E" w:rsidR="004D18A0" w:rsidRPr="00E17C5B" w:rsidRDefault="004D18A0" w:rsidP="004D18A0">
            <w:pPr>
              <w:pStyle w:val="Prrafodelista"/>
              <w:ind w:left="720"/>
              <w:jc w:val="both"/>
              <w:rPr>
                <w:rFonts w:ascii="Times New Roman" w:eastAsia="Carlito" w:hAnsi="Times New Roman"/>
                <w:sz w:val="22"/>
                <w:szCs w:val="22"/>
                <w:lang w:eastAsia="en-US"/>
              </w:rPr>
            </w:pPr>
            <w:r w:rsidRPr="00E17C5B">
              <w:rPr>
                <w:rFonts w:ascii="Times New Roman" w:eastAsia="Carlito" w:hAnsi="Times New Roman"/>
                <w:sz w:val="22"/>
                <w:szCs w:val="22"/>
                <w:lang w:eastAsia="en-US"/>
              </w:rPr>
              <w:t>El comité podrá recurrir a diferentes fuentes públicas o privadas de información, para verificar los datos proporcionados por el oferente.</w:t>
            </w:r>
          </w:p>
          <w:p w14:paraId="37C38B00" w14:textId="13C40C94" w:rsidR="00D11110" w:rsidRPr="00E17C5B" w:rsidRDefault="000142CF" w:rsidP="000142CF">
            <w:pPr>
              <w:ind w:left="686"/>
              <w:jc w:val="both"/>
              <w:rPr>
                <w:rFonts w:eastAsia="Carlito"/>
                <w:sz w:val="22"/>
                <w:szCs w:val="22"/>
              </w:rPr>
            </w:pPr>
            <w:r w:rsidRPr="00E17C5B">
              <w:rPr>
                <w:rFonts w:eastAsia="Carlito"/>
                <w:sz w:val="22"/>
                <w:szCs w:val="22"/>
              </w:rPr>
              <w:t>Si el Comité confirma que el Oferente o sus integrantes poseen impedimentos la oferta será rechazada, y se remitirán los antecedentes a la Dirección Nacional de Contrataciones Públicas (DNCP) para los fines pertinentes.</w:t>
            </w:r>
          </w:p>
          <w:p w14:paraId="6323543E" w14:textId="4BA0DB4A" w:rsidR="000142CF" w:rsidRPr="00E17C5B" w:rsidRDefault="000142CF" w:rsidP="000142CF">
            <w:pPr>
              <w:ind w:left="686"/>
              <w:jc w:val="both"/>
              <w:rPr>
                <w:rFonts w:eastAsia="Carlito"/>
                <w:sz w:val="22"/>
                <w:szCs w:val="22"/>
              </w:rPr>
            </w:pPr>
          </w:p>
          <w:p w14:paraId="46B5D917" w14:textId="77777777" w:rsidR="000142CF" w:rsidRPr="00E17C5B" w:rsidRDefault="000142CF" w:rsidP="000142CF">
            <w:pPr>
              <w:jc w:val="both"/>
              <w:rPr>
                <w:rFonts w:eastAsia="Carlito"/>
                <w:b/>
                <w:sz w:val="22"/>
                <w:szCs w:val="22"/>
              </w:rPr>
            </w:pPr>
            <w:r w:rsidRPr="00E17C5B">
              <w:rPr>
                <w:rFonts w:eastAsia="Carlito"/>
                <w:b/>
                <w:sz w:val="22"/>
                <w:szCs w:val="22"/>
              </w:rPr>
              <w:t>REQUISITOS DOCUMENTALES PARA LA EVALUACIÓN DE LAS CONDICIONES DE PARTICIPACIÓN</w:t>
            </w:r>
          </w:p>
          <w:p w14:paraId="6E219BA7" w14:textId="77777777" w:rsidR="000142CF" w:rsidRPr="00E17C5B" w:rsidRDefault="000142CF" w:rsidP="000142CF">
            <w:pPr>
              <w:jc w:val="both"/>
              <w:rPr>
                <w:rFonts w:eastAsia="Carlito"/>
                <w:sz w:val="22"/>
                <w:szCs w:val="22"/>
              </w:rPr>
            </w:pPr>
          </w:p>
          <w:p w14:paraId="5F3B76EA" w14:textId="52DE90FE" w:rsidR="004D7A94" w:rsidRPr="00E17C5B" w:rsidRDefault="004D7A94" w:rsidP="004D7A94">
            <w:pPr>
              <w:rPr>
                <w:b/>
                <w:sz w:val="22"/>
                <w:szCs w:val="22"/>
                <w:lang w:eastAsia="es-MX"/>
              </w:rPr>
            </w:pPr>
            <w:r w:rsidRPr="00E17C5B">
              <w:rPr>
                <w:sz w:val="22"/>
                <w:szCs w:val="22"/>
                <w:lang w:eastAsia="es-MX"/>
              </w:rPr>
              <w:t xml:space="preserve">1. </w:t>
            </w:r>
            <w:r w:rsidRPr="00E17C5B">
              <w:rPr>
                <w:b/>
                <w:sz w:val="22"/>
                <w:szCs w:val="22"/>
                <w:lang w:eastAsia="es-MX"/>
              </w:rPr>
              <w:t>Formulario de Oferta (*)</w:t>
            </w:r>
          </w:p>
          <w:p w14:paraId="074DD5E3" w14:textId="77777777" w:rsidR="004D7A94" w:rsidRPr="00E17C5B" w:rsidRDefault="004D7A94" w:rsidP="004D7A94">
            <w:pPr>
              <w:ind w:left="260"/>
              <w:rPr>
                <w:sz w:val="22"/>
                <w:szCs w:val="22"/>
                <w:lang w:eastAsia="es-MX"/>
              </w:rPr>
            </w:pPr>
            <w:r w:rsidRPr="00E17C5B">
              <w:rPr>
                <w:sz w:val="22"/>
                <w:szCs w:val="22"/>
                <w:lang w:eastAsia="es-MX"/>
              </w:rPr>
              <w:t xml:space="preserve">[El formulario de oferta y lista de precios, generados electrónicamente a través del SICP, deben ser completados y firmados por el oferente.] </w:t>
            </w:r>
          </w:p>
          <w:p w14:paraId="50132800" w14:textId="65053C4B" w:rsidR="004D7A94" w:rsidRPr="00E17C5B" w:rsidRDefault="004D7A94" w:rsidP="004D7A94">
            <w:pPr>
              <w:rPr>
                <w:sz w:val="22"/>
                <w:szCs w:val="22"/>
                <w:lang w:eastAsia="es-MX"/>
              </w:rPr>
            </w:pPr>
            <w:r w:rsidRPr="00E17C5B">
              <w:rPr>
                <w:sz w:val="22"/>
                <w:szCs w:val="22"/>
                <w:lang w:eastAsia="es-MX"/>
              </w:rPr>
              <w:t xml:space="preserve">2. </w:t>
            </w:r>
            <w:r w:rsidRPr="00E17C5B">
              <w:rPr>
                <w:b/>
                <w:sz w:val="22"/>
                <w:szCs w:val="22"/>
                <w:lang w:eastAsia="es-MX"/>
              </w:rPr>
              <w:t>Garantía de Mantenimiento de Oferta (*)</w:t>
            </w:r>
          </w:p>
          <w:p w14:paraId="09F26D3B" w14:textId="77777777" w:rsidR="004D7A94" w:rsidRPr="00E17C5B" w:rsidRDefault="004D7A94" w:rsidP="004D7A94">
            <w:pPr>
              <w:ind w:left="260"/>
              <w:rPr>
                <w:sz w:val="22"/>
                <w:szCs w:val="22"/>
                <w:lang w:eastAsia="es-MX"/>
              </w:rPr>
            </w:pPr>
            <w:r w:rsidRPr="00E17C5B">
              <w:rPr>
                <w:sz w:val="22"/>
                <w:szCs w:val="22"/>
                <w:lang w:eastAsia="es-MX"/>
              </w:rPr>
              <w:t>La garantía de mantenimiento de oferta debe ser extendida, bajo la forma de una</w:t>
            </w:r>
            <w:r w:rsidRPr="00E17C5B">
              <w:rPr>
                <w:b/>
                <w:sz w:val="22"/>
                <w:szCs w:val="22"/>
                <w:lang w:eastAsia="es-MX"/>
              </w:rPr>
              <w:t xml:space="preserve"> póliza de seguro o garantía bancaria</w:t>
            </w:r>
            <w:r w:rsidRPr="00E17C5B">
              <w:rPr>
                <w:sz w:val="22"/>
                <w:szCs w:val="22"/>
                <w:lang w:eastAsia="es-MX"/>
              </w:rPr>
              <w:t xml:space="preserve">. </w:t>
            </w:r>
          </w:p>
          <w:p w14:paraId="3455331F" w14:textId="7B14E6A5" w:rsidR="004D7A94" w:rsidRPr="00E17C5B" w:rsidRDefault="004D7A94" w:rsidP="004D7A94">
            <w:pPr>
              <w:rPr>
                <w:sz w:val="22"/>
                <w:szCs w:val="22"/>
                <w:lang w:eastAsia="es-MX"/>
              </w:rPr>
            </w:pPr>
            <w:r w:rsidRPr="00E17C5B">
              <w:rPr>
                <w:sz w:val="22"/>
                <w:szCs w:val="22"/>
                <w:lang w:eastAsia="es-MX"/>
              </w:rPr>
              <w:t>3. Certificado de Cumplimiento con la Seguridad Social (**)</w:t>
            </w:r>
          </w:p>
          <w:p w14:paraId="4396F910" w14:textId="19BEF824" w:rsidR="004D7A94" w:rsidRPr="00E17C5B" w:rsidRDefault="004D7A94" w:rsidP="004D7A94">
            <w:pPr>
              <w:ind w:right="-207"/>
              <w:rPr>
                <w:sz w:val="22"/>
                <w:szCs w:val="22"/>
                <w:lang w:eastAsia="es-MX"/>
              </w:rPr>
            </w:pPr>
            <w:r w:rsidRPr="00E17C5B">
              <w:rPr>
                <w:sz w:val="22"/>
                <w:szCs w:val="22"/>
                <w:lang w:eastAsia="es-MX"/>
              </w:rPr>
              <w:t>4. Certificado de Producto y Empleo Nacional, emitido por el MIC, en caso de contar. (**)</w:t>
            </w:r>
          </w:p>
          <w:p w14:paraId="11DDBB9F" w14:textId="7420B627" w:rsidR="004D7A94" w:rsidRPr="00E17C5B" w:rsidRDefault="004D7A94" w:rsidP="004D7A94">
            <w:pPr>
              <w:ind w:left="260" w:hanging="260"/>
              <w:rPr>
                <w:sz w:val="22"/>
                <w:szCs w:val="22"/>
                <w:lang w:eastAsia="es-MX"/>
              </w:rPr>
            </w:pPr>
            <w:r w:rsidRPr="00E17C5B">
              <w:rPr>
                <w:sz w:val="22"/>
                <w:szCs w:val="22"/>
                <w:lang w:eastAsia="es-MX"/>
              </w:rPr>
              <w:t xml:space="preserve">5. </w:t>
            </w:r>
            <w:r w:rsidRPr="00E17C5B">
              <w:rPr>
                <w:b/>
                <w:sz w:val="22"/>
                <w:szCs w:val="22"/>
                <w:lang w:eastAsia="es-MX"/>
              </w:rPr>
              <w:t xml:space="preserve">Declaración Jurada de Miembros, </w:t>
            </w:r>
            <w:r w:rsidRPr="00E17C5B">
              <w:rPr>
                <w:sz w:val="22"/>
                <w:szCs w:val="22"/>
                <w:lang w:eastAsia="es-MX"/>
              </w:rPr>
              <w:t>de conformidad con formulario estándar sección formularios (**)</w:t>
            </w:r>
          </w:p>
          <w:p w14:paraId="02739051" w14:textId="4CA85504" w:rsidR="004D7A94" w:rsidRPr="00E17C5B" w:rsidRDefault="004D7A94" w:rsidP="004D7A94">
            <w:pPr>
              <w:rPr>
                <w:sz w:val="22"/>
                <w:szCs w:val="22"/>
                <w:lang w:eastAsia="es-MX"/>
              </w:rPr>
            </w:pPr>
            <w:r w:rsidRPr="00E17C5B">
              <w:rPr>
                <w:sz w:val="22"/>
                <w:szCs w:val="22"/>
                <w:lang w:eastAsia="es-MX"/>
              </w:rPr>
              <w:t>6. Certificado de Cumplimiento Tributario. (**)</w:t>
            </w:r>
          </w:p>
          <w:p w14:paraId="267426D4" w14:textId="28E31C01" w:rsidR="004D7A94" w:rsidRPr="00E17C5B" w:rsidRDefault="004D7A94" w:rsidP="004D7A94">
            <w:pPr>
              <w:ind w:left="260" w:hanging="260"/>
              <w:rPr>
                <w:sz w:val="22"/>
                <w:szCs w:val="22"/>
                <w:lang w:eastAsia="es-MX"/>
              </w:rPr>
            </w:pPr>
            <w:r w:rsidRPr="00E17C5B">
              <w:rPr>
                <w:sz w:val="22"/>
                <w:szCs w:val="22"/>
                <w:lang w:eastAsia="es-MX"/>
              </w:rPr>
              <w:t>7. Patente comercial del municipio en donde esté asentado el establecimiento principal del oferente. (**)</w:t>
            </w:r>
          </w:p>
          <w:p w14:paraId="51025DB9" w14:textId="0D42DA60" w:rsidR="004D7A94" w:rsidRPr="00E17C5B" w:rsidRDefault="004D7A94" w:rsidP="004D7A94">
            <w:pPr>
              <w:rPr>
                <w:b/>
                <w:sz w:val="22"/>
                <w:szCs w:val="22"/>
                <w:lang w:eastAsia="es-MX"/>
              </w:rPr>
            </w:pPr>
            <w:r w:rsidRPr="00E17C5B">
              <w:rPr>
                <w:sz w:val="22"/>
                <w:szCs w:val="22"/>
                <w:lang w:eastAsia="es-MX"/>
              </w:rPr>
              <w:t xml:space="preserve">8. </w:t>
            </w:r>
            <w:r w:rsidRPr="00E17C5B">
              <w:rPr>
                <w:b/>
                <w:sz w:val="22"/>
                <w:szCs w:val="22"/>
                <w:lang w:eastAsia="es-MX"/>
              </w:rPr>
              <w:t xml:space="preserve">Documentos legales </w:t>
            </w:r>
          </w:p>
          <w:p w14:paraId="62D2505B" w14:textId="33E54E3F" w:rsidR="004D7A94" w:rsidRPr="00E17C5B" w:rsidRDefault="004D7A94" w:rsidP="004D7A94">
            <w:pPr>
              <w:rPr>
                <w:sz w:val="22"/>
                <w:szCs w:val="22"/>
                <w:lang w:eastAsia="es-MX"/>
              </w:rPr>
            </w:pPr>
            <w:r w:rsidRPr="00E17C5B">
              <w:rPr>
                <w:sz w:val="22"/>
                <w:szCs w:val="22"/>
                <w:lang w:eastAsia="es-MX"/>
              </w:rPr>
              <w:t xml:space="preserve">8.1. </w:t>
            </w:r>
            <w:r w:rsidRPr="00E17C5B">
              <w:rPr>
                <w:b/>
                <w:sz w:val="22"/>
                <w:szCs w:val="22"/>
                <w:u w:val="single"/>
                <w:lang w:eastAsia="es-MX"/>
              </w:rPr>
              <w:t>Oferentes Individuales. Personas Físicas.</w:t>
            </w:r>
          </w:p>
          <w:p w14:paraId="39619E35" w14:textId="77777777" w:rsidR="004D7A94" w:rsidRPr="00E17C5B" w:rsidRDefault="004D7A94" w:rsidP="004D7A94">
            <w:pPr>
              <w:ind w:left="686" w:hanging="284"/>
              <w:rPr>
                <w:sz w:val="22"/>
                <w:szCs w:val="22"/>
                <w:lang w:eastAsia="es-MX"/>
              </w:rPr>
            </w:pPr>
            <w:r w:rsidRPr="00E17C5B">
              <w:rPr>
                <w:sz w:val="22"/>
                <w:szCs w:val="22"/>
                <w:lang w:eastAsia="es-MX"/>
              </w:rPr>
              <w:t>a)</w:t>
            </w:r>
            <w:r w:rsidRPr="00E17C5B">
              <w:rPr>
                <w:sz w:val="22"/>
                <w:szCs w:val="22"/>
                <w:lang w:eastAsia="es-MX"/>
              </w:rPr>
              <w:tab/>
              <w:t>Fotocopia simple de la Cédula de Identidad del firmante de la oferta. (*)</w:t>
            </w:r>
          </w:p>
          <w:p w14:paraId="70FF2759" w14:textId="77777777" w:rsidR="004D7A94" w:rsidRPr="00E17C5B" w:rsidRDefault="004D7A94" w:rsidP="004D7A94">
            <w:pPr>
              <w:ind w:left="686" w:hanging="284"/>
              <w:rPr>
                <w:sz w:val="22"/>
                <w:szCs w:val="22"/>
                <w:lang w:eastAsia="es-MX"/>
              </w:rPr>
            </w:pPr>
            <w:r w:rsidRPr="00E17C5B">
              <w:rPr>
                <w:sz w:val="22"/>
                <w:szCs w:val="22"/>
                <w:lang w:eastAsia="es-MX"/>
              </w:rPr>
              <w:t>b)</w:t>
            </w:r>
            <w:r w:rsidRPr="00E17C5B">
              <w:rPr>
                <w:sz w:val="22"/>
                <w:szCs w:val="22"/>
                <w:lang w:eastAsia="es-MX"/>
              </w:rPr>
              <w:tab/>
              <w:t>Constancia de inscripción en el Registro Único de Contribuyentes – RUC (*)</w:t>
            </w:r>
          </w:p>
          <w:p w14:paraId="07958835" w14:textId="4117BD8C" w:rsidR="004D7A94" w:rsidRDefault="004D7A94" w:rsidP="004D7A94">
            <w:pPr>
              <w:ind w:left="686" w:hanging="284"/>
              <w:rPr>
                <w:ins w:id="24" w:author="LAURA INES SANDOVAL FERNANDEZ" w:date="2022-11-15T15:50:00Z"/>
                <w:sz w:val="22"/>
                <w:szCs w:val="22"/>
                <w:lang w:eastAsia="es-MX"/>
              </w:rPr>
            </w:pPr>
            <w:r w:rsidRPr="00E17C5B">
              <w:rPr>
                <w:sz w:val="22"/>
                <w:szCs w:val="22"/>
                <w:lang w:eastAsia="es-MX"/>
              </w:rPr>
              <w:t>c)</w:t>
            </w:r>
            <w:r w:rsidRPr="00E17C5B">
              <w:rPr>
                <w:sz w:val="22"/>
                <w:szCs w:val="22"/>
                <w:lang w:eastAsia="es-MX"/>
              </w:rPr>
              <w:tab/>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 (*)</w:t>
            </w:r>
          </w:p>
          <w:p w14:paraId="46CF7D2C" w14:textId="77777777" w:rsidR="00C35335" w:rsidRPr="00E17C5B" w:rsidRDefault="00C35335" w:rsidP="004D7A94">
            <w:pPr>
              <w:ind w:left="686" w:hanging="284"/>
              <w:rPr>
                <w:sz w:val="22"/>
                <w:szCs w:val="22"/>
                <w:lang w:eastAsia="es-MX"/>
              </w:rPr>
            </w:pPr>
          </w:p>
          <w:p w14:paraId="0E970AEF" w14:textId="1EF391A4" w:rsidR="004D7A94" w:rsidRPr="00E17C5B" w:rsidRDefault="004D7A94" w:rsidP="004D7A94">
            <w:pPr>
              <w:rPr>
                <w:sz w:val="22"/>
                <w:szCs w:val="22"/>
                <w:lang w:eastAsia="es-MX"/>
              </w:rPr>
            </w:pPr>
            <w:r w:rsidRPr="00E17C5B">
              <w:rPr>
                <w:sz w:val="22"/>
                <w:szCs w:val="22"/>
                <w:lang w:eastAsia="es-MX"/>
              </w:rPr>
              <w:t xml:space="preserve">8.2. </w:t>
            </w:r>
            <w:r w:rsidRPr="00E17C5B">
              <w:rPr>
                <w:b/>
                <w:sz w:val="22"/>
                <w:szCs w:val="22"/>
                <w:u w:val="single"/>
                <w:lang w:eastAsia="es-MX"/>
              </w:rPr>
              <w:t>Oferentes Individuales. Personas Jurídicas.</w:t>
            </w:r>
          </w:p>
          <w:p w14:paraId="538B36B5" w14:textId="77777777" w:rsidR="004D7A94" w:rsidRPr="00E17C5B" w:rsidRDefault="004D7A94" w:rsidP="004D7A94">
            <w:pPr>
              <w:ind w:left="686" w:hanging="284"/>
              <w:rPr>
                <w:sz w:val="22"/>
                <w:szCs w:val="22"/>
                <w:lang w:eastAsia="es-MX"/>
              </w:rPr>
            </w:pPr>
            <w:r w:rsidRPr="00E17C5B">
              <w:rPr>
                <w:sz w:val="22"/>
                <w:szCs w:val="22"/>
                <w:lang w:eastAsia="es-MX"/>
              </w:rPr>
              <w:t>a)</w:t>
            </w:r>
            <w:r w:rsidRPr="00E17C5B">
              <w:rPr>
                <w:sz w:val="22"/>
                <w:szCs w:val="22"/>
                <w:lang w:eastAsia="es-MX"/>
              </w:rPr>
              <w:tab/>
              <w:t xml:space="preserve">Fotocopia simple de los documentos que acrediten la existencia legal de la persona jurídica tales como la Escritura Pública de Constitución y protocolización de los </w:t>
            </w:r>
            <w:r w:rsidRPr="00E17C5B">
              <w:rPr>
                <w:sz w:val="22"/>
                <w:szCs w:val="22"/>
                <w:lang w:eastAsia="es-MX"/>
              </w:rPr>
              <w:lastRenderedPageBreak/>
              <w:t>Estatutos Sociales. Los estatutos deberán estar inscriptos en la Sección Personas Jurídicas de la Dirección de Registros Públicos. (*)</w:t>
            </w:r>
          </w:p>
          <w:p w14:paraId="1EBEAD53" w14:textId="77777777" w:rsidR="004D7A94" w:rsidRPr="00E17C5B" w:rsidRDefault="004D7A94" w:rsidP="004D7A94">
            <w:pPr>
              <w:ind w:left="686" w:hanging="284"/>
              <w:rPr>
                <w:sz w:val="22"/>
                <w:szCs w:val="22"/>
                <w:lang w:eastAsia="es-MX"/>
              </w:rPr>
            </w:pPr>
            <w:r w:rsidRPr="00E17C5B">
              <w:rPr>
                <w:sz w:val="22"/>
                <w:szCs w:val="22"/>
                <w:lang w:eastAsia="es-MX"/>
              </w:rPr>
              <w:t>b)</w:t>
            </w:r>
            <w:r w:rsidRPr="00E17C5B">
              <w:rPr>
                <w:sz w:val="22"/>
                <w:szCs w:val="22"/>
                <w:lang w:eastAsia="es-MX"/>
              </w:rPr>
              <w:tab/>
              <w:t>Constancia de inscripción en el Registro Único de Contribuyentes.</w:t>
            </w:r>
          </w:p>
          <w:p w14:paraId="140C0E64" w14:textId="77777777" w:rsidR="004D7A94" w:rsidRPr="00E17C5B" w:rsidRDefault="004D7A94" w:rsidP="004D7A94">
            <w:pPr>
              <w:ind w:left="686" w:hanging="284"/>
              <w:rPr>
                <w:sz w:val="22"/>
                <w:szCs w:val="22"/>
                <w:lang w:eastAsia="es-MX"/>
              </w:rPr>
            </w:pPr>
            <w:r w:rsidRPr="00E17C5B">
              <w:rPr>
                <w:sz w:val="22"/>
                <w:szCs w:val="22"/>
                <w:lang w:eastAsia="es-MX"/>
              </w:rPr>
              <w:t>c)</w:t>
            </w:r>
            <w:r w:rsidRPr="00E17C5B">
              <w:rPr>
                <w:sz w:val="22"/>
                <w:szCs w:val="22"/>
                <w:lang w:eastAsia="es-MX"/>
              </w:rPr>
              <w:tab/>
              <w:t>Fotocopia simple de los documentos de identidad de los representantes o apoderados de la sociedad.</w:t>
            </w:r>
          </w:p>
          <w:p w14:paraId="2D90BF83" w14:textId="77777777" w:rsidR="004D7A94" w:rsidRPr="00E17C5B" w:rsidRDefault="004D7A94" w:rsidP="004D7A94">
            <w:pPr>
              <w:ind w:left="686" w:hanging="284"/>
              <w:rPr>
                <w:sz w:val="22"/>
                <w:szCs w:val="22"/>
                <w:lang w:eastAsia="es-MX"/>
              </w:rPr>
            </w:pPr>
            <w:r w:rsidRPr="00E17C5B">
              <w:rPr>
                <w:sz w:val="22"/>
                <w:szCs w:val="22"/>
                <w:lang w:eastAsia="es-MX"/>
              </w:rPr>
              <w:t>d)</w:t>
            </w:r>
            <w:r w:rsidRPr="00E17C5B">
              <w:rPr>
                <w:sz w:val="22"/>
                <w:szCs w:val="22"/>
                <w:lang w:eastAsia="es-MX"/>
              </w:rPr>
              <w:tab/>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 (*)</w:t>
            </w:r>
          </w:p>
          <w:p w14:paraId="250FCC60" w14:textId="7FEEF6A3" w:rsidR="004D7A94" w:rsidRPr="00E17C5B" w:rsidRDefault="004D7A94" w:rsidP="004D7A94">
            <w:pPr>
              <w:rPr>
                <w:sz w:val="22"/>
                <w:szCs w:val="22"/>
                <w:u w:val="single"/>
                <w:lang w:eastAsia="es-MX"/>
              </w:rPr>
            </w:pPr>
            <w:r w:rsidRPr="00E17C5B">
              <w:rPr>
                <w:sz w:val="22"/>
                <w:szCs w:val="22"/>
                <w:lang w:eastAsia="es-MX"/>
              </w:rPr>
              <w:t xml:space="preserve">8.3. </w:t>
            </w:r>
            <w:r w:rsidRPr="00E17C5B">
              <w:rPr>
                <w:b/>
                <w:sz w:val="22"/>
                <w:szCs w:val="22"/>
                <w:u w:val="single"/>
                <w:lang w:eastAsia="es-MX"/>
              </w:rPr>
              <w:t>Oferentes en Consorcio.</w:t>
            </w:r>
          </w:p>
          <w:p w14:paraId="6A2032CC" w14:textId="77777777" w:rsidR="004D7A94" w:rsidRPr="00E17C5B" w:rsidRDefault="004D7A94" w:rsidP="004D7A94">
            <w:pPr>
              <w:ind w:left="686" w:hanging="284"/>
              <w:rPr>
                <w:sz w:val="22"/>
                <w:szCs w:val="22"/>
                <w:lang w:eastAsia="es-MX"/>
              </w:rPr>
            </w:pPr>
            <w:r w:rsidRPr="00E17C5B">
              <w:rPr>
                <w:sz w:val="22"/>
                <w:szCs w:val="22"/>
                <w:lang w:eastAsia="es-MX"/>
              </w:rPr>
              <w:t>a)</w:t>
            </w:r>
            <w:r w:rsidRPr="00E17C5B">
              <w:rPr>
                <w:sz w:val="22"/>
                <w:szCs w:val="22"/>
                <w:lang w:eastAsia="es-MX"/>
              </w:rPr>
              <w:tab/>
              <w:t>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p>
          <w:p w14:paraId="7049B797" w14:textId="77777777" w:rsidR="004D7A94" w:rsidRPr="00E17C5B" w:rsidRDefault="004D7A94" w:rsidP="004D7A94">
            <w:pPr>
              <w:ind w:left="686" w:hanging="284"/>
              <w:rPr>
                <w:sz w:val="22"/>
                <w:szCs w:val="22"/>
                <w:lang w:eastAsia="es-MX"/>
              </w:rPr>
            </w:pPr>
            <w:r w:rsidRPr="00E17C5B">
              <w:rPr>
                <w:sz w:val="22"/>
                <w:szCs w:val="22"/>
                <w:lang w:eastAsia="es-MX"/>
              </w:rPr>
              <w:t>b)</w:t>
            </w:r>
            <w:r w:rsidRPr="00E17C5B">
              <w:rPr>
                <w:sz w:val="22"/>
                <w:szCs w:val="22"/>
                <w:lang w:eastAsia="es-MX"/>
              </w:rPr>
              <w:tab/>
              <w:t>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 (*)</w:t>
            </w:r>
          </w:p>
          <w:p w14:paraId="571502E1" w14:textId="77777777" w:rsidR="004D7A94" w:rsidRPr="00E17C5B" w:rsidRDefault="004D7A94" w:rsidP="004D7A94">
            <w:pPr>
              <w:ind w:left="686" w:hanging="284"/>
              <w:rPr>
                <w:sz w:val="22"/>
                <w:szCs w:val="22"/>
                <w:lang w:eastAsia="es-MX"/>
              </w:rPr>
            </w:pPr>
            <w:r w:rsidRPr="00E17C5B">
              <w:rPr>
                <w:sz w:val="22"/>
                <w:szCs w:val="22"/>
                <w:lang w:eastAsia="es-MX"/>
              </w:rPr>
              <w:t>c)</w:t>
            </w:r>
            <w:r w:rsidRPr="00E17C5B">
              <w:rPr>
                <w:sz w:val="22"/>
                <w:szCs w:val="22"/>
                <w:lang w:eastAsia="es-MX"/>
              </w:rPr>
              <w:tab/>
              <w:t>Fotocopia simple de los documentos que acrediten las facultades de los firmantes del acuerdo de intención de consorciarse. Estos documentos pueden consistir en (*):</w:t>
            </w:r>
          </w:p>
          <w:p w14:paraId="5C1C68A6" w14:textId="77777777" w:rsidR="004D7A94" w:rsidRPr="00E17C5B" w:rsidRDefault="004D7A94" w:rsidP="004D7A94">
            <w:pPr>
              <w:ind w:left="686" w:hanging="284"/>
              <w:rPr>
                <w:sz w:val="22"/>
                <w:szCs w:val="22"/>
                <w:lang w:eastAsia="es-MX"/>
              </w:rPr>
            </w:pPr>
            <w:r w:rsidRPr="00E17C5B">
              <w:rPr>
                <w:sz w:val="22"/>
                <w:szCs w:val="22"/>
                <w:lang w:eastAsia="es-MX"/>
              </w:rPr>
              <w:t>i.</w:t>
            </w:r>
            <w:r w:rsidRPr="00E17C5B">
              <w:rPr>
                <w:sz w:val="22"/>
                <w:szCs w:val="22"/>
                <w:lang w:eastAsia="es-MX"/>
              </w:rPr>
              <w:tab/>
              <w:t xml:space="preserve">Un poder suficiente otorgado por escritura pública por cada miembro del consorcio (no es necesario que esté inscripto en el Registro de Poderes); o </w:t>
            </w:r>
          </w:p>
          <w:p w14:paraId="48E78C42" w14:textId="77777777" w:rsidR="004D7A94" w:rsidRPr="00E17C5B" w:rsidRDefault="004D7A94" w:rsidP="004D7A94">
            <w:pPr>
              <w:ind w:left="686" w:hanging="284"/>
              <w:rPr>
                <w:sz w:val="22"/>
                <w:szCs w:val="22"/>
                <w:lang w:eastAsia="es-MX"/>
              </w:rPr>
            </w:pPr>
            <w:r w:rsidRPr="00E17C5B">
              <w:rPr>
                <w:sz w:val="22"/>
                <w:szCs w:val="22"/>
                <w:lang w:eastAsia="es-MX"/>
              </w:rPr>
              <w:t>ii.</w:t>
            </w:r>
            <w:r w:rsidRPr="00E17C5B">
              <w:rPr>
                <w:sz w:val="22"/>
                <w:szCs w:val="22"/>
                <w:lang w:eastAsia="es-MX"/>
              </w:rPr>
              <w:tab/>
              <w:t xml:space="preserve">Los documentos societarios de cada miembro del consorcio, que justifiquen la representación del firmante, tales como actas de asamblea y de directorio en el caso de las sociedades anónimas. </w:t>
            </w:r>
          </w:p>
          <w:p w14:paraId="75FCA5A7" w14:textId="77777777" w:rsidR="004D7A94" w:rsidRPr="00E17C5B" w:rsidRDefault="004D7A94" w:rsidP="004D7A94">
            <w:pPr>
              <w:ind w:left="686" w:hanging="284"/>
              <w:rPr>
                <w:sz w:val="22"/>
                <w:szCs w:val="22"/>
                <w:lang w:eastAsia="es-MX"/>
              </w:rPr>
            </w:pPr>
            <w:r w:rsidRPr="00E17C5B">
              <w:rPr>
                <w:sz w:val="22"/>
                <w:szCs w:val="22"/>
                <w:lang w:eastAsia="es-MX"/>
              </w:rPr>
              <w:t>d)</w:t>
            </w:r>
            <w:r w:rsidRPr="00E17C5B">
              <w:rPr>
                <w:sz w:val="22"/>
                <w:szCs w:val="22"/>
                <w:lang w:eastAsia="es-MX"/>
              </w:rPr>
              <w:tab/>
              <w:t xml:space="preserve">Fotocopia simple de los documentos que acrediten las facultades del firmante de la oferta para comprometer al consorcio, cuando se haya formalizado el consorcio. Estos documentos pueden consistir en (*): </w:t>
            </w:r>
          </w:p>
          <w:p w14:paraId="786BE429" w14:textId="77777777" w:rsidR="004D7A94" w:rsidRPr="00E17C5B" w:rsidRDefault="004D7A94" w:rsidP="004D7A94">
            <w:pPr>
              <w:ind w:left="686" w:hanging="284"/>
              <w:rPr>
                <w:sz w:val="22"/>
                <w:szCs w:val="22"/>
                <w:lang w:eastAsia="es-MX"/>
              </w:rPr>
            </w:pPr>
            <w:r w:rsidRPr="00E17C5B">
              <w:rPr>
                <w:sz w:val="22"/>
                <w:szCs w:val="22"/>
                <w:lang w:eastAsia="es-MX"/>
              </w:rPr>
              <w:t>i.</w:t>
            </w:r>
            <w:r w:rsidRPr="00E17C5B">
              <w:rPr>
                <w:sz w:val="22"/>
                <w:szCs w:val="22"/>
                <w:lang w:eastAsia="es-MX"/>
              </w:rPr>
              <w:tab/>
              <w:t xml:space="preserve">Un poder suficiente otorgado por escritura pública por la Empresa Líder del consorcio (no es necesario que esté inscripto en el Registro de Poderes); o </w:t>
            </w:r>
          </w:p>
          <w:p w14:paraId="5E1CF9B2" w14:textId="77777777" w:rsidR="004D7A94" w:rsidRPr="00E17C5B" w:rsidRDefault="004D7A94" w:rsidP="004D7A94">
            <w:pPr>
              <w:ind w:left="686" w:hanging="284"/>
              <w:rPr>
                <w:sz w:val="22"/>
                <w:szCs w:val="22"/>
                <w:lang w:eastAsia="es-MX"/>
              </w:rPr>
            </w:pPr>
            <w:r w:rsidRPr="00E17C5B">
              <w:rPr>
                <w:sz w:val="22"/>
                <w:szCs w:val="22"/>
                <w:lang w:eastAsia="es-MX"/>
              </w:rPr>
              <w:t>ii.</w:t>
            </w:r>
            <w:r w:rsidRPr="00E17C5B">
              <w:rPr>
                <w:sz w:val="22"/>
                <w:szCs w:val="22"/>
                <w:lang w:eastAsia="es-MX"/>
              </w:rPr>
              <w:tab/>
              <w:t>Los documentos societarios de la Empresa Líder, que justifiquen la representación del firmante, tales como actas de asamblea y de directorio en el caso de las sociedades anónimas.</w:t>
            </w:r>
          </w:p>
          <w:p w14:paraId="18A404CC" w14:textId="77777777" w:rsidR="004D7A94" w:rsidRPr="00E17C5B" w:rsidRDefault="004D7A94" w:rsidP="004D7A94">
            <w:pPr>
              <w:widowControl w:val="0"/>
              <w:adjustRightInd w:val="0"/>
              <w:ind w:left="1276"/>
              <w:jc w:val="both"/>
              <w:textAlignment w:val="baseline"/>
              <w:rPr>
                <w:rFonts w:eastAsia="Calibri"/>
                <w:sz w:val="22"/>
                <w:szCs w:val="22"/>
                <w:lang w:val="es-ES"/>
              </w:rPr>
            </w:pPr>
          </w:p>
          <w:p w14:paraId="6758C57F" w14:textId="77777777" w:rsidR="004D7A94" w:rsidRPr="00E17C5B" w:rsidRDefault="004D7A94" w:rsidP="004D7A94">
            <w:pPr>
              <w:rPr>
                <w:b/>
                <w:sz w:val="22"/>
                <w:szCs w:val="22"/>
                <w:lang w:eastAsia="es-MX"/>
              </w:rPr>
            </w:pPr>
            <w:r w:rsidRPr="00E17C5B">
              <w:rPr>
                <w:b/>
                <w:sz w:val="22"/>
                <w:szCs w:val="22"/>
                <w:lang w:eastAsia="es-MX"/>
              </w:rPr>
              <w:t xml:space="preserve">Los documentos indicados con asterisco (*) son considerados documentos sustanciales a ser presentados con la oferta. Los documentos indicados con doble asterisco (**) deberán estar vigentes a la fecha y hora tope de presentación de ofertas. </w:t>
            </w:r>
          </w:p>
          <w:p w14:paraId="539D8C9A" w14:textId="77777777" w:rsidR="004D7A94" w:rsidRPr="00E17C5B" w:rsidRDefault="004D7A94" w:rsidP="004D7A94">
            <w:pPr>
              <w:ind w:left="739"/>
              <w:jc w:val="both"/>
              <w:rPr>
                <w:sz w:val="22"/>
                <w:szCs w:val="22"/>
              </w:rPr>
            </w:pPr>
          </w:p>
          <w:p w14:paraId="4194F1F4" w14:textId="77777777" w:rsidR="00F04E40" w:rsidRPr="00E17C5B" w:rsidRDefault="00F04E40" w:rsidP="00F04E40">
            <w:pPr>
              <w:jc w:val="both"/>
              <w:rPr>
                <w:rFonts w:eastAsia="Carlito"/>
                <w:b/>
                <w:sz w:val="22"/>
                <w:szCs w:val="22"/>
              </w:rPr>
            </w:pPr>
            <w:r w:rsidRPr="00E17C5B">
              <w:rPr>
                <w:rFonts w:eastAsia="Carlito"/>
                <w:b/>
                <w:sz w:val="22"/>
                <w:szCs w:val="22"/>
              </w:rPr>
              <w:t>2. EXPERIENCIA REQUERIDA</w:t>
            </w:r>
          </w:p>
          <w:p w14:paraId="0A12F1B7" w14:textId="1792B245" w:rsidR="00F04E40" w:rsidRDefault="00F04E40" w:rsidP="00F04E40">
            <w:pPr>
              <w:pStyle w:val="Default"/>
              <w:tabs>
                <w:tab w:val="left" w:pos="657"/>
              </w:tabs>
              <w:jc w:val="both"/>
              <w:rPr>
                <w:rFonts w:ascii="Times New Roman" w:hAnsi="Times New Roman" w:cs="Times New Roman"/>
                <w:color w:val="auto"/>
                <w:sz w:val="22"/>
                <w:szCs w:val="22"/>
              </w:rPr>
            </w:pPr>
            <w:r w:rsidRPr="00E17C5B">
              <w:rPr>
                <w:rFonts w:ascii="Times New Roman" w:hAnsi="Times New Roman" w:cs="Times New Roman"/>
                <w:sz w:val="22"/>
                <w:szCs w:val="22"/>
              </w:rPr>
              <w:t xml:space="preserve">Con el objetivo de calificar la experiencia del oferente se considerará lo siguiente: demostrar la experiencia en provisión de servicios de consultoría en investigación, desarrollo, logística y/o aplicación de instrumentos, en instituciones públicas y/o privadas, por un monto equivalente </w:t>
            </w:r>
            <w:r w:rsidRPr="00954A9C">
              <w:rPr>
                <w:rFonts w:ascii="Times New Roman" w:hAnsi="Times New Roman" w:cs="Times New Roman"/>
                <w:sz w:val="22"/>
                <w:szCs w:val="22"/>
              </w:rPr>
              <w:t xml:space="preserve">al </w:t>
            </w:r>
            <w:r w:rsidR="00AF2B2E" w:rsidRPr="00954A9C">
              <w:rPr>
                <w:rFonts w:ascii="Times New Roman" w:hAnsi="Times New Roman" w:cs="Times New Roman"/>
                <w:b/>
                <w:sz w:val="22"/>
                <w:szCs w:val="22"/>
              </w:rPr>
              <w:t>30</w:t>
            </w:r>
            <w:r w:rsidRPr="00954A9C">
              <w:rPr>
                <w:rFonts w:ascii="Times New Roman" w:hAnsi="Times New Roman" w:cs="Times New Roman"/>
                <w:b/>
                <w:sz w:val="22"/>
                <w:szCs w:val="22"/>
              </w:rPr>
              <w:t>% (</w:t>
            </w:r>
            <w:r w:rsidR="00AF2B2E" w:rsidRPr="00954A9C">
              <w:rPr>
                <w:rFonts w:ascii="Times New Roman" w:hAnsi="Times New Roman" w:cs="Times New Roman"/>
                <w:b/>
                <w:sz w:val="22"/>
                <w:szCs w:val="22"/>
              </w:rPr>
              <w:t xml:space="preserve">treinta </w:t>
            </w:r>
            <w:r w:rsidRPr="00954A9C">
              <w:rPr>
                <w:rFonts w:ascii="Times New Roman" w:hAnsi="Times New Roman" w:cs="Times New Roman"/>
                <w:b/>
                <w:sz w:val="22"/>
                <w:szCs w:val="22"/>
              </w:rPr>
              <w:t>por ciento),</w:t>
            </w:r>
            <w:r w:rsidRPr="005B7F07">
              <w:rPr>
                <w:rFonts w:ascii="Times New Roman" w:hAnsi="Times New Roman" w:cs="Times New Roman"/>
                <w:sz w:val="22"/>
                <w:szCs w:val="22"/>
              </w:rPr>
              <w:t xml:space="preserve"> como mínimo del monto total ofertado en la presente licitación, en total de la sumatoria de los años</w:t>
            </w:r>
            <w:r w:rsidR="00FD0010" w:rsidRPr="005B7F07">
              <w:rPr>
                <w:rFonts w:ascii="Times New Roman" w:hAnsi="Times New Roman" w:cs="Times New Roman"/>
                <w:sz w:val="22"/>
                <w:szCs w:val="22"/>
              </w:rPr>
              <w:t xml:space="preserve"> </w:t>
            </w:r>
            <w:r w:rsidRPr="00954A9C">
              <w:rPr>
                <w:rFonts w:ascii="Times New Roman" w:hAnsi="Times New Roman" w:cs="Times New Roman"/>
                <w:b/>
                <w:color w:val="auto"/>
                <w:sz w:val="22"/>
                <w:szCs w:val="22"/>
              </w:rPr>
              <w:t>2019, 2020, 2021 y 2022</w:t>
            </w:r>
            <w:r w:rsidRPr="005B7F07">
              <w:rPr>
                <w:rFonts w:ascii="Times New Roman" w:hAnsi="Times New Roman" w:cs="Times New Roman"/>
                <w:color w:val="auto"/>
                <w:sz w:val="22"/>
                <w:szCs w:val="22"/>
              </w:rPr>
              <w:t>.</w:t>
            </w:r>
            <w:r w:rsidRPr="0013459D">
              <w:rPr>
                <w:rFonts w:ascii="Times New Roman" w:hAnsi="Times New Roman" w:cs="Times New Roman"/>
                <w:color w:val="auto"/>
                <w:sz w:val="22"/>
                <w:szCs w:val="22"/>
              </w:rPr>
              <w:t xml:space="preserve"> </w:t>
            </w:r>
          </w:p>
          <w:p w14:paraId="13CFA551" w14:textId="77777777" w:rsidR="00F04E40" w:rsidRPr="00E17C5B" w:rsidRDefault="00F04E40" w:rsidP="00F04E40">
            <w:pPr>
              <w:pStyle w:val="Default"/>
              <w:tabs>
                <w:tab w:val="left" w:pos="657"/>
              </w:tabs>
              <w:jc w:val="both"/>
              <w:rPr>
                <w:rFonts w:ascii="Times New Roman" w:hAnsi="Times New Roman" w:cs="Times New Roman"/>
                <w:sz w:val="22"/>
                <w:szCs w:val="22"/>
              </w:rPr>
            </w:pPr>
          </w:p>
          <w:p w14:paraId="2005D1DF" w14:textId="77777777" w:rsidR="00F04E40" w:rsidRPr="00E17C5B" w:rsidRDefault="00F04E40" w:rsidP="00F04E40">
            <w:pPr>
              <w:pStyle w:val="Default"/>
              <w:tabs>
                <w:tab w:val="left" w:pos="657"/>
              </w:tabs>
              <w:jc w:val="both"/>
              <w:rPr>
                <w:rFonts w:ascii="Times New Roman" w:hAnsi="Times New Roman" w:cs="Times New Roman"/>
                <w:sz w:val="22"/>
                <w:szCs w:val="22"/>
              </w:rPr>
            </w:pPr>
            <w:r w:rsidRPr="00E17C5B">
              <w:rPr>
                <w:rFonts w:ascii="Times New Roman" w:hAnsi="Times New Roman" w:cs="Times New Roman"/>
                <w:b/>
                <w:sz w:val="22"/>
                <w:szCs w:val="22"/>
                <w:u w:val="single"/>
              </w:rPr>
              <w:lastRenderedPageBreak/>
              <w:t>Requisitos de experiencia para consorcios:</w:t>
            </w:r>
            <w:r w:rsidRPr="00E17C5B">
              <w:rPr>
                <w:rFonts w:ascii="Times New Roman" w:hAnsi="Times New Roman" w:cs="Times New Roman"/>
                <w:sz w:val="22"/>
                <w:szCs w:val="22"/>
              </w:rPr>
              <w:t xml:space="preserve"> uno de los miembros deberá cumplir con al menos el 60% de los criterios de calificación – experiencia requerida y el 40% lo cumplirán el o los demás integrantes del consorcio.</w:t>
            </w:r>
          </w:p>
          <w:p w14:paraId="5EFD6D44" w14:textId="77777777" w:rsidR="006E6EF9" w:rsidRDefault="006E6EF9" w:rsidP="00F04E40">
            <w:pPr>
              <w:pStyle w:val="Default"/>
              <w:tabs>
                <w:tab w:val="left" w:pos="657"/>
              </w:tabs>
              <w:jc w:val="both"/>
              <w:rPr>
                <w:ins w:id="25" w:author="LAURA INES SANDOVAL FERNANDEZ" w:date="2022-11-22T08:04:00Z"/>
                <w:rFonts w:ascii="Times New Roman" w:eastAsia="Droid Sans" w:hAnsi="Times New Roman" w:cs="Times New Roman"/>
                <w:b/>
                <w:kern w:val="1"/>
                <w:sz w:val="22"/>
                <w:szCs w:val="22"/>
                <w:lang w:eastAsia="zh-CN" w:bidi="hi-IN"/>
              </w:rPr>
            </w:pPr>
          </w:p>
          <w:p w14:paraId="31E20FB4" w14:textId="39F74ACD" w:rsidR="00F04E40" w:rsidRPr="00E17C5B" w:rsidRDefault="00F04E40" w:rsidP="00F04E40">
            <w:pPr>
              <w:pStyle w:val="Default"/>
              <w:tabs>
                <w:tab w:val="left" w:pos="657"/>
              </w:tabs>
              <w:jc w:val="both"/>
              <w:rPr>
                <w:rFonts w:ascii="Times New Roman" w:eastAsia="Droid Sans" w:hAnsi="Times New Roman" w:cs="Times New Roman"/>
                <w:b/>
                <w:kern w:val="1"/>
                <w:sz w:val="22"/>
                <w:szCs w:val="22"/>
                <w:lang w:eastAsia="zh-CN" w:bidi="hi-IN"/>
              </w:rPr>
            </w:pPr>
            <w:r w:rsidRPr="00E17C5B">
              <w:rPr>
                <w:rFonts w:ascii="Times New Roman" w:eastAsia="Droid Sans" w:hAnsi="Times New Roman" w:cs="Times New Roman"/>
                <w:b/>
                <w:kern w:val="1"/>
                <w:sz w:val="22"/>
                <w:szCs w:val="22"/>
                <w:lang w:eastAsia="zh-CN" w:bidi="hi-IN"/>
              </w:rPr>
              <w:t>REQUISITOS DOCUMENTALES PARA LA EVALUACIÓN DE LA EXPERIENCIA:</w:t>
            </w:r>
          </w:p>
          <w:p w14:paraId="48814614" w14:textId="77777777" w:rsidR="00F04E40" w:rsidRPr="00E17C5B" w:rsidRDefault="00F04E40" w:rsidP="00CA7D2E">
            <w:pPr>
              <w:pStyle w:val="Default"/>
              <w:numPr>
                <w:ilvl w:val="0"/>
                <w:numId w:val="71"/>
              </w:numPr>
              <w:ind w:left="487"/>
              <w:jc w:val="both"/>
              <w:rPr>
                <w:rFonts w:ascii="Times New Roman" w:hAnsi="Times New Roman" w:cs="Times New Roman"/>
                <w:color w:val="auto"/>
                <w:sz w:val="22"/>
                <w:szCs w:val="22"/>
              </w:rPr>
            </w:pPr>
            <w:r w:rsidRPr="00E17C5B">
              <w:rPr>
                <w:rFonts w:ascii="Times New Roman" w:hAnsi="Times New Roman" w:cs="Times New Roman"/>
                <w:color w:val="auto"/>
                <w:sz w:val="22"/>
                <w:szCs w:val="22"/>
              </w:rPr>
              <w:t>Copia de contratos con sus respectivas recepciones finales y/o constancia de prestación satisfactoria expedida por la contratante o cliente receptor de los bienes/ servicios proveídos; y/o</w:t>
            </w:r>
          </w:p>
          <w:p w14:paraId="226A575E" w14:textId="77777777" w:rsidR="00F04E40" w:rsidRPr="00E17C5B" w:rsidRDefault="00F04E40" w:rsidP="00CA7D2E">
            <w:pPr>
              <w:pStyle w:val="Default"/>
              <w:numPr>
                <w:ilvl w:val="0"/>
                <w:numId w:val="71"/>
              </w:numPr>
              <w:ind w:left="487"/>
              <w:jc w:val="both"/>
              <w:rPr>
                <w:rFonts w:ascii="Times New Roman" w:hAnsi="Times New Roman" w:cs="Times New Roman"/>
                <w:color w:val="auto"/>
                <w:sz w:val="22"/>
                <w:szCs w:val="22"/>
              </w:rPr>
            </w:pPr>
            <w:r w:rsidRPr="00E17C5B">
              <w:rPr>
                <w:rFonts w:ascii="Times New Roman" w:hAnsi="Times New Roman" w:cs="Times New Roman"/>
                <w:color w:val="auto"/>
                <w:sz w:val="22"/>
                <w:szCs w:val="22"/>
              </w:rPr>
              <w:t>Copia de factura contado; y/o</w:t>
            </w:r>
          </w:p>
          <w:p w14:paraId="64A66C6A" w14:textId="77777777" w:rsidR="00F04E40" w:rsidRPr="00E17C5B" w:rsidRDefault="00F04E40" w:rsidP="00CA7D2E">
            <w:pPr>
              <w:pStyle w:val="Default"/>
              <w:numPr>
                <w:ilvl w:val="0"/>
                <w:numId w:val="71"/>
              </w:numPr>
              <w:ind w:left="487"/>
              <w:jc w:val="both"/>
              <w:rPr>
                <w:rFonts w:ascii="Times New Roman" w:hAnsi="Times New Roman" w:cs="Times New Roman"/>
                <w:color w:val="auto"/>
                <w:sz w:val="22"/>
                <w:szCs w:val="22"/>
              </w:rPr>
            </w:pPr>
            <w:r w:rsidRPr="00E17C5B">
              <w:rPr>
                <w:rFonts w:ascii="Times New Roman" w:hAnsi="Times New Roman" w:cs="Times New Roman"/>
                <w:color w:val="auto"/>
                <w:sz w:val="22"/>
                <w:szCs w:val="22"/>
              </w:rPr>
              <w:t xml:space="preserve">Copia de Facturas crédito, con sus correspondientes recibos de cancelación de pago o documento que acredite haber percibido el pago respectivo con sus recepciones finales y/o constancias de prestación satisfactoria expedida por la contratante o cliente receptor de los bienes/servicios proveídos. </w:t>
            </w:r>
          </w:p>
          <w:p w14:paraId="5F9A1258" w14:textId="77777777" w:rsidR="00F04E40" w:rsidRPr="00E17C5B" w:rsidRDefault="00F04E40" w:rsidP="00CA7D2E">
            <w:pPr>
              <w:pStyle w:val="Default"/>
              <w:numPr>
                <w:ilvl w:val="0"/>
                <w:numId w:val="71"/>
              </w:numPr>
              <w:ind w:left="487"/>
              <w:jc w:val="both"/>
              <w:rPr>
                <w:rFonts w:ascii="Times New Roman" w:hAnsi="Times New Roman" w:cs="Times New Roman"/>
                <w:color w:val="auto"/>
                <w:sz w:val="22"/>
                <w:szCs w:val="22"/>
              </w:rPr>
            </w:pPr>
            <w:r w:rsidRPr="00E17C5B">
              <w:rPr>
                <w:rFonts w:ascii="Times New Roman" w:hAnsi="Times New Roman" w:cs="Times New Roman"/>
                <w:color w:val="auto"/>
                <w:sz w:val="22"/>
                <w:szCs w:val="22"/>
              </w:rPr>
              <w:t xml:space="preserve">Para casos de </w:t>
            </w:r>
            <w:r w:rsidRPr="00E17C5B">
              <w:rPr>
                <w:rFonts w:ascii="Times New Roman" w:hAnsi="Times New Roman" w:cs="Times New Roman"/>
                <w:b/>
                <w:color w:val="auto"/>
                <w:sz w:val="22"/>
                <w:szCs w:val="22"/>
              </w:rPr>
              <w:t>contratos</w:t>
            </w:r>
            <w:r w:rsidRPr="00E17C5B">
              <w:rPr>
                <w:rFonts w:ascii="Times New Roman" w:hAnsi="Times New Roman" w:cs="Times New Roman"/>
                <w:color w:val="auto"/>
                <w:sz w:val="22"/>
                <w:szCs w:val="22"/>
              </w:rPr>
              <w:t xml:space="preserve"> que se encuentran </w:t>
            </w:r>
            <w:r w:rsidRPr="00E17C5B">
              <w:rPr>
                <w:rFonts w:ascii="Times New Roman" w:hAnsi="Times New Roman" w:cs="Times New Roman"/>
                <w:b/>
                <w:color w:val="auto"/>
                <w:sz w:val="22"/>
                <w:szCs w:val="22"/>
              </w:rPr>
              <w:t>en vigencia</w:t>
            </w:r>
            <w:r w:rsidRPr="00E17C5B">
              <w:rPr>
                <w:rFonts w:ascii="Times New Roman" w:hAnsi="Times New Roman" w:cs="Times New Roman"/>
                <w:color w:val="auto"/>
                <w:sz w:val="22"/>
                <w:szCs w:val="22"/>
              </w:rPr>
              <w:t xml:space="preserve"> en el presente ejercicio fiscal </w:t>
            </w:r>
            <w:r w:rsidRPr="00E17C5B">
              <w:rPr>
                <w:rFonts w:ascii="Times New Roman" w:hAnsi="Times New Roman" w:cs="Times New Roman"/>
                <w:i/>
                <w:color w:val="auto"/>
                <w:sz w:val="22"/>
                <w:szCs w:val="22"/>
              </w:rPr>
              <w:t>y aún no cuenten con recepciones finales satisfactorias</w:t>
            </w:r>
            <w:r w:rsidRPr="00E17C5B">
              <w:rPr>
                <w:rFonts w:ascii="Times New Roman" w:hAnsi="Times New Roman" w:cs="Times New Roman"/>
                <w:color w:val="auto"/>
                <w:sz w:val="22"/>
                <w:szCs w:val="22"/>
              </w:rPr>
              <w:t>, podrán presentar factura del último pago correspondiente al producto entregado, con sus respectivas recepciones y/o constancias de prestación satisfactoria expedida por la contratante o cliente receptor de los bienes/ servicios proveídos.</w:t>
            </w:r>
          </w:p>
          <w:p w14:paraId="34BEB321" w14:textId="77777777" w:rsidR="00F04E40" w:rsidRPr="00E17C5B" w:rsidRDefault="00F04E40" w:rsidP="00F04E40">
            <w:pPr>
              <w:pStyle w:val="Default"/>
              <w:tabs>
                <w:tab w:val="left" w:pos="657"/>
              </w:tabs>
              <w:ind w:left="360"/>
              <w:jc w:val="both"/>
              <w:rPr>
                <w:rFonts w:ascii="Times New Roman" w:hAnsi="Times New Roman" w:cs="Times New Roman"/>
                <w:color w:val="FF0000"/>
                <w:sz w:val="22"/>
                <w:szCs w:val="22"/>
              </w:rPr>
            </w:pPr>
          </w:p>
          <w:p w14:paraId="12EAC7D1" w14:textId="77777777" w:rsidR="00F04E40" w:rsidRPr="00E17C5B" w:rsidRDefault="00F04E40" w:rsidP="00F04E40">
            <w:pPr>
              <w:pStyle w:val="Default"/>
              <w:tabs>
                <w:tab w:val="left" w:pos="657"/>
              </w:tabs>
              <w:ind w:left="62"/>
              <w:jc w:val="both"/>
              <w:rPr>
                <w:rFonts w:ascii="Times New Roman" w:hAnsi="Times New Roman" w:cs="Times New Roman"/>
                <w:b/>
                <w:color w:val="auto"/>
                <w:sz w:val="22"/>
                <w:szCs w:val="22"/>
              </w:rPr>
            </w:pPr>
            <w:r w:rsidRPr="00E17C5B">
              <w:rPr>
                <w:rFonts w:ascii="Times New Roman" w:hAnsi="Times New Roman" w:cs="Times New Roman"/>
                <w:b/>
                <w:color w:val="auto"/>
                <w:sz w:val="22"/>
                <w:szCs w:val="22"/>
              </w:rPr>
              <w:t>A dicho efecto, podrán presentarse la cantidad de contratos y/o facturas que fueren necesarios para acreditar el volumen o monto solicitado, y la documentación que acredite un desempeño satisfactorio.</w:t>
            </w:r>
          </w:p>
          <w:p w14:paraId="540053B3" w14:textId="77777777" w:rsidR="00F04E40" w:rsidRPr="00E17C5B" w:rsidRDefault="00F04E40" w:rsidP="00F04E40">
            <w:pPr>
              <w:pStyle w:val="Default"/>
              <w:tabs>
                <w:tab w:val="left" w:pos="657"/>
              </w:tabs>
              <w:jc w:val="both"/>
              <w:rPr>
                <w:rFonts w:ascii="Times New Roman" w:hAnsi="Times New Roman" w:cs="Times New Roman"/>
                <w:sz w:val="22"/>
                <w:szCs w:val="22"/>
              </w:rPr>
            </w:pPr>
          </w:p>
          <w:p w14:paraId="2B97CB67" w14:textId="77777777" w:rsidR="00F04E40" w:rsidRPr="00E17C5B" w:rsidRDefault="00F04E40" w:rsidP="00F04E40">
            <w:pPr>
              <w:jc w:val="both"/>
              <w:rPr>
                <w:rFonts w:eastAsia="Carlito"/>
                <w:b/>
                <w:sz w:val="22"/>
                <w:szCs w:val="22"/>
              </w:rPr>
            </w:pPr>
            <w:r w:rsidRPr="00954A9C">
              <w:rPr>
                <w:rFonts w:eastAsia="Carlito"/>
                <w:b/>
                <w:sz w:val="22"/>
                <w:szCs w:val="22"/>
                <w:highlight w:val="lightGray"/>
              </w:rPr>
              <w:t>3. CAPACIDAD FINANCIERA</w:t>
            </w:r>
          </w:p>
          <w:p w14:paraId="5BB8DE4B" w14:textId="35CDD616" w:rsidR="00E12C1F" w:rsidRDefault="00E12C1F">
            <w:pPr>
              <w:tabs>
                <w:tab w:val="left" w:pos="657"/>
              </w:tabs>
              <w:autoSpaceDE w:val="0"/>
              <w:autoSpaceDN w:val="0"/>
              <w:adjustRightInd w:val="0"/>
              <w:jc w:val="both"/>
              <w:rPr>
                <w:color w:val="000000"/>
                <w:sz w:val="22"/>
                <w:lang w:val="es-PY" w:eastAsia="es-PY"/>
              </w:rPr>
            </w:pPr>
            <w:r w:rsidRPr="00954A9C">
              <w:rPr>
                <w:color w:val="000000"/>
                <w:sz w:val="22"/>
                <w:lang w:val="es-PY" w:eastAsia="es-PY"/>
              </w:rPr>
              <w:t xml:space="preserve">Con el objetivo de calificar la capacidad financiera actual del oferente, se considerarán los siguientes índices: </w:t>
            </w:r>
          </w:p>
          <w:p w14:paraId="349AE5EE" w14:textId="77777777" w:rsidR="00D70801" w:rsidRPr="00E4102E" w:rsidRDefault="00D70801" w:rsidP="00E4102E">
            <w:pPr>
              <w:tabs>
                <w:tab w:val="left" w:pos="657"/>
              </w:tabs>
              <w:autoSpaceDE w:val="0"/>
              <w:autoSpaceDN w:val="0"/>
              <w:adjustRightInd w:val="0"/>
              <w:jc w:val="both"/>
              <w:rPr>
                <w:color w:val="000000"/>
                <w:sz w:val="22"/>
                <w:lang w:val="es-PY" w:eastAsia="es-PY"/>
              </w:rPr>
            </w:pPr>
          </w:p>
          <w:p w14:paraId="5E34D330" w14:textId="77777777" w:rsidR="00E12C1F" w:rsidRPr="00E4102E" w:rsidRDefault="00E12C1F" w:rsidP="00954A9C">
            <w:pPr>
              <w:numPr>
                <w:ilvl w:val="0"/>
                <w:numId w:val="73"/>
              </w:numPr>
              <w:autoSpaceDE w:val="0"/>
              <w:autoSpaceDN w:val="0"/>
              <w:adjustRightInd w:val="0"/>
              <w:ind w:left="346"/>
              <w:jc w:val="both"/>
              <w:rPr>
                <w:b/>
                <w:color w:val="000000"/>
                <w:sz w:val="22"/>
                <w:lang w:val="es-PY" w:eastAsia="es-PY"/>
              </w:rPr>
            </w:pPr>
            <w:r w:rsidRPr="00E4102E">
              <w:rPr>
                <w:b/>
                <w:color w:val="000000"/>
                <w:sz w:val="22"/>
                <w:lang w:val="es-PY" w:eastAsia="es-PY"/>
              </w:rPr>
              <w:t xml:space="preserve">Para Contribuyentes de IRACIS / IRE GENERAL </w:t>
            </w:r>
          </w:p>
          <w:p w14:paraId="2B96C084" w14:textId="77777777" w:rsidR="00E12C1F" w:rsidRPr="00E4102E" w:rsidRDefault="00E12C1F" w:rsidP="00E4102E">
            <w:pPr>
              <w:tabs>
                <w:tab w:val="left" w:pos="657"/>
              </w:tabs>
              <w:autoSpaceDE w:val="0"/>
              <w:autoSpaceDN w:val="0"/>
              <w:adjustRightInd w:val="0"/>
              <w:ind w:left="346"/>
              <w:jc w:val="both"/>
              <w:rPr>
                <w:color w:val="000000"/>
                <w:sz w:val="22"/>
                <w:lang w:val="es-PY" w:eastAsia="es-PY"/>
              </w:rPr>
            </w:pPr>
            <w:r w:rsidRPr="00E4102E">
              <w:rPr>
                <w:color w:val="000000"/>
                <w:sz w:val="22"/>
                <w:lang w:val="es-PY" w:eastAsia="es-PY"/>
              </w:rPr>
              <w:t xml:space="preserve">Deberán cumplir con el siguiente parámetro: </w:t>
            </w:r>
          </w:p>
          <w:p w14:paraId="516446E4" w14:textId="77777777" w:rsidR="00E12C1F" w:rsidRPr="00954A9C" w:rsidRDefault="00E12C1F">
            <w:pPr>
              <w:tabs>
                <w:tab w:val="left" w:pos="657"/>
              </w:tabs>
              <w:autoSpaceDE w:val="0"/>
              <w:autoSpaceDN w:val="0"/>
              <w:adjustRightInd w:val="0"/>
              <w:ind w:left="346"/>
              <w:jc w:val="both"/>
              <w:rPr>
                <w:color w:val="000000"/>
                <w:sz w:val="22"/>
                <w:lang w:val="es-PY" w:eastAsia="es-PY"/>
              </w:rPr>
            </w:pPr>
            <w:r w:rsidRPr="00954A9C">
              <w:rPr>
                <w:b/>
                <w:color w:val="000000"/>
                <w:sz w:val="22"/>
                <w:lang w:val="es-PY" w:eastAsia="es-PY"/>
              </w:rPr>
              <w:t>a. Ratio de Liquidez</w:t>
            </w:r>
            <w:r w:rsidRPr="00954A9C">
              <w:rPr>
                <w:color w:val="000000"/>
                <w:sz w:val="22"/>
                <w:lang w:val="es-PY" w:eastAsia="es-PY"/>
              </w:rPr>
              <w:t xml:space="preserve">: activo corriente / pasivo corriente </w:t>
            </w:r>
          </w:p>
          <w:p w14:paraId="0F0088D9" w14:textId="4CBB451A" w:rsidR="00E12C1F" w:rsidRPr="00A91E94" w:rsidRDefault="00E12C1F" w:rsidP="00906DE2">
            <w:pPr>
              <w:tabs>
                <w:tab w:val="left" w:pos="657"/>
              </w:tabs>
              <w:autoSpaceDE w:val="0"/>
              <w:autoSpaceDN w:val="0"/>
              <w:adjustRightInd w:val="0"/>
              <w:ind w:left="346"/>
              <w:jc w:val="both"/>
              <w:rPr>
                <w:color w:val="000000"/>
                <w:sz w:val="22"/>
                <w:lang w:val="es-PY" w:eastAsia="es-PY"/>
              </w:rPr>
            </w:pPr>
            <w:r w:rsidRPr="00954A9C">
              <w:rPr>
                <w:color w:val="000000"/>
                <w:sz w:val="22"/>
                <w:lang w:val="es-PY" w:eastAsia="es-PY"/>
              </w:rPr>
              <w:t xml:space="preserve">Deberá ser igual o mayor que 1, en promedio, en los años </w:t>
            </w:r>
            <w:r w:rsidR="00D70801" w:rsidRPr="00954A9C">
              <w:rPr>
                <w:b/>
                <w:color w:val="000000"/>
                <w:sz w:val="22"/>
                <w:lang w:val="es-PY" w:eastAsia="es-PY"/>
              </w:rPr>
              <w:t xml:space="preserve">2018, </w:t>
            </w:r>
            <w:r w:rsidRPr="00A91E94">
              <w:rPr>
                <w:b/>
                <w:color w:val="000000"/>
                <w:sz w:val="22"/>
                <w:lang w:val="es-PY" w:eastAsia="es-PY"/>
              </w:rPr>
              <w:t>2019, 2020 y 2021</w:t>
            </w:r>
            <w:r w:rsidRPr="00A91E94">
              <w:rPr>
                <w:color w:val="000000"/>
                <w:sz w:val="22"/>
                <w:lang w:val="es-PY" w:eastAsia="es-PY"/>
              </w:rPr>
              <w:t xml:space="preserve">. </w:t>
            </w:r>
          </w:p>
          <w:p w14:paraId="6755144F" w14:textId="77777777" w:rsidR="00D70801" w:rsidRPr="005B7F07" w:rsidRDefault="00D70801" w:rsidP="00E4102E">
            <w:pPr>
              <w:tabs>
                <w:tab w:val="left" w:pos="657"/>
              </w:tabs>
              <w:autoSpaceDE w:val="0"/>
              <w:autoSpaceDN w:val="0"/>
              <w:adjustRightInd w:val="0"/>
              <w:ind w:left="346"/>
              <w:jc w:val="both"/>
              <w:rPr>
                <w:color w:val="000000"/>
                <w:sz w:val="22"/>
                <w:lang w:val="es-PY" w:eastAsia="es-PY"/>
              </w:rPr>
            </w:pPr>
          </w:p>
          <w:p w14:paraId="228EB584" w14:textId="5C092ECB" w:rsidR="00E12C1F" w:rsidRPr="00CB6F48" w:rsidRDefault="00E12C1F">
            <w:pPr>
              <w:tabs>
                <w:tab w:val="left" w:pos="657"/>
              </w:tabs>
              <w:autoSpaceDE w:val="0"/>
              <w:autoSpaceDN w:val="0"/>
              <w:adjustRightInd w:val="0"/>
              <w:ind w:left="346"/>
              <w:jc w:val="both"/>
              <w:rPr>
                <w:color w:val="000000"/>
                <w:sz w:val="22"/>
                <w:lang w:val="es-PY" w:eastAsia="es-PY"/>
              </w:rPr>
            </w:pPr>
            <w:r w:rsidRPr="00A91E94">
              <w:rPr>
                <w:b/>
                <w:color w:val="000000"/>
                <w:sz w:val="22"/>
                <w:lang w:val="es-PY" w:eastAsia="es-PY"/>
              </w:rPr>
              <w:t>b. Endeudamiento:</w:t>
            </w:r>
            <w:r w:rsidRPr="00CB6F48">
              <w:rPr>
                <w:color w:val="000000"/>
                <w:sz w:val="22"/>
                <w:lang w:val="es-PY" w:eastAsia="es-PY"/>
              </w:rPr>
              <w:t xml:space="preserve"> pasivo total / activo total </w:t>
            </w:r>
          </w:p>
          <w:p w14:paraId="57D643C5" w14:textId="54A911EF" w:rsidR="00E12C1F" w:rsidRPr="00A91E94" w:rsidRDefault="00E12C1F">
            <w:pPr>
              <w:tabs>
                <w:tab w:val="left" w:pos="657"/>
              </w:tabs>
              <w:autoSpaceDE w:val="0"/>
              <w:autoSpaceDN w:val="0"/>
              <w:adjustRightInd w:val="0"/>
              <w:ind w:left="346"/>
              <w:jc w:val="both"/>
              <w:rPr>
                <w:color w:val="000000"/>
                <w:sz w:val="22"/>
                <w:lang w:val="es-PY" w:eastAsia="es-PY"/>
              </w:rPr>
            </w:pPr>
            <w:r w:rsidRPr="00CB6F48">
              <w:rPr>
                <w:color w:val="000000"/>
                <w:sz w:val="22"/>
                <w:lang w:val="es-PY" w:eastAsia="es-PY"/>
              </w:rPr>
              <w:t xml:space="preserve">No deberá ser mayor a 0,80 en promedio, en los años </w:t>
            </w:r>
            <w:r w:rsidR="004C0298" w:rsidRPr="00CB6F48">
              <w:rPr>
                <w:b/>
                <w:color w:val="000000"/>
                <w:sz w:val="22"/>
                <w:lang w:val="es-PY" w:eastAsia="es-PY"/>
              </w:rPr>
              <w:t xml:space="preserve">2018, </w:t>
            </w:r>
            <w:r w:rsidRPr="00CB6F48">
              <w:rPr>
                <w:b/>
                <w:color w:val="000000"/>
                <w:sz w:val="22"/>
                <w:lang w:val="es-PY" w:eastAsia="es-PY"/>
              </w:rPr>
              <w:t>2019, 2020 y 2021</w:t>
            </w:r>
            <w:r w:rsidRPr="00A91E94">
              <w:rPr>
                <w:color w:val="000000"/>
                <w:sz w:val="22"/>
                <w:lang w:val="es-PY" w:eastAsia="es-PY"/>
              </w:rPr>
              <w:t>.</w:t>
            </w:r>
          </w:p>
          <w:p w14:paraId="51F2CCF5" w14:textId="77777777" w:rsidR="00E12C1F" w:rsidRPr="00A91E94" w:rsidRDefault="00E12C1F">
            <w:pPr>
              <w:tabs>
                <w:tab w:val="left" w:pos="657"/>
              </w:tabs>
              <w:autoSpaceDE w:val="0"/>
              <w:autoSpaceDN w:val="0"/>
              <w:adjustRightInd w:val="0"/>
              <w:ind w:left="346"/>
              <w:jc w:val="both"/>
              <w:rPr>
                <w:color w:val="000000"/>
                <w:sz w:val="22"/>
                <w:lang w:val="es-PY" w:eastAsia="es-PY"/>
              </w:rPr>
            </w:pPr>
            <w:r w:rsidRPr="00A91E94">
              <w:rPr>
                <w:color w:val="000000"/>
                <w:sz w:val="22"/>
                <w:lang w:val="es-PY" w:eastAsia="es-PY"/>
              </w:rPr>
              <w:t>c. Solvencia y/o Rentabilidad:</w:t>
            </w:r>
          </w:p>
          <w:p w14:paraId="6AADBE86" w14:textId="77777777" w:rsidR="00E12C1F" w:rsidRPr="00A91E94" w:rsidRDefault="00E12C1F">
            <w:pPr>
              <w:autoSpaceDE w:val="0"/>
              <w:autoSpaceDN w:val="0"/>
              <w:adjustRightInd w:val="0"/>
              <w:ind w:left="629" w:hanging="283"/>
              <w:jc w:val="both"/>
              <w:rPr>
                <w:color w:val="000000"/>
                <w:sz w:val="22"/>
                <w:lang w:val="es-PY" w:eastAsia="es-PY"/>
              </w:rPr>
            </w:pPr>
            <w:r w:rsidRPr="00A91E94">
              <w:rPr>
                <w:color w:val="000000"/>
                <w:sz w:val="22"/>
                <w:lang w:val="es-PY" w:eastAsia="es-PY"/>
              </w:rPr>
              <w:t xml:space="preserve">     Solvencia: (Activo No Corriente + Activo Corriente) / (Pasivo No Corriente + Pasivo Corriente) </w:t>
            </w:r>
          </w:p>
          <w:p w14:paraId="26730D9F" w14:textId="0502A411" w:rsidR="00E12C1F" w:rsidRPr="00A91E94" w:rsidRDefault="00E12C1F" w:rsidP="00906DE2">
            <w:pPr>
              <w:autoSpaceDE w:val="0"/>
              <w:autoSpaceDN w:val="0"/>
              <w:adjustRightInd w:val="0"/>
              <w:ind w:left="629" w:hanging="283"/>
              <w:jc w:val="both"/>
              <w:rPr>
                <w:color w:val="000000"/>
                <w:sz w:val="22"/>
                <w:lang w:val="es-PY" w:eastAsia="es-PY"/>
              </w:rPr>
            </w:pPr>
            <w:r w:rsidRPr="00A91E94">
              <w:rPr>
                <w:color w:val="000000"/>
                <w:sz w:val="22"/>
                <w:lang w:val="es-PY" w:eastAsia="es-PY"/>
              </w:rPr>
              <w:t xml:space="preserve">     Deberá ser mayor que 1, en promedio, en los años </w:t>
            </w:r>
            <w:r w:rsidR="004C0298" w:rsidRPr="00A91E94">
              <w:rPr>
                <w:b/>
                <w:color w:val="000000"/>
                <w:sz w:val="22"/>
                <w:lang w:val="es-PY" w:eastAsia="es-PY"/>
              </w:rPr>
              <w:t xml:space="preserve">2018, </w:t>
            </w:r>
            <w:r w:rsidRPr="00A91E94">
              <w:rPr>
                <w:b/>
                <w:color w:val="000000"/>
                <w:sz w:val="22"/>
                <w:lang w:val="es-PY" w:eastAsia="es-PY"/>
              </w:rPr>
              <w:t>2019, 2020 y 2021.</w:t>
            </w:r>
          </w:p>
          <w:p w14:paraId="26DE58AA" w14:textId="3E7B1B92" w:rsidR="00E12C1F" w:rsidRPr="005B7F07" w:rsidRDefault="00E12C1F">
            <w:pPr>
              <w:autoSpaceDE w:val="0"/>
              <w:autoSpaceDN w:val="0"/>
              <w:adjustRightInd w:val="0"/>
              <w:ind w:left="629" w:hanging="283"/>
              <w:jc w:val="both"/>
              <w:rPr>
                <w:color w:val="000000"/>
                <w:sz w:val="22"/>
                <w:lang w:val="es-PY" w:eastAsia="es-PY"/>
              </w:rPr>
            </w:pPr>
            <w:r w:rsidRPr="00A91E94">
              <w:rPr>
                <w:color w:val="000000"/>
                <w:sz w:val="22"/>
                <w:lang w:val="es-PY" w:eastAsia="es-PY"/>
              </w:rPr>
              <w:t xml:space="preserve">     Rentabilidad: Porcentaje de utilidad después de impuestos o perdida con respecto al capital.</w:t>
            </w:r>
          </w:p>
          <w:p w14:paraId="13DD951F" w14:textId="77777777" w:rsidR="00906DE2" w:rsidRPr="005B7F07" w:rsidRDefault="00906DE2" w:rsidP="00906DE2">
            <w:pPr>
              <w:autoSpaceDE w:val="0"/>
              <w:autoSpaceDN w:val="0"/>
              <w:adjustRightInd w:val="0"/>
              <w:ind w:left="629" w:hanging="283"/>
              <w:jc w:val="both"/>
              <w:rPr>
                <w:color w:val="000000"/>
                <w:sz w:val="22"/>
                <w:lang w:val="es-PY" w:eastAsia="es-PY"/>
              </w:rPr>
            </w:pPr>
          </w:p>
          <w:p w14:paraId="3AFC4BAC" w14:textId="77777777" w:rsidR="00E12C1F" w:rsidRPr="005B7F07" w:rsidRDefault="00E12C1F" w:rsidP="00A91E94">
            <w:pPr>
              <w:numPr>
                <w:ilvl w:val="0"/>
                <w:numId w:val="73"/>
              </w:numPr>
              <w:autoSpaceDE w:val="0"/>
              <w:autoSpaceDN w:val="0"/>
              <w:adjustRightInd w:val="0"/>
              <w:ind w:left="346"/>
              <w:jc w:val="both"/>
              <w:rPr>
                <w:b/>
                <w:sz w:val="22"/>
                <w:lang w:val="es-PY" w:eastAsia="es-PY"/>
              </w:rPr>
            </w:pPr>
            <w:r w:rsidRPr="005B7F07">
              <w:rPr>
                <w:b/>
                <w:sz w:val="22"/>
                <w:lang w:val="es-PY" w:eastAsia="es-PY"/>
              </w:rPr>
              <w:t>Para contribuyentes de IRPC/IRE SIMPLE</w:t>
            </w:r>
          </w:p>
          <w:p w14:paraId="7BEFDE1F" w14:textId="77777777" w:rsidR="00E12C1F" w:rsidRPr="005B7F07" w:rsidRDefault="00E12C1F">
            <w:pPr>
              <w:tabs>
                <w:tab w:val="left" w:pos="657"/>
              </w:tabs>
              <w:autoSpaceDE w:val="0"/>
              <w:autoSpaceDN w:val="0"/>
              <w:adjustRightInd w:val="0"/>
              <w:ind w:left="346"/>
              <w:jc w:val="both"/>
              <w:rPr>
                <w:sz w:val="22"/>
                <w:lang w:val="es-PY" w:eastAsia="es-PY"/>
              </w:rPr>
            </w:pPr>
            <w:r w:rsidRPr="005B7F07">
              <w:rPr>
                <w:sz w:val="22"/>
                <w:lang w:val="es-PY" w:eastAsia="es-PY"/>
              </w:rPr>
              <w:t xml:space="preserve">Deberán cumplir con el siguiente parámetro: </w:t>
            </w:r>
          </w:p>
          <w:p w14:paraId="3C2946E5" w14:textId="77777777" w:rsidR="00E12C1F" w:rsidRPr="005B7F07" w:rsidRDefault="00E12C1F">
            <w:pPr>
              <w:tabs>
                <w:tab w:val="left" w:pos="657"/>
              </w:tabs>
              <w:autoSpaceDE w:val="0"/>
              <w:autoSpaceDN w:val="0"/>
              <w:adjustRightInd w:val="0"/>
              <w:ind w:left="346"/>
              <w:jc w:val="both"/>
              <w:rPr>
                <w:sz w:val="22"/>
                <w:lang w:val="es-PY" w:eastAsia="es-PY"/>
              </w:rPr>
            </w:pPr>
            <w:r w:rsidRPr="005B7F07">
              <w:rPr>
                <w:sz w:val="22"/>
                <w:lang w:val="es-PY" w:eastAsia="es-PY"/>
              </w:rPr>
              <w:t xml:space="preserve">Eficiencia: (Ingreso / Egreso) </w:t>
            </w:r>
          </w:p>
          <w:p w14:paraId="16918DF2" w14:textId="426D806D" w:rsidR="00E12C1F" w:rsidRDefault="00E12C1F">
            <w:pPr>
              <w:tabs>
                <w:tab w:val="left" w:pos="657"/>
              </w:tabs>
              <w:autoSpaceDE w:val="0"/>
              <w:autoSpaceDN w:val="0"/>
              <w:adjustRightInd w:val="0"/>
              <w:ind w:left="346"/>
              <w:jc w:val="both"/>
              <w:rPr>
                <w:b/>
                <w:sz w:val="22"/>
                <w:lang w:val="es-PY" w:eastAsia="es-PY"/>
              </w:rPr>
            </w:pPr>
            <w:r w:rsidRPr="005B7F07">
              <w:rPr>
                <w:sz w:val="22"/>
                <w:lang w:val="es-PY" w:eastAsia="es-PY"/>
              </w:rPr>
              <w:t>Deberá ser igual o mayor que 1, en promedio de los ejercicios fiscales</w:t>
            </w:r>
            <w:r w:rsidRPr="00A91E94">
              <w:rPr>
                <w:b/>
                <w:sz w:val="22"/>
                <w:lang w:val="es-PY" w:eastAsia="es-PY"/>
              </w:rPr>
              <w:t xml:space="preserve"> </w:t>
            </w:r>
            <w:r w:rsidR="004C0298" w:rsidRPr="00A91E94">
              <w:rPr>
                <w:b/>
                <w:sz w:val="22"/>
                <w:lang w:val="es-PY" w:eastAsia="es-PY"/>
              </w:rPr>
              <w:t xml:space="preserve">2018, </w:t>
            </w:r>
            <w:r w:rsidRPr="00954A9C">
              <w:rPr>
                <w:b/>
                <w:sz w:val="22"/>
                <w:lang w:val="es-PY" w:eastAsia="es-PY"/>
              </w:rPr>
              <w:t xml:space="preserve">2019, 2020 </w:t>
            </w:r>
            <w:r w:rsidR="004C0298" w:rsidRPr="00954A9C">
              <w:rPr>
                <w:b/>
                <w:sz w:val="22"/>
                <w:lang w:val="es-PY" w:eastAsia="es-PY"/>
              </w:rPr>
              <w:t>y</w:t>
            </w:r>
            <w:r w:rsidRPr="00954A9C">
              <w:rPr>
                <w:b/>
                <w:sz w:val="22"/>
                <w:lang w:val="es-PY" w:eastAsia="es-PY"/>
              </w:rPr>
              <w:t xml:space="preserve"> 2021. </w:t>
            </w:r>
          </w:p>
          <w:p w14:paraId="7DE4BF02" w14:textId="3414B3EA" w:rsidR="00906DE2" w:rsidRDefault="00906DE2" w:rsidP="00906DE2">
            <w:pPr>
              <w:tabs>
                <w:tab w:val="left" w:pos="657"/>
              </w:tabs>
              <w:autoSpaceDE w:val="0"/>
              <w:autoSpaceDN w:val="0"/>
              <w:adjustRightInd w:val="0"/>
              <w:ind w:left="346"/>
              <w:jc w:val="both"/>
              <w:rPr>
                <w:b/>
                <w:sz w:val="22"/>
                <w:lang w:val="es-PY" w:eastAsia="es-PY"/>
              </w:rPr>
            </w:pPr>
          </w:p>
          <w:p w14:paraId="1946F90B" w14:textId="4A636418" w:rsidR="00906DE2" w:rsidRDefault="00906DE2" w:rsidP="00906DE2">
            <w:pPr>
              <w:tabs>
                <w:tab w:val="left" w:pos="657"/>
              </w:tabs>
              <w:autoSpaceDE w:val="0"/>
              <w:autoSpaceDN w:val="0"/>
              <w:adjustRightInd w:val="0"/>
              <w:ind w:left="346"/>
              <w:jc w:val="both"/>
              <w:rPr>
                <w:b/>
                <w:sz w:val="22"/>
                <w:lang w:val="es-PY" w:eastAsia="es-PY"/>
              </w:rPr>
            </w:pPr>
          </w:p>
          <w:p w14:paraId="6203C80E" w14:textId="3A420AD3" w:rsidR="00906DE2" w:rsidRDefault="00906DE2" w:rsidP="00906DE2">
            <w:pPr>
              <w:tabs>
                <w:tab w:val="left" w:pos="657"/>
              </w:tabs>
              <w:autoSpaceDE w:val="0"/>
              <w:autoSpaceDN w:val="0"/>
              <w:adjustRightInd w:val="0"/>
              <w:ind w:left="346"/>
              <w:jc w:val="both"/>
              <w:rPr>
                <w:b/>
                <w:sz w:val="22"/>
                <w:lang w:val="es-PY" w:eastAsia="es-PY"/>
              </w:rPr>
            </w:pPr>
          </w:p>
          <w:p w14:paraId="12A6194C" w14:textId="77777777" w:rsidR="00906DE2" w:rsidRPr="00954A9C" w:rsidRDefault="00906DE2" w:rsidP="00906DE2">
            <w:pPr>
              <w:tabs>
                <w:tab w:val="left" w:pos="657"/>
              </w:tabs>
              <w:autoSpaceDE w:val="0"/>
              <w:autoSpaceDN w:val="0"/>
              <w:adjustRightInd w:val="0"/>
              <w:ind w:left="346"/>
              <w:jc w:val="both"/>
              <w:rPr>
                <w:b/>
                <w:sz w:val="22"/>
                <w:lang w:val="es-PY" w:eastAsia="es-PY"/>
              </w:rPr>
            </w:pPr>
          </w:p>
          <w:p w14:paraId="4AF8DE45" w14:textId="77777777" w:rsidR="00D70801" w:rsidRPr="00906DE2" w:rsidRDefault="00D70801" w:rsidP="00906DE2">
            <w:pPr>
              <w:tabs>
                <w:tab w:val="left" w:pos="657"/>
              </w:tabs>
              <w:autoSpaceDE w:val="0"/>
              <w:autoSpaceDN w:val="0"/>
              <w:adjustRightInd w:val="0"/>
              <w:ind w:left="346"/>
              <w:jc w:val="both"/>
              <w:rPr>
                <w:sz w:val="22"/>
                <w:lang w:val="es-PY" w:eastAsia="es-PY"/>
              </w:rPr>
            </w:pPr>
          </w:p>
          <w:p w14:paraId="68FF2CB7" w14:textId="77777777" w:rsidR="00E12C1F" w:rsidRPr="00906DE2" w:rsidRDefault="00E12C1F" w:rsidP="003C1D09">
            <w:pPr>
              <w:numPr>
                <w:ilvl w:val="0"/>
                <w:numId w:val="73"/>
              </w:numPr>
              <w:autoSpaceDE w:val="0"/>
              <w:autoSpaceDN w:val="0"/>
              <w:adjustRightInd w:val="0"/>
              <w:ind w:left="346"/>
              <w:jc w:val="both"/>
              <w:rPr>
                <w:b/>
                <w:sz w:val="22"/>
                <w:lang w:val="es-PY" w:eastAsia="es-PY"/>
              </w:rPr>
            </w:pPr>
            <w:r w:rsidRPr="00906DE2">
              <w:rPr>
                <w:b/>
                <w:sz w:val="22"/>
                <w:lang w:val="es-PY" w:eastAsia="es-PY"/>
              </w:rPr>
              <w:lastRenderedPageBreak/>
              <w:t>Para contribuyentes de IRPC/IRP - RSP</w:t>
            </w:r>
          </w:p>
          <w:p w14:paraId="20636457" w14:textId="77777777" w:rsidR="00E12C1F" w:rsidRPr="00906DE2" w:rsidRDefault="00E12C1F">
            <w:pPr>
              <w:tabs>
                <w:tab w:val="left" w:pos="657"/>
              </w:tabs>
              <w:autoSpaceDE w:val="0"/>
              <w:autoSpaceDN w:val="0"/>
              <w:adjustRightInd w:val="0"/>
              <w:ind w:left="346"/>
              <w:jc w:val="both"/>
              <w:rPr>
                <w:sz w:val="22"/>
                <w:lang w:val="es-PY" w:eastAsia="es-PY"/>
              </w:rPr>
            </w:pPr>
            <w:r w:rsidRPr="00906DE2">
              <w:rPr>
                <w:sz w:val="22"/>
                <w:lang w:val="es-PY" w:eastAsia="es-PY"/>
              </w:rPr>
              <w:t xml:space="preserve">Deberán cumplir con el siguiente parámetro: </w:t>
            </w:r>
          </w:p>
          <w:p w14:paraId="200D1AC0" w14:textId="77777777" w:rsidR="00E12C1F" w:rsidRPr="00906DE2" w:rsidRDefault="00E12C1F">
            <w:pPr>
              <w:tabs>
                <w:tab w:val="left" w:pos="657"/>
              </w:tabs>
              <w:autoSpaceDE w:val="0"/>
              <w:autoSpaceDN w:val="0"/>
              <w:adjustRightInd w:val="0"/>
              <w:ind w:left="346"/>
              <w:jc w:val="both"/>
              <w:rPr>
                <w:sz w:val="22"/>
                <w:lang w:val="es-PY" w:eastAsia="es-PY"/>
              </w:rPr>
            </w:pPr>
            <w:r w:rsidRPr="00906DE2">
              <w:rPr>
                <w:sz w:val="22"/>
                <w:lang w:val="es-PY" w:eastAsia="es-PY"/>
              </w:rPr>
              <w:t xml:space="preserve">Eficiencia: (Ingreso / Egreso) </w:t>
            </w:r>
          </w:p>
          <w:p w14:paraId="31C7F39E" w14:textId="49BCED14" w:rsidR="00E12C1F" w:rsidRPr="003C1D09" w:rsidRDefault="00E12C1F">
            <w:pPr>
              <w:tabs>
                <w:tab w:val="left" w:pos="657"/>
              </w:tabs>
              <w:autoSpaceDE w:val="0"/>
              <w:autoSpaceDN w:val="0"/>
              <w:adjustRightInd w:val="0"/>
              <w:ind w:left="346"/>
              <w:jc w:val="both"/>
              <w:rPr>
                <w:b/>
                <w:sz w:val="22"/>
                <w:lang w:val="es-PY" w:eastAsia="es-PY"/>
              </w:rPr>
            </w:pPr>
            <w:r w:rsidRPr="00906DE2">
              <w:rPr>
                <w:sz w:val="22"/>
                <w:lang w:val="es-PY" w:eastAsia="es-PY"/>
              </w:rPr>
              <w:t xml:space="preserve">Deberá ser igual o mayor que 1, en promedio de los ejercicios </w:t>
            </w:r>
            <w:r w:rsidRPr="005B7F07">
              <w:rPr>
                <w:sz w:val="22"/>
                <w:lang w:val="es-PY" w:eastAsia="es-PY"/>
              </w:rPr>
              <w:t xml:space="preserve">fiscales </w:t>
            </w:r>
            <w:r w:rsidR="004C0298" w:rsidRPr="003C1D09">
              <w:rPr>
                <w:b/>
                <w:sz w:val="22"/>
                <w:lang w:val="es-PY" w:eastAsia="es-PY"/>
              </w:rPr>
              <w:t xml:space="preserve">2018, </w:t>
            </w:r>
            <w:r w:rsidRPr="003C1D09">
              <w:rPr>
                <w:b/>
                <w:sz w:val="22"/>
                <w:lang w:val="es-PY" w:eastAsia="es-PY"/>
              </w:rPr>
              <w:t xml:space="preserve">2019, 2020 </w:t>
            </w:r>
            <w:r w:rsidR="004C0298" w:rsidRPr="003C1D09">
              <w:rPr>
                <w:b/>
                <w:sz w:val="22"/>
                <w:lang w:val="es-PY" w:eastAsia="es-PY"/>
              </w:rPr>
              <w:t>y</w:t>
            </w:r>
            <w:r w:rsidRPr="003C1D09">
              <w:rPr>
                <w:b/>
                <w:sz w:val="22"/>
                <w:lang w:val="es-PY" w:eastAsia="es-PY"/>
              </w:rPr>
              <w:t xml:space="preserve"> 2021. </w:t>
            </w:r>
          </w:p>
          <w:p w14:paraId="5ED9D342" w14:textId="77777777" w:rsidR="00E12C1F" w:rsidRPr="003C1D09" w:rsidRDefault="00E12C1F" w:rsidP="003C1D09">
            <w:pPr>
              <w:numPr>
                <w:ilvl w:val="0"/>
                <w:numId w:val="73"/>
              </w:numPr>
              <w:autoSpaceDE w:val="0"/>
              <w:autoSpaceDN w:val="0"/>
              <w:adjustRightInd w:val="0"/>
              <w:ind w:left="346"/>
              <w:jc w:val="both"/>
              <w:rPr>
                <w:b/>
                <w:color w:val="000000"/>
                <w:sz w:val="22"/>
                <w:lang w:val="es-PY" w:eastAsia="es-PY"/>
              </w:rPr>
            </w:pPr>
            <w:r w:rsidRPr="003C1D09">
              <w:rPr>
                <w:b/>
                <w:color w:val="000000"/>
                <w:sz w:val="22"/>
                <w:lang w:val="es-PY" w:eastAsia="es-PY"/>
              </w:rPr>
              <w:t xml:space="preserve">Para Contribuyentes de IRP/IVA GENERAL </w:t>
            </w:r>
          </w:p>
          <w:p w14:paraId="658A632A" w14:textId="77777777" w:rsidR="00E12C1F" w:rsidRPr="003C1D09" w:rsidRDefault="00E12C1F">
            <w:pPr>
              <w:tabs>
                <w:tab w:val="left" w:pos="657"/>
              </w:tabs>
              <w:autoSpaceDE w:val="0"/>
              <w:autoSpaceDN w:val="0"/>
              <w:adjustRightInd w:val="0"/>
              <w:ind w:left="346"/>
              <w:jc w:val="both"/>
              <w:rPr>
                <w:color w:val="000000"/>
                <w:sz w:val="22"/>
                <w:lang w:val="es-PY" w:eastAsia="es-PY"/>
              </w:rPr>
            </w:pPr>
            <w:r w:rsidRPr="003C1D09">
              <w:rPr>
                <w:color w:val="000000"/>
                <w:sz w:val="22"/>
                <w:lang w:val="es-PY" w:eastAsia="es-PY"/>
              </w:rPr>
              <w:t>Deberán cumplir el siguiente parámetro:</w:t>
            </w:r>
          </w:p>
          <w:p w14:paraId="090B3A72" w14:textId="77777777" w:rsidR="00E12C1F" w:rsidRPr="003C1D09" w:rsidRDefault="00E12C1F">
            <w:pPr>
              <w:tabs>
                <w:tab w:val="left" w:pos="657"/>
              </w:tabs>
              <w:autoSpaceDE w:val="0"/>
              <w:autoSpaceDN w:val="0"/>
              <w:adjustRightInd w:val="0"/>
              <w:ind w:left="346"/>
              <w:jc w:val="both"/>
              <w:rPr>
                <w:color w:val="000000"/>
                <w:sz w:val="22"/>
                <w:lang w:val="es-PY" w:eastAsia="es-PY"/>
              </w:rPr>
            </w:pPr>
            <w:r w:rsidRPr="003C1D09">
              <w:rPr>
                <w:color w:val="000000"/>
                <w:sz w:val="22"/>
                <w:lang w:val="es-PY" w:eastAsia="es-PY"/>
              </w:rPr>
              <w:t xml:space="preserve">Eficiencia: (Ingreso / Egreso) </w:t>
            </w:r>
          </w:p>
          <w:p w14:paraId="0ECDE861" w14:textId="233DA61E" w:rsidR="00E12C1F" w:rsidRPr="00E4102E" w:rsidRDefault="00E12C1F">
            <w:pPr>
              <w:tabs>
                <w:tab w:val="left" w:pos="657"/>
              </w:tabs>
              <w:autoSpaceDE w:val="0"/>
              <w:autoSpaceDN w:val="0"/>
              <w:adjustRightInd w:val="0"/>
              <w:ind w:left="346"/>
              <w:jc w:val="both"/>
              <w:rPr>
                <w:color w:val="000000"/>
                <w:sz w:val="22"/>
                <w:lang w:val="es-PY" w:eastAsia="es-PY"/>
              </w:rPr>
            </w:pPr>
            <w:r w:rsidRPr="003C1D09">
              <w:rPr>
                <w:color w:val="000000"/>
                <w:sz w:val="22"/>
                <w:lang w:val="es-PY" w:eastAsia="es-PY"/>
              </w:rPr>
              <w:t xml:space="preserve">Deberá ser igual o mayor que 1, en promedio de los ejercicios fiscales </w:t>
            </w:r>
            <w:r w:rsidR="0006480A" w:rsidRPr="003C1D09">
              <w:rPr>
                <w:b/>
                <w:color w:val="000000"/>
                <w:sz w:val="22"/>
                <w:lang w:val="es-PY" w:eastAsia="es-PY"/>
              </w:rPr>
              <w:t xml:space="preserve">2018, </w:t>
            </w:r>
            <w:r w:rsidRPr="003C1D09">
              <w:rPr>
                <w:b/>
                <w:color w:val="000000"/>
                <w:sz w:val="22"/>
                <w:lang w:val="es-PY" w:eastAsia="es-PY"/>
              </w:rPr>
              <w:t xml:space="preserve">2019, 2020 </w:t>
            </w:r>
            <w:r w:rsidR="0006480A" w:rsidRPr="005A48F8">
              <w:rPr>
                <w:b/>
                <w:color w:val="000000"/>
                <w:sz w:val="22"/>
                <w:lang w:val="es-PY" w:eastAsia="es-PY"/>
              </w:rPr>
              <w:t>y</w:t>
            </w:r>
            <w:r w:rsidRPr="005A48F8">
              <w:rPr>
                <w:b/>
                <w:color w:val="000000"/>
                <w:sz w:val="22"/>
                <w:lang w:val="es-PY" w:eastAsia="es-PY"/>
              </w:rPr>
              <w:t xml:space="preserve"> 2021</w:t>
            </w:r>
            <w:r w:rsidRPr="005B7F07">
              <w:rPr>
                <w:color w:val="000000"/>
                <w:sz w:val="22"/>
                <w:lang w:val="es-PY" w:eastAsia="es-PY"/>
              </w:rPr>
              <w:t>.</w:t>
            </w:r>
            <w:r w:rsidRPr="00E4102E">
              <w:rPr>
                <w:color w:val="000000"/>
                <w:sz w:val="22"/>
                <w:lang w:val="es-PY" w:eastAsia="es-PY"/>
              </w:rPr>
              <w:t xml:space="preserve"> </w:t>
            </w:r>
          </w:p>
          <w:p w14:paraId="0C58973A" w14:textId="77777777" w:rsidR="00E12C1F" w:rsidRPr="00E4102E" w:rsidRDefault="00E12C1F" w:rsidP="00E4102E">
            <w:pPr>
              <w:tabs>
                <w:tab w:val="left" w:pos="657"/>
              </w:tabs>
              <w:autoSpaceDE w:val="0"/>
              <w:autoSpaceDN w:val="0"/>
              <w:adjustRightInd w:val="0"/>
              <w:jc w:val="both"/>
              <w:rPr>
                <w:b/>
                <w:color w:val="000000"/>
                <w:sz w:val="22"/>
                <w:u w:val="single"/>
                <w:lang w:val="es-PY" w:eastAsia="es-PY"/>
              </w:rPr>
            </w:pPr>
          </w:p>
          <w:p w14:paraId="3DAE3236" w14:textId="77777777" w:rsidR="00E12C1F" w:rsidRPr="00E4102E" w:rsidRDefault="00E12C1F">
            <w:pPr>
              <w:tabs>
                <w:tab w:val="left" w:pos="657"/>
              </w:tabs>
              <w:autoSpaceDE w:val="0"/>
              <w:autoSpaceDN w:val="0"/>
              <w:adjustRightInd w:val="0"/>
              <w:jc w:val="both"/>
              <w:rPr>
                <w:color w:val="000000"/>
                <w:sz w:val="22"/>
                <w:lang w:val="es-PY" w:eastAsia="es-PY"/>
              </w:rPr>
            </w:pPr>
            <w:r w:rsidRPr="005A48F8">
              <w:rPr>
                <w:b/>
                <w:color w:val="000000"/>
                <w:sz w:val="22"/>
                <w:highlight w:val="lightGray"/>
                <w:u w:val="single"/>
                <w:lang w:val="es-PY" w:eastAsia="es-PY"/>
              </w:rPr>
              <w:t>Requisitos de capacidad financiera PARA CONSORCIOS</w:t>
            </w:r>
            <w:r w:rsidRPr="005A48F8">
              <w:rPr>
                <w:b/>
                <w:color w:val="000000"/>
                <w:sz w:val="22"/>
                <w:lang w:val="es-PY" w:eastAsia="es-PY"/>
              </w:rPr>
              <w:t>:</w:t>
            </w:r>
            <w:r w:rsidRPr="003F17A2">
              <w:rPr>
                <w:color w:val="000000"/>
                <w:sz w:val="22"/>
                <w:lang w:val="es-PY" w:eastAsia="es-PY"/>
              </w:rPr>
              <w:t xml:space="preserve"> </w:t>
            </w:r>
            <w:r w:rsidRPr="00E4102E">
              <w:rPr>
                <w:color w:val="000000"/>
                <w:sz w:val="22"/>
                <w:lang w:val="es-PY" w:eastAsia="es-PY"/>
              </w:rPr>
              <w:t xml:space="preserve">Todos los integrantes deberán cumplir los índices financieros solicitados. </w:t>
            </w:r>
          </w:p>
          <w:p w14:paraId="0E9BED7B" w14:textId="77777777" w:rsidR="00D70801" w:rsidRPr="005A48F8" w:rsidRDefault="00D70801">
            <w:pPr>
              <w:tabs>
                <w:tab w:val="left" w:pos="657"/>
              </w:tabs>
              <w:autoSpaceDE w:val="0"/>
              <w:autoSpaceDN w:val="0"/>
              <w:adjustRightInd w:val="0"/>
              <w:jc w:val="both"/>
              <w:rPr>
                <w:rFonts w:eastAsia="Droid Sans"/>
                <w:b/>
                <w:color w:val="000000"/>
                <w:kern w:val="1"/>
                <w:sz w:val="22"/>
                <w:lang w:val="es-PY" w:eastAsia="zh-CN" w:bidi="hi-IN"/>
              </w:rPr>
            </w:pPr>
          </w:p>
          <w:p w14:paraId="44C7616D" w14:textId="356C66A2" w:rsidR="00E12C1F" w:rsidRDefault="00E12C1F">
            <w:pPr>
              <w:tabs>
                <w:tab w:val="left" w:pos="657"/>
              </w:tabs>
              <w:autoSpaceDE w:val="0"/>
              <w:autoSpaceDN w:val="0"/>
              <w:adjustRightInd w:val="0"/>
              <w:jc w:val="both"/>
              <w:rPr>
                <w:ins w:id="26" w:author="LAURA INES SANDOVAL FERNANDEZ" w:date="2022-11-22T09:55:00Z"/>
                <w:rFonts w:eastAsia="Droid Sans"/>
                <w:b/>
                <w:color w:val="000000"/>
                <w:kern w:val="1"/>
                <w:sz w:val="22"/>
                <w:lang w:val="es-PY" w:eastAsia="zh-CN" w:bidi="hi-IN"/>
              </w:rPr>
            </w:pPr>
            <w:r w:rsidRPr="005A48F8">
              <w:rPr>
                <w:rFonts w:eastAsia="Droid Sans"/>
                <w:b/>
                <w:color w:val="000000"/>
                <w:kern w:val="1"/>
                <w:sz w:val="22"/>
                <w:highlight w:val="lightGray"/>
                <w:lang w:val="es-PY" w:eastAsia="zh-CN" w:bidi="hi-IN"/>
              </w:rPr>
              <w:t>REQUISITOS DOCUMENTALES PARA ACREDITAR LA CAPACIDAD FINANCIERA</w:t>
            </w:r>
            <w:r w:rsidRPr="005A48F8">
              <w:rPr>
                <w:rFonts w:eastAsia="Droid Sans"/>
                <w:b/>
                <w:color w:val="000000"/>
                <w:kern w:val="1"/>
                <w:sz w:val="22"/>
                <w:lang w:val="es-PY" w:eastAsia="zh-CN" w:bidi="hi-IN"/>
              </w:rPr>
              <w:t>:</w:t>
            </w:r>
          </w:p>
          <w:p w14:paraId="1AAA2853" w14:textId="77777777" w:rsidR="003F17A2" w:rsidRPr="005A48F8" w:rsidRDefault="003F17A2">
            <w:pPr>
              <w:tabs>
                <w:tab w:val="left" w:pos="657"/>
              </w:tabs>
              <w:autoSpaceDE w:val="0"/>
              <w:autoSpaceDN w:val="0"/>
              <w:adjustRightInd w:val="0"/>
              <w:jc w:val="both"/>
              <w:rPr>
                <w:rFonts w:eastAsia="Droid Sans"/>
                <w:b/>
                <w:color w:val="000000"/>
                <w:kern w:val="1"/>
                <w:sz w:val="22"/>
                <w:lang w:val="es-PY" w:eastAsia="zh-CN" w:bidi="hi-IN"/>
              </w:rPr>
            </w:pPr>
          </w:p>
          <w:p w14:paraId="2FF15B94" w14:textId="08DA67B5" w:rsidR="00E12C1F" w:rsidRPr="001A26DE" w:rsidRDefault="00E12C1F" w:rsidP="00954A9C">
            <w:pPr>
              <w:numPr>
                <w:ilvl w:val="0"/>
                <w:numId w:val="72"/>
              </w:numPr>
              <w:autoSpaceDE w:val="0"/>
              <w:autoSpaceDN w:val="0"/>
              <w:adjustRightInd w:val="0"/>
              <w:ind w:left="346"/>
              <w:jc w:val="both"/>
              <w:rPr>
                <w:color w:val="000000"/>
                <w:sz w:val="22"/>
                <w:lang w:val="es-PY" w:eastAsia="es-PY"/>
              </w:rPr>
            </w:pPr>
            <w:r w:rsidRPr="001A26DE">
              <w:rPr>
                <w:color w:val="000000"/>
                <w:sz w:val="22"/>
                <w:lang w:val="es-PY" w:eastAsia="es-PY"/>
              </w:rPr>
              <w:t xml:space="preserve">Copia simple de Balance General con su correspondientes Estados Financieros </w:t>
            </w:r>
            <w:r w:rsidRPr="001A26DE">
              <w:rPr>
                <w:b/>
                <w:color w:val="000000"/>
                <w:sz w:val="22"/>
                <w:lang w:val="es-PY" w:eastAsia="es-PY"/>
              </w:rPr>
              <w:t>presentados ante la SET</w:t>
            </w:r>
            <w:r w:rsidRPr="001A26DE">
              <w:rPr>
                <w:color w:val="000000"/>
                <w:sz w:val="22"/>
                <w:lang w:val="es-PY" w:eastAsia="es-PY"/>
              </w:rPr>
              <w:t xml:space="preserve">, de los años </w:t>
            </w:r>
            <w:r w:rsidR="0006480A" w:rsidRPr="001A26DE">
              <w:rPr>
                <w:b/>
                <w:color w:val="000000"/>
                <w:sz w:val="22"/>
                <w:lang w:val="es-PY" w:eastAsia="es-PY"/>
              </w:rPr>
              <w:t xml:space="preserve">2018, </w:t>
            </w:r>
            <w:r w:rsidRPr="001A26DE">
              <w:rPr>
                <w:b/>
                <w:color w:val="000000"/>
                <w:sz w:val="22"/>
                <w:lang w:val="es-PY" w:eastAsia="es-PY"/>
              </w:rPr>
              <w:t>2019, 2020 y 2021</w:t>
            </w:r>
            <w:r w:rsidRPr="001A26DE">
              <w:rPr>
                <w:color w:val="000000"/>
                <w:sz w:val="22"/>
                <w:lang w:val="es-PY" w:eastAsia="es-PY"/>
              </w:rPr>
              <w:t>, para contribuyentes de IRACIS/IRE GENERAL</w:t>
            </w:r>
          </w:p>
          <w:p w14:paraId="59531375" w14:textId="77777777" w:rsidR="00E12C1F" w:rsidRPr="001A26DE" w:rsidRDefault="00E12C1F" w:rsidP="00954A9C">
            <w:pPr>
              <w:numPr>
                <w:ilvl w:val="0"/>
                <w:numId w:val="72"/>
              </w:numPr>
              <w:autoSpaceDE w:val="0"/>
              <w:autoSpaceDN w:val="0"/>
              <w:adjustRightInd w:val="0"/>
              <w:ind w:left="346"/>
              <w:jc w:val="both"/>
              <w:rPr>
                <w:color w:val="000000"/>
                <w:sz w:val="22"/>
                <w:lang w:val="es-PY" w:eastAsia="es-PY"/>
              </w:rPr>
            </w:pPr>
            <w:r w:rsidRPr="001A26DE">
              <w:rPr>
                <w:color w:val="000000"/>
                <w:sz w:val="22"/>
                <w:lang w:val="es-PY" w:eastAsia="es-PY"/>
              </w:rPr>
              <w:t>Formulario 120 de IVA general de los 36 meses, para contribuyentes solo del IVA GENERAL.</w:t>
            </w:r>
          </w:p>
          <w:p w14:paraId="631E4F69" w14:textId="6D43B515" w:rsidR="00E12C1F" w:rsidRPr="001A26DE" w:rsidRDefault="00E12C1F" w:rsidP="00954A9C">
            <w:pPr>
              <w:numPr>
                <w:ilvl w:val="0"/>
                <w:numId w:val="72"/>
              </w:numPr>
              <w:autoSpaceDE w:val="0"/>
              <w:autoSpaceDN w:val="0"/>
              <w:adjustRightInd w:val="0"/>
              <w:ind w:left="346"/>
              <w:jc w:val="both"/>
              <w:rPr>
                <w:sz w:val="22"/>
                <w:lang w:val="es-PY" w:eastAsia="es-PY"/>
              </w:rPr>
            </w:pPr>
            <w:r w:rsidRPr="001A26DE">
              <w:rPr>
                <w:b/>
                <w:sz w:val="22"/>
                <w:lang w:val="es-PY" w:eastAsia="es-PY"/>
              </w:rPr>
              <w:t>Formulario 106</w:t>
            </w:r>
            <w:r w:rsidRPr="001A26DE">
              <w:rPr>
                <w:sz w:val="22"/>
                <w:lang w:val="es-PY" w:eastAsia="es-PY"/>
              </w:rPr>
              <w:t xml:space="preserve"> del año </w:t>
            </w:r>
            <w:r w:rsidR="00E4102E" w:rsidRPr="001A26DE">
              <w:rPr>
                <w:b/>
                <w:sz w:val="22"/>
                <w:lang w:val="es-PY" w:eastAsia="es-PY"/>
              </w:rPr>
              <w:t xml:space="preserve">2018 y </w:t>
            </w:r>
            <w:r w:rsidRPr="001A26DE">
              <w:rPr>
                <w:b/>
                <w:sz w:val="22"/>
                <w:lang w:val="es-PY" w:eastAsia="es-PY"/>
              </w:rPr>
              <w:t>2019</w:t>
            </w:r>
            <w:r w:rsidRPr="001A26DE">
              <w:rPr>
                <w:sz w:val="22"/>
                <w:lang w:val="es-PY" w:eastAsia="es-PY"/>
              </w:rPr>
              <w:t xml:space="preserve"> para contribuyentes del IRPC; </w:t>
            </w:r>
            <w:r w:rsidRPr="001A26DE">
              <w:rPr>
                <w:b/>
                <w:sz w:val="22"/>
                <w:lang w:val="es-PY" w:eastAsia="es-PY"/>
              </w:rPr>
              <w:t xml:space="preserve">Formulario 502 </w:t>
            </w:r>
            <w:r w:rsidRPr="001A26DE">
              <w:rPr>
                <w:sz w:val="22"/>
                <w:lang w:val="es-PY" w:eastAsia="es-PY"/>
              </w:rPr>
              <w:t xml:space="preserve">de los años </w:t>
            </w:r>
            <w:r w:rsidRPr="001A26DE">
              <w:rPr>
                <w:b/>
                <w:sz w:val="22"/>
                <w:lang w:val="es-PY" w:eastAsia="es-PY"/>
              </w:rPr>
              <w:t>2020 y 2021</w:t>
            </w:r>
            <w:r w:rsidRPr="001A26DE">
              <w:rPr>
                <w:sz w:val="22"/>
                <w:lang w:val="es-PY" w:eastAsia="es-PY"/>
              </w:rPr>
              <w:t xml:space="preserve"> para contribuyentes del IRE SIMPLE.</w:t>
            </w:r>
          </w:p>
          <w:p w14:paraId="1CD95C2B" w14:textId="5F20ACF9" w:rsidR="00E12C1F" w:rsidRPr="001A26DE" w:rsidRDefault="00E12C1F" w:rsidP="00954A9C">
            <w:pPr>
              <w:numPr>
                <w:ilvl w:val="0"/>
                <w:numId w:val="72"/>
              </w:numPr>
              <w:autoSpaceDE w:val="0"/>
              <w:autoSpaceDN w:val="0"/>
              <w:adjustRightInd w:val="0"/>
              <w:ind w:left="346"/>
              <w:jc w:val="both"/>
              <w:rPr>
                <w:sz w:val="22"/>
                <w:lang w:val="es-PY" w:eastAsia="es-PY"/>
              </w:rPr>
            </w:pPr>
            <w:r w:rsidRPr="001A26DE">
              <w:rPr>
                <w:b/>
                <w:sz w:val="22"/>
                <w:lang w:val="es-PY" w:eastAsia="es-PY"/>
              </w:rPr>
              <w:t>Formulario 104</w:t>
            </w:r>
            <w:r w:rsidRPr="001A26DE">
              <w:rPr>
                <w:sz w:val="22"/>
                <w:lang w:val="es-PY" w:eastAsia="es-PY"/>
              </w:rPr>
              <w:t xml:space="preserve"> del año </w:t>
            </w:r>
            <w:r w:rsidR="00E4102E" w:rsidRPr="001A26DE">
              <w:rPr>
                <w:b/>
                <w:sz w:val="22"/>
                <w:lang w:val="es-PY" w:eastAsia="es-PY"/>
              </w:rPr>
              <w:t xml:space="preserve">2018 y </w:t>
            </w:r>
            <w:r w:rsidRPr="001A26DE">
              <w:rPr>
                <w:b/>
                <w:sz w:val="22"/>
                <w:lang w:val="es-PY" w:eastAsia="es-PY"/>
              </w:rPr>
              <w:t>2019</w:t>
            </w:r>
            <w:r w:rsidRPr="001A26DE">
              <w:rPr>
                <w:sz w:val="22"/>
                <w:lang w:val="es-PY" w:eastAsia="es-PY"/>
              </w:rPr>
              <w:t xml:space="preserve"> y </w:t>
            </w:r>
            <w:r w:rsidR="00EE2B7A" w:rsidRPr="001A26DE">
              <w:rPr>
                <w:b/>
                <w:sz w:val="22"/>
                <w:lang w:val="es-PY" w:eastAsia="es-PY"/>
              </w:rPr>
              <w:t>F</w:t>
            </w:r>
            <w:r w:rsidRPr="001A26DE">
              <w:rPr>
                <w:b/>
                <w:sz w:val="22"/>
                <w:lang w:val="es-PY" w:eastAsia="es-PY"/>
              </w:rPr>
              <w:t>ormulario 515</w:t>
            </w:r>
            <w:r w:rsidRPr="001A26DE">
              <w:rPr>
                <w:sz w:val="22"/>
                <w:lang w:val="es-PY" w:eastAsia="es-PY"/>
              </w:rPr>
              <w:t xml:space="preserve"> de los años </w:t>
            </w:r>
            <w:r w:rsidRPr="001A26DE">
              <w:rPr>
                <w:b/>
                <w:sz w:val="22"/>
                <w:lang w:val="es-PY" w:eastAsia="es-PY"/>
              </w:rPr>
              <w:t>2020 y 2021</w:t>
            </w:r>
            <w:r w:rsidRPr="001A26DE">
              <w:rPr>
                <w:sz w:val="22"/>
                <w:lang w:val="es-PY" w:eastAsia="es-PY"/>
              </w:rPr>
              <w:t xml:space="preserve"> para contribuyentes de</w:t>
            </w:r>
            <w:r w:rsidRPr="001A26DE">
              <w:rPr>
                <w:b/>
                <w:sz w:val="22"/>
                <w:lang w:val="es-PY" w:eastAsia="es-PY"/>
              </w:rPr>
              <w:t xml:space="preserve"> IRPC/IRP - RSP</w:t>
            </w:r>
            <w:r w:rsidRPr="001A26DE">
              <w:rPr>
                <w:sz w:val="22"/>
                <w:lang w:val="es-PY" w:eastAsia="es-PY"/>
              </w:rPr>
              <w:t xml:space="preserve">. </w:t>
            </w:r>
          </w:p>
          <w:p w14:paraId="3E54EE23" w14:textId="77777777" w:rsidR="00F04E40" w:rsidRPr="006F1A4D" w:rsidRDefault="00F04E40" w:rsidP="00F04E40">
            <w:pPr>
              <w:pStyle w:val="Default"/>
              <w:ind w:left="346"/>
              <w:jc w:val="both"/>
              <w:rPr>
                <w:rFonts w:ascii="Times New Roman" w:hAnsi="Times New Roman" w:cs="Times New Roman"/>
                <w:color w:val="FFFFFF" w:themeColor="background1"/>
                <w:sz w:val="22"/>
                <w:szCs w:val="22"/>
              </w:rPr>
            </w:pPr>
          </w:p>
          <w:p w14:paraId="5B408E7A" w14:textId="44651AB2" w:rsidR="00F04E40" w:rsidRDefault="00F04E40" w:rsidP="00F04E40">
            <w:pPr>
              <w:jc w:val="both"/>
              <w:rPr>
                <w:ins w:id="27" w:author="LAURA INES SANDOVAL FERNANDEZ" w:date="2022-11-22T11:08:00Z"/>
                <w:rFonts w:eastAsia="Carlito"/>
                <w:b/>
                <w:sz w:val="22"/>
                <w:szCs w:val="22"/>
              </w:rPr>
            </w:pPr>
            <w:r w:rsidRPr="001A26DE">
              <w:rPr>
                <w:rFonts w:eastAsia="Carlito"/>
                <w:b/>
                <w:sz w:val="22"/>
                <w:szCs w:val="22"/>
                <w:highlight w:val="lightGray"/>
              </w:rPr>
              <w:t>4. EVALUACIÓN DE LA PROPUESTA TÉCNICA</w:t>
            </w:r>
          </w:p>
          <w:p w14:paraId="75BDE5FE" w14:textId="77777777" w:rsidR="005D55AC" w:rsidRPr="00E17C5B" w:rsidRDefault="005D55AC" w:rsidP="00F04E40">
            <w:pPr>
              <w:jc w:val="both"/>
              <w:rPr>
                <w:rFonts w:eastAsia="Carlito"/>
                <w:b/>
                <w:sz w:val="22"/>
                <w:szCs w:val="22"/>
              </w:rPr>
            </w:pPr>
          </w:p>
          <w:p w14:paraId="56A6CF63" w14:textId="77777777" w:rsidR="00F04E40" w:rsidRPr="001A26DE" w:rsidRDefault="00F04E40" w:rsidP="00F04E40">
            <w:pPr>
              <w:pStyle w:val="Default"/>
              <w:tabs>
                <w:tab w:val="left" w:pos="657"/>
              </w:tabs>
              <w:jc w:val="both"/>
              <w:rPr>
                <w:rFonts w:ascii="Times New Roman" w:hAnsi="Times New Roman" w:cs="Times New Roman"/>
                <w:b/>
                <w:sz w:val="22"/>
                <w:szCs w:val="22"/>
                <w:u w:val="single"/>
              </w:rPr>
            </w:pPr>
            <w:r w:rsidRPr="001A26DE">
              <w:rPr>
                <w:rFonts w:ascii="Times New Roman" w:hAnsi="Times New Roman" w:cs="Times New Roman"/>
                <w:b/>
                <w:sz w:val="22"/>
                <w:szCs w:val="22"/>
                <w:highlight w:val="lightGray"/>
                <w:u w:val="single"/>
              </w:rPr>
              <w:t>4.1 EXPERIENCIA ESPECÍFICA DE LA FIRMA CONSULTORA</w:t>
            </w:r>
            <w:r w:rsidRPr="001A26DE">
              <w:rPr>
                <w:rFonts w:ascii="Times New Roman" w:hAnsi="Times New Roman" w:cs="Times New Roman"/>
                <w:b/>
                <w:sz w:val="22"/>
                <w:szCs w:val="22"/>
                <w:u w:val="single"/>
              </w:rPr>
              <w:t xml:space="preserve"> </w:t>
            </w:r>
          </w:p>
          <w:p w14:paraId="586EE679" w14:textId="77777777" w:rsidR="00F04E40" w:rsidRPr="00E17C5B" w:rsidRDefault="00F04E40" w:rsidP="00F04E40">
            <w:pPr>
              <w:pStyle w:val="Default"/>
              <w:tabs>
                <w:tab w:val="left" w:pos="657"/>
              </w:tabs>
              <w:jc w:val="both"/>
              <w:rPr>
                <w:rFonts w:ascii="Times New Roman" w:hAnsi="Times New Roman" w:cs="Times New Roman"/>
                <w:b/>
                <w:i/>
                <w:sz w:val="22"/>
                <w:szCs w:val="22"/>
              </w:rPr>
            </w:pPr>
            <w:r w:rsidRPr="00E17C5B">
              <w:rPr>
                <w:rFonts w:ascii="Times New Roman" w:hAnsi="Times New Roman" w:cs="Times New Roman"/>
                <w:b/>
                <w:i/>
                <w:sz w:val="22"/>
                <w:szCs w:val="22"/>
              </w:rPr>
              <w:t>Ponderación máxima total: 20 puntos</w:t>
            </w:r>
          </w:p>
          <w:p w14:paraId="318CA42C" w14:textId="33B68A78" w:rsidR="00F04E40" w:rsidRPr="00BE10CC" w:rsidRDefault="00F04E40" w:rsidP="00F04E40">
            <w:pPr>
              <w:pStyle w:val="Default"/>
              <w:tabs>
                <w:tab w:val="left" w:pos="657"/>
              </w:tabs>
              <w:jc w:val="both"/>
              <w:rPr>
                <w:rFonts w:ascii="Times New Roman" w:eastAsia="Droid Sans" w:hAnsi="Times New Roman" w:cs="Times New Roman"/>
                <w:kern w:val="1"/>
                <w:sz w:val="22"/>
                <w:szCs w:val="22"/>
                <w:lang w:eastAsia="zh-CN" w:bidi="hi-IN"/>
              </w:rPr>
            </w:pPr>
            <w:r w:rsidRPr="00E17C5B">
              <w:rPr>
                <w:rFonts w:ascii="Times New Roman" w:eastAsia="Droid Sans" w:hAnsi="Times New Roman" w:cs="Times New Roman"/>
                <w:kern w:val="1"/>
                <w:sz w:val="22"/>
                <w:szCs w:val="22"/>
                <w:lang w:eastAsia="zh-CN" w:bidi="hi-IN"/>
              </w:rPr>
              <w:t xml:space="preserve">Se otorgarán puntos por cada contrato de trabajo culminado o en ejecución desde el </w:t>
            </w:r>
            <w:r w:rsidRPr="00BE10CC">
              <w:rPr>
                <w:rFonts w:ascii="Times New Roman" w:eastAsia="Droid Sans" w:hAnsi="Times New Roman" w:cs="Times New Roman"/>
                <w:kern w:val="1"/>
                <w:sz w:val="22"/>
                <w:szCs w:val="22"/>
                <w:lang w:eastAsia="zh-CN" w:bidi="hi-IN"/>
              </w:rPr>
              <w:t xml:space="preserve">año </w:t>
            </w:r>
            <w:r w:rsidR="006C040E" w:rsidRPr="001A26DE">
              <w:rPr>
                <w:rFonts w:ascii="Times New Roman" w:eastAsia="Droid Sans" w:hAnsi="Times New Roman" w:cs="Times New Roman"/>
                <w:kern w:val="1"/>
                <w:sz w:val="22"/>
                <w:szCs w:val="22"/>
                <w:lang w:eastAsia="zh-CN" w:bidi="hi-IN"/>
              </w:rPr>
              <w:t>201</w:t>
            </w:r>
            <w:r w:rsidR="006C040E" w:rsidRPr="00BE10CC">
              <w:rPr>
                <w:rFonts w:ascii="Times New Roman" w:eastAsia="Droid Sans" w:hAnsi="Times New Roman" w:cs="Times New Roman"/>
                <w:kern w:val="1"/>
                <w:sz w:val="22"/>
                <w:szCs w:val="22"/>
                <w:lang w:eastAsia="zh-CN" w:bidi="hi-IN"/>
              </w:rPr>
              <w:t xml:space="preserve">9 </w:t>
            </w:r>
            <w:r w:rsidRPr="00BE10CC">
              <w:rPr>
                <w:rFonts w:ascii="Times New Roman" w:eastAsia="Droid Sans" w:hAnsi="Times New Roman" w:cs="Times New Roman"/>
                <w:kern w:val="1"/>
                <w:sz w:val="22"/>
                <w:szCs w:val="22"/>
                <w:lang w:eastAsia="zh-CN" w:bidi="hi-IN"/>
              </w:rPr>
              <w:t xml:space="preserve">relacionado a: </w:t>
            </w:r>
          </w:p>
          <w:p w14:paraId="7B82FB41" w14:textId="77777777" w:rsidR="00F04E40" w:rsidRPr="00631781" w:rsidRDefault="00F04E40" w:rsidP="00CA7D2E">
            <w:pPr>
              <w:pStyle w:val="Default"/>
              <w:numPr>
                <w:ilvl w:val="0"/>
                <w:numId w:val="74"/>
              </w:numPr>
              <w:tabs>
                <w:tab w:val="left" w:pos="346"/>
              </w:tabs>
              <w:ind w:left="346" w:hanging="346"/>
              <w:jc w:val="both"/>
              <w:rPr>
                <w:rFonts w:ascii="Times New Roman" w:eastAsia="Droid Sans" w:hAnsi="Times New Roman" w:cs="Times New Roman"/>
                <w:b/>
                <w:i/>
                <w:kern w:val="1"/>
                <w:sz w:val="22"/>
                <w:szCs w:val="22"/>
                <w:lang w:eastAsia="zh-CN" w:bidi="hi-IN"/>
              </w:rPr>
            </w:pPr>
            <w:r w:rsidRPr="00631781">
              <w:rPr>
                <w:rFonts w:ascii="Times New Roman" w:eastAsia="Droid Sans" w:hAnsi="Times New Roman" w:cs="Times New Roman"/>
                <w:kern w:val="1"/>
                <w:sz w:val="22"/>
                <w:szCs w:val="22"/>
                <w:lang w:eastAsia="zh-CN" w:bidi="hi-IN"/>
              </w:rPr>
              <w:t xml:space="preserve">Consultorías del sector educativo con aplicación de instrumentos en por lo menos 500 casos </w:t>
            </w:r>
            <w:r w:rsidRPr="00631781">
              <w:rPr>
                <w:rFonts w:ascii="Times New Roman" w:eastAsia="Droid Sans" w:hAnsi="Times New Roman" w:cs="Times New Roman"/>
                <w:b/>
                <w:i/>
                <w:kern w:val="1"/>
                <w:sz w:val="22"/>
                <w:szCs w:val="22"/>
                <w:lang w:eastAsia="zh-CN" w:bidi="hi-IN"/>
              </w:rPr>
              <w:t>(5 puntos por cada experiencia, hasta un máximo de 20 puntos).</w:t>
            </w:r>
          </w:p>
          <w:p w14:paraId="6AEDF38F" w14:textId="77777777" w:rsidR="00F04E40" w:rsidRPr="00631781" w:rsidRDefault="00F04E40" w:rsidP="00CA7D2E">
            <w:pPr>
              <w:pStyle w:val="Default"/>
              <w:numPr>
                <w:ilvl w:val="0"/>
                <w:numId w:val="74"/>
              </w:numPr>
              <w:tabs>
                <w:tab w:val="left" w:pos="346"/>
              </w:tabs>
              <w:ind w:left="346" w:hanging="346"/>
              <w:jc w:val="both"/>
              <w:rPr>
                <w:rFonts w:ascii="Times New Roman" w:eastAsia="Droid Sans" w:hAnsi="Times New Roman" w:cs="Times New Roman"/>
                <w:kern w:val="1"/>
                <w:sz w:val="22"/>
                <w:szCs w:val="22"/>
                <w:lang w:eastAsia="zh-CN" w:bidi="hi-IN"/>
              </w:rPr>
            </w:pPr>
            <w:r w:rsidRPr="00631781">
              <w:rPr>
                <w:rFonts w:ascii="Times New Roman" w:eastAsia="Droid Sans" w:hAnsi="Times New Roman" w:cs="Times New Roman"/>
                <w:kern w:val="1"/>
                <w:sz w:val="22"/>
                <w:szCs w:val="22"/>
                <w:lang w:eastAsia="zh-CN" w:bidi="hi-IN"/>
              </w:rPr>
              <w:t xml:space="preserve">Consultorías para operativos de aplicación de instrumentos de otros sectores en el ámbito público/privado en por lo menos 500 casos </w:t>
            </w:r>
            <w:r w:rsidRPr="00631781">
              <w:rPr>
                <w:rFonts w:ascii="Times New Roman" w:eastAsia="Droid Sans" w:hAnsi="Times New Roman" w:cs="Times New Roman"/>
                <w:b/>
                <w:i/>
                <w:kern w:val="1"/>
                <w:sz w:val="22"/>
                <w:szCs w:val="22"/>
                <w:lang w:eastAsia="zh-CN" w:bidi="hi-IN"/>
              </w:rPr>
              <w:t>(4 puntos por cada experiencia, hasta un máximo de 12 puntos).</w:t>
            </w:r>
          </w:p>
          <w:p w14:paraId="45A59409" w14:textId="77777777" w:rsidR="00F04E40" w:rsidRPr="00631781" w:rsidRDefault="00F04E40" w:rsidP="00CA7D2E">
            <w:pPr>
              <w:pStyle w:val="Default"/>
              <w:numPr>
                <w:ilvl w:val="0"/>
                <w:numId w:val="74"/>
              </w:numPr>
              <w:tabs>
                <w:tab w:val="left" w:pos="346"/>
              </w:tabs>
              <w:ind w:left="346" w:hanging="346"/>
              <w:jc w:val="both"/>
              <w:rPr>
                <w:rFonts w:ascii="Times New Roman" w:eastAsia="Droid Sans" w:hAnsi="Times New Roman" w:cs="Times New Roman"/>
                <w:kern w:val="1"/>
                <w:sz w:val="22"/>
                <w:szCs w:val="22"/>
                <w:lang w:eastAsia="zh-CN" w:bidi="hi-IN"/>
              </w:rPr>
            </w:pPr>
            <w:r w:rsidRPr="00631781">
              <w:rPr>
                <w:rFonts w:ascii="Times New Roman" w:eastAsia="Droid Sans" w:hAnsi="Times New Roman" w:cs="Times New Roman"/>
                <w:kern w:val="1"/>
                <w:sz w:val="22"/>
                <w:szCs w:val="22"/>
                <w:lang w:eastAsia="zh-CN" w:bidi="hi-IN"/>
              </w:rPr>
              <w:t xml:space="preserve">Consultorías de investigación y/o desarrollo del sector educativo </w:t>
            </w:r>
            <w:r w:rsidRPr="00631781">
              <w:rPr>
                <w:rFonts w:ascii="Times New Roman" w:eastAsia="Droid Sans" w:hAnsi="Times New Roman" w:cs="Times New Roman"/>
                <w:b/>
                <w:i/>
                <w:kern w:val="1"/>
                <w:sz w:val="22"/>
                <w:szCs w:val="22"/>
                <w:lang w:eastAsia="zh-CN" w:bidi="hi-IN"/>
              </w:rPr>
              <w:t>(3 puntos por cada experiencia, hasta un máximo de 9 puntos).</w:t>
            </w:r>
          </w:p>
          <w:p w14:paraId="7C2CE413" w14:textId="77777777" w:rsidR="00F04E40" w:rsidRPr="00E17C5B" w:rsidRDefault="00F04E40" w:rsidP="00F04E40">
            <w:pPr>
              <w:pStyle w:val="Default"/>
              <w:tabs>
                <w:tab w:val="left" w:pos="657"/>
              </w:tabs>
              <w:jc w:val="both"/>
              <w:rPr>
                <w:rFonts w:ascii="Times New Roman" w:eastAsia="Droid Sans" w:hAnsi="Times New Roman" w:cs="Times New Roman"/>
                <w:kern w:val="1"/>
                <w:sz w:val="22"/>
                <w:szCs w:val="22"/>
                <w:lang w:eastAsia="zh-CN" w:bidi="hi-IN"/>
              </w:rPr>
            </w:pPr>
          </w:p>
          <w:p w14:paraId="61369FB1" w14:textId="77777777" w:rsidR="00F04E40" w:rsidRPr="00E17C5B" w:rsidRDefault="00F04E40" w:rsidP="00F04E40">
            <w:pPr>
              <w:pStyle w:val="Default"/>
              <w:tabs>
                <w:tab w:val="left" w:pos="657"/>
              </w:tabs>
              <w:jc w:val="both"/>
              <w:rPr>
                <w:rFonts w:ascii="Times New Roman" w:eastAsia="Droid Sans" w:hAnsi="Times New Roman" w:cs="Times New Roman"/>
                <w:b/>
                <w:kern w:val="1"/>
                <w:sz w:val="22"/>
                <w:szCs w:val="22"/>
                <w:lang w:eastAsia="zh-CN" w:bidi="hi-IN"/>
              </w:rPr>
            </w:pPr>
            <w:r w:rsidRPr="00631781">
              <w:rPr>
                <w:rFonts w:ascii="Times New Roman" w:eastAsia="Droid Sans" w:hAnsi="Times New Roman" w:cs="Times New Roman"/>
                <w:b/>
                <w:kern w:val="1"/>
                <w:sz w:val="22"/>
                <w:szCs w:val="22"/>
                <w:highlight w:val="lightGray"/>
                <w:lang w:eastAsia="zh-CN" w:bidi="hi-IN"/>
              </w:rPr>
              <w:t>REQUISITOS DOCUMENTALES PARA ACREDITAR LA EXPERIENCIA ESPECIFICA</w:t>
            </w:r>
            <w:r w:rsidRPr="00E17C5B">
              <w:rPr>
                <w:rFonts w:ascii="Times New Roman" w:eastAsia="Droid Sans" w:hAnsi="Times New Roman" w:cs="Times New Roman"/>
                <w:b/>
                <w:kern w:val="1"/>
                <w:sz w:val="22"/>
                <w:szCs w:val="22"/>
                <w:lang w:eastAsia="zh-CN" w:bidi="hi-IN"/>
              </w:rPr>
              <w:t>:</w:t>
            </w:r>
          </w:p>
          <w:p w14:paraId="07992DA2" w14:textId="77777777" w:rsidR="00F04E40" w:rsidRPr="00E17C5B" w:rsidRDefault="00F04E40" w:rsidP="00F04E40">
            <w:pPr>
              <w:pStyle w:val="Default"/>
              <w:tabs>
                <w:tab w:val="left" w:pos="657"/>
                <w:tab w:val="left" w:pos="4561"/>
              </w:tabs>
              <w:jc w:val="both"/>
              <w:rPr>
                <w:rFonts w:ascii="Times New Roman" w:hAnsi="Times New Roman" w:cs="Times New Roman"/>
                <w:sz w:val="22"/>
                <w:szCs w:val="22"/>
              </w:rPr>
            </w:pPr>
            <w:r w:rsidRPr="00E17C5B">
              <w:rPr>
                <w:rFonts w:ascii="Times New Roman" w:eastAsia="Droid Sans" w:hAnsi="Times New Roman" w:cs="Times New Roman"/>
                <w:kern w:val="1"/>
                <w:sz w:val="22"/>
                <w:szCs w:val="22"/>
                <w:lang w:eastAsia="zh-CN" w:bidi="hi-IN"/>
              </w:rPr>
              <w:t xml:space="preserve">La experiencia </w:t>
            </w:r>
            <w:r w:rsidRPr="00E17C5B">
              <w:rPr>
                <w:rFonts w:ascii="Times New Roman" w:hAnsi="Times New Roman" w:cs="Times New Roman"/>
                <w:sz w:val="22"/>
                <w:szCs w:val="22"/>
              </w:rPr>
              <w:t xml:space="preserve">deberá ser demostrada a través de constancias o contratos con sus términos de referencia donde se visualicen las actividades desarrolladas y cantidad de casos del estudio, así como documentos que evidencien el cierre satisfactorio del servicio o alto grado de ejecución, que avalen los datos consignados en los formularios presentados. </w:t>
            </w:r>
          </w:p>
          <w:p w14:paraId="1A785BA6" w14:textId="77777777" w:rsidR="00F04E40" w:rsidRPr="00E17C5B" w:rsidRDefault="00F04E40" w:rsidP="00F04E40">
            <w:pPr>
              <w:pStyle w:val="Default"/>
              <w:tabs>
                <w:tab w:val="left" w:pos="657"/>
                <w:tab w:val="left" w:pos="4561"/>
              </w:tabs>
              <w:jc w:val="both"/>
              <w:rPr>
                <w:rFonts w:ascii="Times New Roman" w:hAnsi="Times New Roman" w:cs="Times New Roman"/>
                <w:sz w:val="22"/>
                <w:szCs w:val="22"/>
              </w:rPr>
            </w:pPr>
          </w:p>
          <w:p w14:paraId="1660A0D6" w14:textId="77777777" w:rsidR="00F04E40" w:rsidRPr="00E17C5B" w:rsidRDefault="00F04E40" w:rsidP="00F04E40">
            <w:pPr>
              <w:pStyle w:val="Default"/>
              <w:tabs>
                <w:tab w:val="left" w:pos="657"/>
                <w:tab w:val="left" w:pos="4561"/>
              </w:tabs>
              <w:jc w:val="both"/>
              <w:rPr>
                <w:rFonts w:ascii="Times New Roman" w:hAnsi="Times New Roman" w:cs="Times New Roman"/>
                <w:sz w:val="22"/>
                <w:szCs w:val="22"/>
              </w:rPr>
            </w:pPr>
            <w:r w:rsidRPr="00E17C5B">
              <w:rPr>
                <w:rFonts w:ascii="Times New Roman" w:hAnsi="Times New Roman" w:cs="Times New Roman"/>
                <w:sz w:val="22"/>
                <w:szCs w:val="22"/>
              </w:rPr>
              <w:t>Para las experiencias que estuvieran en ejecución deberán acompañar certificado satisfactorio de desempeño sobre productos entregados.</w:t>
            </w:r>
          </w:p>
          <w:p w14:paraId="1406E7B2" w14:textId="77777777" w:rsidR="00F04E40" w:rsidRPr="00E17C5B" w:rsidRDefault="00F04E40" w:rsidP="00F04E40">
            <w:pPr>
              <w:pStyle w:val="Default"/>
              <w:tabs>
                <w:tab w:val="left" w:pos="657"/>
                <w:tab w:val="left" w:pos="4561"/>
              </w:tabs>
              <w:jc w:val="both"/>
              <w:rPr>
                <w:rFonts w:ascii="Times New Roman" w:hAnsi="Times New Roman" w:cs="Times New Roman"/>
                <w:sz w:val="22"/>
                <w:szCs w:val="22"/>
              </w:rPr>
            </w:pPr>
          </w:p>
          <w:p w14:paraId="67F342BF" w14:textId="77777777" w:rsidR="00F04E40" w:rsidRPr="00E17C5B" w:rsidRDefault="00F04E40" w:rsidP="00F04E40">
            <w:pPr>
              <w:pStyle w:val="Default"/>
              <w:tabs>
                <w:tab w:val="left" w:pos="657"/>
              </w:tabs>
              <w:jc w:val="both"/>
              <w:rPr>
                <w:rFonts w:ascii="Times New Roman" w:hAnsi="Times New Roman" w:cs="Times New Roman"/>
                <w:b/>
                <w:sz w:val="22"/>
                <w:szCs w:val="22"/>
              </w:rPr>
            </w:pPr>
            <w:r w:rsidRPr="00E17C5B">
              <w:rPr>
                <w:rFonts w:ascii="Times New Roman" w:hAnsi="Times New Roman" w:cs="Times New Roman"/>
                <w:sz w:val="22"/>
                <w:szCs w:val="22"/>
              </w:rPr>
              <w:lastRenderedPageBreak/>
              <w:t xml:space="preserve">En el caso de las </w:t>
            </w:r>
            <w:r w:rsidRPr="00E17C5B">
              <w:rPr>
                <w:rFonts w:ascii="Times New Roman" w:hAnsi="Times New Roman" w:cs="Times New Roman"/>
                <w:b/>
                <w:sz w:val="22"/>
                <w:szCs w:val="22"/>
              </w:rPr>
              <w:t>empresas consorciadas</w:t>
            </w:r>
            <w:r w:rsidRPr="00E17C5B">
              <w:rPr>
                <w:rFonts w:ascii="Times New Roman" w:hAnsi="Times New Roman" w:cs="Times New Roman"/>
                <w:sz w:val="22"/>
                <w:szCs w:val="22"/>
              </w:rPr>
              <w:t>, se considera la sumatoria de todas las empresas del consorcio, debiendo obtener el líder como mínimo 12 puntos en el concepto 4.1 Experiencia Específica de la firma consultora.</w:t>
            </w:r>
          </w:p>
          <w:p w14:paraId="7A54843B" w14:textId="77777777" w:rsidR="00F04E40" w:rsidRPr="00E17C5B" w:rsidRDefault="00F04E40" w:rsidP="00F04E40">
            <w:pPr>
              <w:pStyle w:val="Default"/>
              <w:tabs>
                <w:tab w:val="left" w:pos="657"/>
                <w:tab w:val="left" w:pos="4561"/>
              </w:tabs>
              <w:jc w:val="both"/>
              <w:rPr>
                <w:rFonts w:ascii="Times New Roman" w:hAnsi="Times New Roman" w:cs="Times New Roman"/>
                <w:b/>
                <w:sz w:val="22"/>
                <w:szCs w:val="22"/>
              </w:rPr>
            </w:pPr>
          </w:p>
          <w:p w14:paraId="1761CC63" w14:textId="77777777" w:rsidR="00F04E40" w:rsidRPr="00E17C5B" w:rsidRDefault="00F04E40" w:rsidP="00F04E40">
            <w:pPr>
              <w:pStyle w:val="Default"/>
              <w:tabs>
                <w:tab w:val="left" w:pos="657"/>
                <w:tab w:val="left" w:pos="4561"/>
              </w:tabs>
              <w:jc w:val="both"/>
              <w:rPr>
                <w:rFonts w:ascii="Times New Roman" w:hAnsi="Times New Roman" w:cs="Times New Roman"/>
                <w:b/>
                <w:sz w:val="22"/>
                <w:szCs w:val="22"/>
              </w:rPr>
            </w:pPr>
            <w:r w:rsidRPr="00E17C5B">
              <w:rPr>
                <w:rFonts w:ascii="Times New Roman" w:hAnsi="Times New Roman" w:cs="Times New Roman"/>
                <w:b/>
                <w:sz w:val="22"/>
                <w:szCs w:val="22"/>
              </w:rPr>
              <w:t xml:space="preserve">Los documentos deberán contener membrete, sello y firma identificada del comitente. </w:t>
            </w:r>
          </w:p>
          <w:p w14:paraId="1DEABCAC" w14:textId="77777777" w:rsidR="00F04E40" w:rsidRPr="00E17C5B" w:rsidRDefault="00F04E40" w:rsidP="00F04E40">
            <w:pPr>
              <w:pStyle w:val="Default"/>
              <w:tabs>
                <w:tab w:val="left" w:pos="657"/>
                <w:tab w:val="left" w:pos="4561"/>
              </w:tabs>
              <w:jc w:val="both"/>
              <w:rPr>
                <w:rFonts w:ascii="Times New Roman" w:hAnsi="Times New Roman" w:cs="Times New Roman"/>
                <w:sz w:val="22"/>
                <w:szCs w:val="22"/>
              </w:rPr>
            </w:pPr>
          </w:p>
          <w:p w14:paraId="5154C9A2" w14:textId="77777777" w:rsidR="00F04E40" w:rsidRPr="00E17C5B" w:rsidRDefault="00F04E40" w:rsidP="00F04E40">
            <w:pPr>
              <w:pStyle w:val="Default"/>
              <w:tabs>
                <w:tab w:val="left" w:pos="657"/>
              </w:tabs>
              <w:jc w:val="both"/>
              <w:rPr>
                <w:rFonts w:ascii="Times New Roman" w:hAnsi="Times New Roman" w:cs="Times New Roman"/>
                <w:b/>
                <w:color w:val="auto"/>
                <w:sz w:val="22"/>
                <w:szCs w:val="22"/>
              </w:rPr>
            </w:pPr>
            <w:r w:rsidRPr="00E17C5B">
              <w:rPr>
                <w:rFonts w:ascii="Times New Roman" w:hAnsi="Times New Roman" w:cs="Times New Roman"/>
                <w:b/>
                <w:color w:val="auto"/>
                <w:sz w:val="22"/>
                <w:szCs w:val="22"/>
              </w:rPr>
              <w:t>A dicho efecto, podrán presentarse la cantidad de constancia y/o contratos que fueren necesarios para acreditar la experiencia requerida y la documentación que acredite un desempeño satisfactorio.</w:t>
            </w:r>
          </w:p>
          <w:p w14:paraId="3CC819B4" w14:textId="77777777" w:rsidR="00F04E40" w:rsidRPr="00E17C5B" w:rsidRDefault="00F04E40" w:rsidP="00F04E40">
            <w:pPr>
              <w:pStyle w:val="Default"/>
              <w:tabs>
                <w:tab w:val="left" w:pos="657"/>
              </w:tabs>
              <w:jc w:val="both"/>
              <w:rPr>
                <w:rFonts w:ascii="Times New Roman" w:hAnsi="Times New Roman" w:cs="Times New Roman"/>
                <w:sz w:val="22"/>
                <w:szCs w:val="22"/>
              </w:rPr>
            </w:pPr>
          </w:p>
          <w:p w14:paraId="638EDDAA" w14:textId="77777777" w:rsidR="00F04E40" w:rsidRPr="00E17C5B" w:rsidRDefault="00F04E40" w:rsidP="00F04E40">
            <w:pPr>
              <w:pStyle w:val="Default"/>
              <w:tabs>
                <w:tab w:val="left" w:pos="657"/>
                <w:tab w:val="left" w:pos="4561"/>
              </w:tabs>
              <w:jc w:val="both"/>
              <w:rPr>
                <w:rFonts w:ascii="Times New Roman" w:hAnsi="Times New Roman" w:cs="Times New Roman"/>
                <w:b/>
                <w:sz w:val="22"/>
                <w:szCs w:val="22"/>
              </w:rPr>
            </w:pPr>
            <w:r w:rsidRPr="00E17C5B">
              <w:rPr>
                <w:rFonts w:ascii="Times New Roman" w:hAnsi="Times New Roman" w:cs="Times New Roman"/>
                <w:b/>
                <w:sz w:val="22"/>
                <w:szCs w:val="22"/>
              </w:rPr>
              <w:t>No serán considerados los trabajos que no estén debidamente certificados, ni las experiencias que hayan finalizado fuera del periodo solicitado.</w:t>
            </w:r>
          </w:p>
          <w:p w14:paraId="7E0C1E21" w14:textId="77777777" w:rsidR="00631781" w:rsidRDefault="00631781" w:rsidP="00F04E40">
            <w:pPr>
              <w:pStyle w:val="Default"/>
              <w:tabs>
                <w:tab w:val="left" w:pos="657"/>
              </w:tabs>
              <w:jc w:val="both"/>
              <w:rPr>
                <w:rFonts w:ascii="Times New Roman" w:hAnsi="Times New Roman" w:cs="Times New Roman"/>
                <w:b/>
                <w:sz w:val="22"/>
                <w:szCs w:val="22"/>
              </w:rPr>
            </w:pPr>
          </w:p>
          <w:p w14:paraId="28453FBD" w14:textId="422E1C9A" w:rsidR="00A119D3" w:rsidRPr="00E17C5B" w:rsidRDefault="00F04E40" w:rsidP="00F04E40">
            <w:pPr>
              <w:pStyle w:val="Default"/>
              <w:tabs>
                <w:tab w:val="left" w:pos="657"/>
              </w:tabs>
              <w:jc w:val="both"/>
              <w:rPr>
                <w:rFonts w:ascii="Times New Roman" w:hAnsi="Times New Roman" w:cs="Times New Roman"/>
                <w:b/>
                <w:i/>
                <w:sz w:val="22"/>
                <w:szCs w:val="22"/>
                <w:u w:val="single"/>
              </w:rPr>
            </w:pPr>
            <w:r w:rsidRPr="00E17C5B">
              <w:rPr>
                <w:rFonts w:ascii="Times New Roman" w:hAnsi="Times New Roman" w:cs="Times New Roman"/>
                <w:b/>
                <w:i/>
                <w:sz w:val="22"/>
                <w:szCs w:val="22"/>
                <w:u w:val="single"/>
              </w:rPr>
              <w:t>4.2 EVALUACIÓN DE LA PROPUESTA TÉCNICA</w:t>
            </w:r>
          </w:p>
          <w:p w14:paraId="03AAFBA6" w14:textId="30A3BA45" w:rsidR="00A119D3" w:rsidRPr="00E17C5B" w:rsidRDefault="00A119D3" w:rsidP="00A119D3">
            <w:pPr>
              <w:autoSpaceDE w:val="0"/>
              <w:autoSpaceDN w:val="0"/>
              <w:adjustRightInd w:val="0"/>
              <w:rPr>
                <w:color w:val="000000"/>
                <w:sz w:val="22"/>
                <w:szCs w:val="22"/>
              </w:rPr>
            </w:pPr>
            <w:r w:rsidRPr="00E17C5B">
              <w:rPr>
                <w:color w:val="000000"/>
                <w:sz w:val="22"/>
                <w:szCs w:val="22"/>
              </w:rPr>
              <w:t xml:space="preserve">La evaluación se efectuará solamente en la parte legal y técnica considerando que la propuesta </w:t>
            </w:r>
            <w:r w:rsidR="002E3E3C" w:rsidRPr="00E17C5B">
              <w:rPr>
                <w:bCs/>
                <w:sz w:val="22"/>
                <w:szCs w:val="22"/>
              </w:rPr>
              <w:t xml:space="preserve">económica </w:t>
            </w:r>
            <w:r w:rsidRPr="00E17C5B">
              <w:rPr>
                <w:color w:val="000000"/>
                <w:sz w:val="22"/>
                <w:szCs w:val="22"/>
              </w:rPr>
              <w:t>es un monto fijado por la Convocante.</w:t>
            </w:r>
          </w:p>
          <w:p w14:paraId="5068358D" w14:textId="77777777" w:rsidR="00A119D3" w:rsidRPr="00E17C5B" w:rsidRDefault="00A119D3" w:rsidP="00BD6B37">
            <w:pPr>
              <w:jc w:val="both"/>
              <w:rPr>
                <w:rFonts w:eastAsia="Carli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742"/>
              <w:gridCol w:w="5094"/>
              <w:gridCol w:w="2279"/>
            </w:tblGrid>
            <w:tr w:rsidR="00A119D3" w:rsidRPr="00E17C5B" w14:paraId="1EFA76EE" w14:textId="77777777" w:rsidTr="002C39B9">
              <w:trPr>
                <w:trHeight w:val="227"/>
              </w:trPr>
              <w:tc>
                <w:tcPr>
                  <w:tcW w:w="764" w:type="dxa"/>
                  <w:shd w:val="clear" w:color="auto" w:fill="BFBFBF"/>
                </w:tcPr>
                <w:p w14:paraId="3FF7EFDD" w14:textId="77777777" w:rsidR="00A119D3" w:rsidRPr="00E17C5B" w:rsidRDefault="00A119D3" w:rsidP="00FC0E10">
                  <w:pPr>
                    <w:framePr w:hSpace="141" w:wrap="around" w:vAnchor="text" w:hAnchor="text" w:y="1"/>
                    <w:widowControl w:val="0"/>
                    <w:suppressAutoHyphens/>
                    <w:suppressOverlap/>
                    <w:jc w:val="center"/>
                    <w:rPr>
                      <w:rFonts w:eastAsia="Droid Sans"/>
                      <w:b/>
                      <w:bCs/>
                      <w:kern w:val="1"/>
                      <w:sz w:val="22"/>
                      <w:szCs w:val="22"/>
                      <w:lang w:eastAsia="zh-CN" w:bidi="hi-IN"/>
                    </w:rPr>
                  </w:pPr>
                  <w:r w:rsidRPr="00E17C5B">
                    <w:rPr>
                      <w:rFonts w:eastAsia="Droid Sans"/>
                      <w:b/>
                      <w:bCs/>
                      <w:kern w:val="1"/>
                      <w:sz w:val="22"/>
                      <w:szCs w:val="22"/>
                      <w:lang w:eastAsia="zh-CN" w:bidi="hi-IN"/>
                    </w:rPr>
                    <w:t>Ref.</w:t>
                  </w:r>
                </w:p>
              </w:tc>
              <w:tc>
                <w:tcPr>
                  <w:tcW w:w="5685" w:type="dxa"/>
                  <w:shd w:val="clear" w:color="auto" w:fill="BFBFBF"/>
                </w:tcPr>
                <w:p w14:paraId="25B9D624" w14:textId="77777777" w:rsidR="00A119D3" w:rsidRPr="00E17C5B" w:rsidRDefault="00A119D3" w:rsidP="00FC0E10">
                  <w:pPr>
                    <w:framePr w:hSpace="141" w:wrap="around" w:vAnchor="text" w:hAnchor="text" w:y="1"/>
                    <w:widowControl w:val="0"/>
                    <w:suppressAutoHyphens/>
                    <w:suppressOverlap/>
                    <w:jc w:val="center"/>
                    <w:rPr>
                      <w:rFonts w:eastAsia="Droid Sans"/>
                      <w:b/>
                      <w:bCs/>
                      <w:kern w:val="1"/>
                      <w:sz w:val="22"/>
                      <w:szCs w:val="22"/>
                      <w:lang w:eastAsia="zh-CN" w:bidi="hi-IN"/>
                    </w:rPr>
                  </w:pPr>
                  <w:r w:rsidRPr="00E17C5B">
                    <w:rPr>
                      <w:rFonts w:eastAsia="Droid Sans"/>
                      <w:b/>
                      <w:bCs/>
                      <w:kern w:val="1"/>
                      <w:sz w:val="22"/>
                      <w:szCs w:val="22"/>
                      <w:lang w:eastAsia="zh-CN" w:bidi="hi-IN"/>
                    </w:rPr>
                    <w:t>Concepto</w:t>
                  </w:r>
                </w:p>
              </w:tc>
              <w:tc>
                <w:tcPr>
                  <w:tcW w:w="2499" w:type="dxa"/>
                  <w:shd w:val="clear" w:color="auto" w:fill="BFBFBF"/>
                </w:tcPr>
                <w:p w14:paraId="6558E949" w14:textId="77777777" w:rsidR="00A119D3" w:rsidRPr="00E17C5B" w:rsidRDefault="00A119D3" w:rsidP="00FC0E10">
                  <w:pPr>
                    <w:framePr w:hSpace="141" w:wrap="around" w:vAnchor="text" w:hAnchor="text" w:y="1"/>
                    <w:widowControl w:val="0"/>
                    <w:suppressAutoHyphens/>
                    <w:suppressOverlap/>
                    <w:jc w:val="center"/>
                    <w:rPr>
                      <w:rFonts w:eastAsia="Droid Sans"/>
                      <w:b/>
                      <w:bCs/>
                      <w:kern w:val="1"/>
                      <w:sz w:val="22"/>
                      <w:szCs w:val="22"/>
                      <w:lang w:eastAsia="zh-CN" w:bidi="hi-IN"/>
                    </w:rPr>
                  </w:pPr>
                  <w:r w:rsidRPr="00E17C5B">
                    <w:rPr>
                      <w:rFonts w:eastAsia="Droid Sans"/>
                      <w:b/>
                      <w:bCs/>
                      <w:kern w:val="1"/>
                      <w:sz w:val="22"/>
                      <w:szCs w:val="22"/>
                      <w:lang w:eastAsia="zh-CN" w:bidi="hi-IN"/>
                    </w:rPr>
                    <w:t>Puntaje Máximo</w:t>
                  </w:r>
                </w:p>
              </w:tc>
            </w:tr>
            <w:tr w:rsidR="00A119D3" w:rsidRPr="00E17C5B" w14:paraId="048C3528" w14:textId="77777777" w:rsidTr="002C39B9">
              <w:trPr>
                <w:trHeight w:val="227"/>
              </w:trPr>
              <w:tc>
                <w:tcPr>
                  <w:tcW w:w="764" w:type="dxa"/>
                  <w:shd w:val="clear" w:color="auto" w:fill="BFBFBF"/>
                </w:tcPr>
                <w:p w14:paraId="09B14109" w14:textId="291D3C26" w:rsidR="00A119D3" w:rsidRPr="00E17C5B" w:rsidRDefault="00F04E40" w:rsidP="00FC0E10">
                  <w:pPr>
                    <w:framePr w:hSpace="141" w:wrap="around" w:vAnchor="text" w:hAnchor="text" w:y="1"/>
                    <w:widowControl w:val="0"/>
                    <w:suppressAutoHyphens/>
                    <w:suppressOverlap/>
                    <w:rPr>
                      <w:rFonts w:eastAsia="Droid Sans"/>
                      <w:b/>
                      <w:bCs/>
                      <w:kern w:val="1"/>
                      <w:sz w:val="22"/>
                      <w:szCs w:val="22"/>
                      <w:lang w:eastAsia="zh-CN" w:bidi="hi-IN"/>
                    </w:rPr>
                  </w:pPr>
                  <w:r w:rsidRPr="00E17C5B">
                    <w:rPr>
                      <w:rFonts w:eastAsia="Droid Sans"/>
                      <w:b/>
                      <w:bCs/>
                      <w:kern w:val="1"/>
                      <w:sz w:val="22"/>
                      <w:szCs w:val="22"/>
                      <w:lang w:eastAsia="zh-CN" w:bidi="hi-IN"/>
                    </w:rPr>
                    <w:t>4.2</w:t>
                  </w:r>
                  <w:r w:rsidR="00A119D3" w:rsidRPr="00E17C5B">
                    <w:rPr>
                      <w:rFonts w:eastAsia="Droid Sans"/>
                      <w:b/>
                      <w:bCs/>
                      <w:kern w:val="1"/>
                      <w:sz w:val="22"/>
                      <w:szCs w:val="22"/>
                      <w:lang w:eastAsia="zh-CN" w:bidi="hi-IN"/>
                    </w:rPr>
                    <w:t>.1.</w:t>
                  </w:r>
                </w:p>
              </w:tc>
              <w:tc>
                <w:tcPr>
                  <w:tcW w:w="5685" w:type="dxa"/>
                  <w:shd w:val="clear" w:color="auto" w:fill="BFBFBF"/>
                </w:tcPr>
                <w:p w14:paraId="7018AF10" w14:textId="77777777" w:rsidR="00A119D3" w:rsidRPr="00E17C5B" w:rsidRDefault="00A119D3" w:rsidP="00FC0E10">
                  <w:pPr>
                    <w:framePr w:hSpace="141" w:wrap="around" w:vAnchor="text" w:hAnchor="text" w:y="1"/>
                    <w:widowControl w:val="0"/>
                    <w:suppressAutoHyphens/>
                    <w:suppressOverlap/>
                    <w:rPr>
                      <w:rFonts w:eastAsia="Droid Sans"/>
                      <w:b/>
                      <w:bCs/>
                      <w:kern w:val="1"/>
                      <w:sz w:val="22"/>
                      <w:szCs w:val="22"/>
                      <w:lang w:eastAsia="zh-CN" w:bidi="hi-IN"/>
                    </w:rPr>
                  </w:pPr>
                  <w:r w:rsidRPr="00E17C5B">
                    <w:rPr>
                      <w:rFonts w:eastAsia="Droid Sans"/>
                      <w:b/>
                      <w:bCs/>
                      <w:kern w:val="1"/>
                      <w:sz w:val="22"/>
                      <w:szCs w:val="22"/>
                      <w:lang w:eastAsia="zh-CN" w:bidi="hi-IN"/>
                    </w:rPr>
                    <w:t>Experiencia específica de la firma Consultora</w:t>
                  </w:r>
                </w:p>
              </w:tc>
              <w:tc>
                <w:tcPr>
                  <w:tcW w:w="2499" w:type="dxa"/>
                  <w:shd w:val="clear" w:color="auto" w:fill="BFBFBF"/>
                </w:tcPr>
                <w:p w14:paraId="7E00ECDF" w14:textId="77777777" w:rsidR="00A119D3" w:rsidRPr="00E17C5B" w:rsidRDefault="00A119D3" w:rsidP="00FC0E10">
                  <w:pPr>
                    <w:framePr w:hSpace="141" w:wrap="around" w:vAnchor="text" w:hAnchor="text" w:y="1"/>
                    <w:widowControl w:val="0"/>
                    <w:suppressAutoHyphens/>
                    <w:suppressOverlap/>
                    <w:jc w:val="center"/>
                    <w:rPr>
                      <w:rFonts w:eastAsia="Droid Sans"/>
                      <w:kern w:val="1"/>
                      <w:sz w:val="22"/>
                      <w:szCs w:val="22"/>
                      <w:lang w:eastAsia="zh-CN" w:bidi="hi-IN"/>
                    </w:rPr>
                  </w:pPr>
                  <w:r w:rsidRPr="00E17C5B">
                    <w:rPr>
                      <w:rFonts w:eastAsia="Droid Sans"/>
                      <w:b/>
                      <w:bCs/>
                      <w:kern w:val="1"/>
                      <w:sz w:val="22"/>
                      <w:szCs w:val="22"/>
                      <w:lang w:eastAsia="zh-CN" w:bidi="hi-IN"/>
                    </w:rPr>
                    <w:t>20</w:t>
                  </w:r>
                </w:p>
              </w:tc>
            </w:tr>
            <w:tr w:rsidR="00A119D3" w:rsidRPr="00E17C5B" w14:paraId="39103E70" w14:textId="77777777" w:rsidTr="002C39B9">
              <w:trPr>
                <w:trHeight w:val="227"/>
              </w:trPr>
              <w:tc>
                <w:tcPr>
                  <w:tcW w:w="764" w:type="dxa"/>
                  <w:shd w:val="clear" w:color="auto" w:fill="BFBFBF"/>
                </w:tcPr>
                <w:p w14:paraId="11DFE2AD" w14:textId="44D2509B" w:rsidR="00A119D3" w:rsidRPr="00E17C5B" w:rsidRDefault="00F04E40" w:rsidP="00FC0E10">
                  <w:pPr>
                    <w:framePr w:hSpace="141" w:wrap="around" w:vAnchor="text" w:hAnchor="text" w:y="1"/>
                    <w:widowControl w:val="0"/>
                    <w:suppressAutoHyphens/>
                    <w:suppressOverlap/>
                    <w:rPr>
                      <w:rFonts w:eastAsia="Droid Sans"/>
                      <w:b/>
                      <w:bCs/>
                      <w:kern w:val="1"/>
                      <w:sz w:val="22"/>
                      <w:szCs w:val="22"/>
                      <w:lang w:eastAsia="zh-CN" w:bidi="hi-IN"/>
                    </w:rPr>
                  </w:pPr>
                  <w:r w:rsidRPr="00E17C5B">
                    <w:rPr>
                      <w:rFonts w:eastAsia="Droid Sans"/>
                      <w:b/>
                      <w:bCs/>
                      <w:kern w:val="1"/>
                      <w:sz w:val="22"/>
                      <w:szCs w:val="22"/>
                      <w:lang w:eastAsia="zh-CN" w:bidi="hi-IN"/>
                    </w:rPr>
                    <w:t>4.2.2.</w:t>
                  </w:r>
                </w:p>
              </w:tc>
              <w:tc>
                <w:tcPr>
                  <w:tcW w:w="5685" w:type="dxa"/>
                  <w:shd w:val="clear" w:color="auto" w:fill="BFBFBF"/>
                </w:tcPr>
                <w:p w14:paraId="5507C197" w14:textId="77777777" w:rsidR="00A119D3" w:rsidRPr="00E17C5B" w:rsidRDefault="00A119D3" w:rsidP="00FC0E10">
                  <w:pPr>
                    <w:framePr w:hSpace="141" w:wrap="around" w:vAnchor="text" w:hAnchor="text" w:y="1"/>
                    <w:widowControl w:val="0"/>
                    <w:suppressAutoHyphens/>
                    <w:suppressOverlap/>
                    <w:rPr>
                      <w:rFonts w:eastAsia="Droid Sans"/>
                      <w:b/>
                      <w:bCs/>
                      <w:kern w:val="1"/>
                      <w:sz w:val="22"/>
                      <w:szCs w:val="22"/>
                      <w:lang w:eastAsia="zh-CN" w:bidi="hi-IN"/>
                    </w:rPr>
                  </w:pPr>
                  <w:r w:rsidRPr="00E17C5B">
                    <w:rPr>
                      <w:rFonts w:eastAsia="Droid Sans"/>
                      <w:b/>
                      <w:bCs/>
                      <w:kern w:val="1"/>
                      <w:sz w:val="22"/>
                      <w:szCs w:val="22"/>
                      <w:lang w:eastAsia="zh-CN" w:bidi="hi-IN"/>
                    </w:rPr>
                    <w:t>Evaluación de la Propuesta Técnica</w:t>
                  </w:r>
                </w:p>
              </w:tc>
              <w:tc>
                <w:tcPr>
                  <w:tcW w:w="2499" w:type="dxa"/>
                  <w:shd w:val="clear" w:color="auto" w:fill="BFBFBF"/>
                </w:tcPr>
                <w:p w14:paraId="259AA748" w14:textId="77777777" w:rsidR="00A119D3" w:rsidRPr="00E17C5B" w:rsidRDefault="00A119D3" w:rsidP="00FC0E10">
                  <w:pPr>
                    <w:framePr w:hSpace="141" w:wrap="around" w:vAnchor="text" w:hAnchor="text" w:y="1"/>
                    <w:widowControl w:val="0"/>
                    <w:suppressAutoHyphens/>
                    <w:suppressOverlap/>
                    <w:jc w:val="center"/>
                    <w:rPr>
                      <w:rFonts w:eastAsia="Droid Sans"/>
                      <w:kern w:val="1"/>
                      <w:sz w:val="22"/>
                      <w:szCs w:val="22"/>
                      <w:lang w:eastAsia="zh-CN" w:bidi="hi-IN"/>
                    </w:rPr>
                  </w:pPr>
                  <w:r w:rsidRPr="00E17C5B">
                    <w:rPr>
                      <w:rFonts w:eastAsia="Droid Sans"/>
                      <w:b/>
                      <w:bCs/>
                      <w:kern w:val="1"/>
                      <w:sz w:val="22"/>
                      <w:szCs w:val="22"/>
                      <w:lang w:eastAsia="zh-CN" w:bidi="hi-IN"/>
                    </w:rPr>
                    <w:t>80</w:t>
                  </w:r>
                </w:p>
              </w:tc>
            </w:tr>
            <w:tr w:rsidR="00A119D3" w:rsidRPr="00E17C5B" w14:paraId="54F37955" w14:textId="77777777" w:rsidTr="002C39B9">
              <w:trPr>
                <w:trHeight w:val="227"/>
              </w:trPr>
              <w:tc>
                <w:tcPr>
                  <w:tcW w:w="764" w:type="dxa"/>
                </w:tcPr>
                <w:p w14:paraId="3F381AE4"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a)</w:t>
                  </w:r>
                </w:p>
              </w:tc>
              <w:tc>
                <w:tcPr>
                  <w:tcW w:w="5685" w:type="dxa"/>
                  <w:shd w:val="clear" w:color="auto" w:fill="auto"/>
                </w:tcPr>
                <w:p w14:paraId="666C6C40"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Plan de trabajo</w:t>
                  </w:r>
                </w:p>
              </w:tc>
              <w:tc>
                <w:tcPr>
                  <w:tcW w:w="2499" w:type="dxa"/>
                  <w:shd w:val="clear" w:color="auto" w:fill="auto"/>
                </w:tcPr>
                <w:p w14:paraId="6881C1C4" w14:textId="77777777" w:rsidR="00A119D3" w:rsidRPr="00E17C5B" w:rsidRDefault="00A119D3" w:rsidP="00FC0E10">
                  <w:pPr>
                    <w:framePr w:hSpace="141" w:wrap="around" w:vAnchor="text" w:hAnchor="text" w:y="1"/>
                    <w:widowControl w:val="0"/>
                    <w:suppressAutoHyphens/>
                    <w:suppressOverlap/>
                    <w:jc w:val="center"/>
                    <w:rPr>
                      <w:rFonts w:eastAsia="Droid Sans"/>
                      <w:kern w:val="1"/>
                      <w:sz w:val="22"/>
                      <w:szCs w:val="22"/>
                      <w:lang w:eastAsia="zh-CN" w:bidi="hi-IN"/>
                    </w:rPr>
                  </w:pPr>
                  <w:r w:rsidRPr="00E17C5B">
                    <w:rPr>
                      <w:rFonts w:eastAsia="Droid Sans"/>
                      <w:kern w:val="1"/>
                      <w:sz w:val="22"/>
                      <w:szCs w:val="22"/>
                      <w:lang w:eastAsia="zh-CN" w:bidi="hi-IN"/>
                    </w:rPr>
                    <w:t>45</w:t>
                  </w:r>
                </w:p>
              </w:tc>
            </w:tr>
            <w:tr w:rsidR="00A119D3" w:rsidRPr="00E17C5B" w14:paraId="6368398C" w14:textId="77777777" w:rsidTr="002C39B9">
              <w:trPr>
                <w:trHeight w:val="227"/>
              </w:trPr>
              <w:tc>
                <w:tcPr>
                  <w:tcW w:w="764" w:type="dxa"/>
                </w:tcPr>
                <w:p w14:paraId="1B8298C2"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b)</w:t>
                  </w:r>
                </w:p>
              </w:tc>
              <w:tc>
                <w:tcPr>
                  <w:tcW w:w="5685" w:type="dxa"/>
                  <w:shd w:val="clear" w:color="auto" w:fill="auto"/>
                </w:tcPr>
                <w:p w14:paraId="7C2B0D02"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Personal clave</w:t>
                  </w:r>
                </w:p>
              </w:tc>
              <w:tc>
                <w:tcPr>
                  <w:tcW w:w="2499" w:type="dxa"/>
                  <w:shd w:val="clear" w:color="auto" w:fill="auto"/>
                </w:tcPr>
                <w:p w14:paraId="1A9F1152" w14:textId="77777777" w:rsidR="00A119D3" w:rsidRPr="00E17C5B" w:rsidRDefault="00A119D3" w:rsidP="00FC0E10">
                  <w:pPr>
                    <w:framePr w:hSpace="141" w:wrap="around" w:vAnchor="text" w:hAnchor="text" w:y="1"/>
                    <w:widowControl w:val="0"/>
                    <w:suppressAutoHyphens/>
                    <w:suppressOverlap/>
                    <w:jc w:val="center"/>
                    <w:rPr>
                      <w:rFonts w:eastAsia="Droid Sans"/>
                      <w:kern w:val="1"/>
                      <w:sz w:val="22"/>
                      <w:szCs w:val="22"/>
                      <w:lang w:eastAsia="zh-CN" w:bidi="hi-IN"/>
                    </w:rPr>
                  </w:pPr>
                  <w:r w:rsidRPr="00E17C5B">
                    <w:rPr>
                      <w:rFonts w:eastAsia="Droid Sans"/>
                      <w:kern w:val="1"/>
                      <w:sz w:val="22"/>
                      <w:szCs w:val="22"/>
                      <w:lang w:eastAsia="zh-CN" w:bidi="hi-IN"/>
                    </w:rPr>
                    <w:t>30</w:t>
                  </w:r>
                </w:p>
              </w:tc>
            </w:tr>
            <w:tr w:rsidR="00A119D3" w:rsidRPr="00E17C5B" w14:paraId="440BCB7D" w14:textId="77777777" w:rsidTr="002C39B9">
              <w:tc>
                <w:tcPr>
                  <w:tcW w:w="764" w:type="dxa"/>
                </w:tcPr>
                <w:p w14:paraId="3074A9FE"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c)</w:t>
                  </w:r>
                </w:p>
              </w:tc>
              <w:tc>
                <w:tcPr>
                  <w:tcW w:w="5685" w:type="dxa"/>
                  <w:shd w:val="clear" w:color="auto" w:fill="auto"/>
                </w:tcPr>
                <w:p w14:paraId="06AA51F7" w14:textId="77777777" w:rsidR="00A119D3" w:rsidRPr="00E17C5B" w:rsidRDefault="00A119D3" w:rsidP="00FC0E10">
                  <w:pPr>
                    <w:framePr w:hSpace="141" w:wrap="around" w:vAnchor="text" w:hAnchor="text" w:y="1"/>
                    <w:widowControl w:val="0"/>
                    <w:suppressAutoHyphens/>
                    <w:suppressOverlap/>
                    <w:rPr>
                      <w:rFonts w:eastAsia="Droid Sans"/>
                      <w:kern w:val="1"/>
                      <w:sz w:val="22"/>
                      <w:szCs w:val="22"/>
                      <w:lang w:eastAsia="zh-CN" w:bidi="hi-IN"/>
                    </w:rPr>
                  </w:pPr>
                  <w:r w:rsidRPr="00E17C5B">
                    <w:rPr>
                      <w:rFonts w:eastAsia="Droid Sans"/>
                      <w:kern w:val="1"/>
                      <w:sz w:val="22"/>
                      <w:szCs w:val="22"/>
                      <w:lang w:eastAsia="zh-CN" w:bidi="hi-IN"/>
                    </w:rPr>
                    <w:t>Plan de Contingencias</w:t>
                  </w:r>
                </w:p>
              </w:tc>
              <w:tc>
                <w:tcPr>
                  <w:tcW w:w="2499" w:type="dxa"/>
                  <w:shd w:val="clear" w:color="auto" w:fill="auto"/>
                </w:tcPr>
                <w:p w14:paraId="4F17184B" w14:textId="77777777" w:rsidR="00A119D3" w:rsidRPr="00E17C5B" w:rsidRDefault="00A119D3" w:rsidP="00FC0E10">
                  <w:pPr>
                    <w:framePr w:hSpace="141" w:wrap="around" w:vAnchor="text" w:hAnchor="text" w:y="1"/>
                    <w:widowControl w:val="0"/>
                    <w:suppressAutoHyphens/>
                    <w:suppressOverlap/>
                    <w:jc w:val="center"/>
                    <w:rPr>
                      <w:rFonts w:eastAsia="Droid Sans"/>
                      <w:b/>
                      <w:bCs/>
                      <w:kern w:val="1"/>
                      <w:sz w:val="22"/>
                      <w:szCs w:val="22"/>
                      <w:lang w:eastAsia="zh-CN" w:bidi="hi-IN"/>
                    </w:rPr>
                  </w:pPr>
                  <w:r w:rsidRPr="00E17C5B">
                    <w:rPr>
                      <w:rFonts w:eastAsia="Droid Sans"/>
                      <w:kern w:val="1"/>
                      <w:sz w:val="22"/>
                      <w:szCs w:val="22"/>
                      <w:lang w:eastAsia="zh-CN" w:bidi="hi-IN"/>
                    </w:rPr>
                    <w:t>5</w:t>
                  </w:r>
                </w:p>
              </w:tc>
            </w:tr>
            <w:tr w:rsidR="00A119D3" w:rsidRPr="00E17C5B" w14:paraId="2DE1D7F3" w14:textId="77777777" w:rsidTr="002C39B9">
              <w:tc>
                <w:tcPr>
                  <w:tcW w:w="764" w:type="dxa"/>
                  <w:shd w:val="clear" w:color="auto" w:fill="808080"/>
                </w:tcPr>
                <w:p w14:paraId="138A56E0" w14:textId="77777777" w:rsidR="00A119D3" w:rsidRPr="00E17C5B" w:rsidRDefault="00A119D3" w:rsidP="00FC0E10">
                  <w:pPr>
                    <w:framePr w:hSpace="141" w:wrap="around" w:vAnchor="text" w:hAnchor="text" w:y="1"/>
                    <w:widowControl w:val="0"/>
                    <w:suppressAutoHyphens/>
                    <w:suppressOverlap/>
                    <w:rPr>
                      <w:rFonts w:eastAsia="Droid Sans"/>
                      <w:b/>
                      <w:bCs/>
                      <w:kern w:val="1"/>
                      <w:sz w:val="22"/>
                      <w:szCs w:val="22"/>
                      <w:lang w:eastAsia="zh-CN" w:bidi="hi-IN"/>
                    </w:rPr>
                  </w:pPr>
                </w:p>
              </w:tc>
              <w:tc>
                <w:tcPr>
                  <w:tcW w:w="5685" w:type="dxa"/>
                  <w:shd w:val="clear" w:color="auto" w:fill="808080"/>
                </w:tcPr>
                <w:p w14:paraId="3D338865" w14:textId="77777777" w:rsidR="00A119D3" w:rsidRPr="00E17C5B" w:rsidRDefault="00A119D3" w:rsidP="00FC0E10">
                  <w:pPr>
                    <w:framePr w:hSpace="141" w:wrap="around" w:vAnchor="text" w:hAnchor="text" w:y="1"/>
                    <w:widowControl w:val="0"/>
                    <w:suppressAutoHyphens/>
                    <w:suppressOverlap/>
                    <w:rPr>
                      <w:rFonts w:eastAsia="Droid Sans"/>
                      <w:b/>
                      <w:bCs/>
                      <w:kern w:val="1"/>
                      <w:sz w:val="22"/>
                      <w:szCs w:val="22"/>
                      <w:lang w:eastAsia="zh-CN" w:bidi="hi-IN"/>
                    </w:rPr>
                  </w:pPr>
                  <w:r w:rsidRPr="00E17C5B">
                    <w:rPr>
                      <w:rFonts w:eastAsia="Droid Sans"/>
                      <w:b/>
                      <w:bCs/>
                      <w:kern w:val="1"/>
                      <w:sz w:val="22"/>
                      <w:szCs w:val="22"/>
                      <w:lang w:eastAsia="zh-CN" w:bidi="hi-IN"/>
                    </w:rPr>
                    <w:t>TOTAL</w:t>
                  </w:r>
                </w:p>
              </w:tc>
              <w:tc>
                <w:tcPr>
                  <w:tcW w:w="2499" w:type="dxa"/>
                  <w:shd w:val="clear" w:color="auto" w:fill="808080"/>
                </w:tcPr>
                <w:p w14:paraId="7D046D4B" w14:textId="77777777" w:rsidR="00A119D3" w:rsidRPr="00E17C5B" w:rsidRDefault="00A119D3" w:rsidP="00FC0E10">
                  <w:pPr>
                    <w:framePr w:hSpace="141" w:wrap="around" w:vAnchor="text" w:hAnchor="text" w:y="1"/>
                    <w:widowControl w:val="0"/>
                    <w:suppressAutoHyphens/>
                    <w:suppressOverlap/>
                    <w:jc w:val="center"/>
                    <w:rPr>
                      <w:rFonts w:eastAsia="Droid Sans"/>
                      <w:kern w:val="1"/>
                      <w:sz w:val="22"/>
                      <w:szCs w:val="22"/>
                      <w:lang w:eastAsia="zh-CN" w:bidi="hi-IN"/>
                    </w:rPr>
                  </w:pPr>
                  <w:r w:rsidRPr="00E17C5B">
                    <w:rPr>
                      <w:rFonts w:eastAsia="Droid Sans"/>
                      <w:b/>
                      <w:bCs/>
                      <w:kern w:val="1"/>
                      <w:sz w:val="22"/>
                      <w:szCs w:val="22"/>
                      <w:lang w:eastAsia="zh-CN" w:bidi="hi-IN"/>
                    </w:rPr>
                    <w:t>100</w:t>
                  </w:r>
                </w:p>
              </w:tc>
            </w:tr>
          </w:tbl>
          <w:p w14:paraId="3E3630B9" w14:textId="77777777" w:rsidR="00A119D3" w:rsidRPr="00E17C5B" w:rsidRDefault="00A119D3" w:rsidP="00BD6B37">
            <w:pPr>
              <w:jc w:val="both"/>
              <w:rPr>
                <w:rFonts w:eastAsia="Carlito"/>
                <w:sz w:val="22"/>
                <w:szCs w:val="22"/>
              </w:rPr>
            </w:pPr>
          </w:p>
          <w:p w14:paraId="22E6F789" w14:textId="77777777" w:rsidR="00A119D3" w:rsidRPr="00E17C5B" w:rsidRDefault="00A119D3" w:rsidP="00A119D3">
            <w:pPr>
              <w:keepNext/>
              <w:widowControl w:val="0"/>
              <w:suppressAutoHyphens/>
              <w:outlineLvl w:val="2"/>
              <w:rPr>
                <w:rFonts w:eastAsia="Droid Sans"/>
                <w:b/>
                <w:bCs/>
                <w:kern w:val="1"/>
                <w:sz w:val="22"/>
                <w:szCs w:val="22"/>
                <w:lang w:eastAsia="zh-CN" w:bidi="hi-IN"/>
              </w:rPr>
            </w:pPr>
            <w:r w:rsidRPr="00E17C5B">
              <w:rPr>
                <w:rFonts w:eastAsia="Droid Sans"/>
                <w:b/>
                <w:bCs/>
                <w:kern w:val="1"/>
                <w:sz w:val="22"/>
                <w:szCs w:val="22"/>
                <w:lang w:eastAsia="zh-CN" w:bidi="hi-IN"/>
              </w:rPr>
              <w:t>La PT debe incluir:</w:t>
            </w:r>
          </w:p>
          <w:p w14:paraId="11B304C9" w14:textId="77777777" w:rsidR="00A119D3" w:rsidRPr="00E17C5B" w:rsidRDefault="00A119D3" w:rsidP="00A119D3">
            <w:pPr>
              <w:widowControl w:val="0"/>
              <w:suppressAutoHyphens/>
              <w:jc w:val="both"/>
              <w:rPr>
                <w:rFonts w:eastAsia="Droid Sans"/>
                <w:b/>
                <w:bCs/>
                <w:kern w:val="1"/>
                <w:sz w:val="22"/>
                <w:szCs w:val="22"/>
                <w:u w:val="single"/>
                <w:lang w:eastAsia="zh-CN" w:bidi="hi-IN"/>
              </w:rPr>
            </w:pPr>
            <w:r w:rsidRPr="00E17C5B">
              <w:rPr>
                <w:rFonts w:eastAsia="Droid Sans"/>
                <w:b/>
                <w:bCs/>
                <w:kern w:val="1"/>
                <w:sz w:val="22"/>
                <w:szCs w:val="22"/>
                <w:lang w:eastAsia="zh-CN" w:bidi="hi-IN"/>
              </w:rPr>
              <w:t xml:space="preserve">A. </w:t>
            </w:r>
            <w:r w:rsidRPr="00E17C5B">
              <w:rPr>
                <w:rFonts w:eastAsia="Droid Sans"/>
                <w:b/>
                <w:bCs/>
                <w:kern w:val="1"/>
                <w:sz w:val="22"/>
                <w:szCs w:val="22"/>
                <w:u w:val="single"/>
                <w:lang w:eastAsia="zh-CN" w:bidi="hi-IN"/>
              </w:rPr>
              <w:t>Plan de Trabajo (hasta un máximo de 45 puntos)</w:t>
            </w:r>
          </w:p>
          <w:p w14:paraId="1E32C9AB" w14:textId="77777777" w:rsidR="009779B6" w:rsidRPr="00E17C5B" w:rsidRDefault="00A119D3" w:rsidP="002C39B9">
            <w:pPr>
              <w:widowControl w:val="0"/>
              <w:suppressAutoHyphens/>
              <w:ind w:left="425"/>
              <w:jc w:val="both"/>
              <w:rPr>
                <w:rFonts w:eastAsia="Droid Sans"/>
                <w:kern w:val="1"/>
                <w:sz w:val="22"/>
                <w:szCs w:val="22"/>
                <w:lang w:eastAsia="zh-CN" w:bidi="hi-IN"/>
              </w:rPr>
            </w:pPr>
            <w:r w:rsidRPr="00E17C5B">
              <w:rPr>
                <w:rFonts w:eastAsia="Droid Sans"/>
                <w:kern w:val="1"/>
                <w:sz w:val="22"/>
                <w:szCs w:val="22"/>
                <w:lang w:eastAsia="zh-CN" w:bidi="hi-IN"/>
              </w:rPr>
              <w:t xml:space="preserve">Considerando en cada uno la coherencia, exhaustividad, claridad y concreción. </w:t>
            </w:r>
          </w:p>
          <w:p w14:paraId="66E1EF0B" w14:textId="322A5CB1" w:rsidR="000A4D0E" w:rsidRPr="00E17C5B" w:rsidRDefault="00A119D3" w:rsidP="009779B6">
            <w:pPr>
              <w:widowControl w:val="0"/>
              <w:suppressAutoHyphens/>
              <w:ind w:left="425"/>
              <w:jc w:val="both"/>
              <w:rPr>
                <w:rFonts w:eastAsia="Droid Sans"/>
                <w:kern w:val="1"/>
                <w:sz w:val="22"/>
                <w:szCs w:val="22"/>
                <w:lang w:eastAsia="zh-CN" w:bidi="hi-IN"/>
              </w:rPr>
            </w:pPr>
            <w:r w:rsidRPr="00E17C5B">
              <w:rPr>
                <w:rFonts w:eastAsia="Droid Sans"/>
                <w:kern w:val="1"/>
                <w:sz w:val="22"/>
                <w:szCs w:val="22"/>
                <w:lang w:eastAsia="zh-CN" w:bidi="hi-IN"/>
              </w:rPr>
              <w:t xml:space="preserve">Los indicadores de la rúbrica serán: </w:t>
            </w:r>
          </w:p>
          <w:p w14:paraId="08C29697" w14:textId="0C1DD5F1" w:rsidR="00A119D3" w:rsidRPr="00E17C5B" w:rsidRDefault="00A119D3" w:rsidP="002C39B9">
            <w:pPr>
              <w:jc w:val="both"/>
              <w:rPr>
                <w:rFonts w:eastAsia="Carlito"/>
                <w:sz w:val="8"/>
                <w:szCs w:val="22"/>
              </w:rPr>
            </w:pPr>
          </w:p>
          <w:p w14:paraId="1949301C" w14:textId="07ABE935" w:rsidR="008F6E84" w:rsidRPr="00E17C5B" w:rsidRDefault="00A119D3" w:rsidP="00CA7D2E">
            <w:pPr>
              <w:pStyle w:val="Listavistosa-nfasis11"/>
              <w:numPr>
                <w:ilvl w:val="0"/>
                <w:numId w:val="35"/>
              </w:numPr>
              <w:suppressAutoHyphens/>
              <w:ind w:left="360" w:hanging="249"/>
              <w:contextualSpacing/>
              <w:jc w:val="both"/>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u w:val="single"/>
                <w:lang w:eastAsia="zh-CN" w:bidi="hi-IN"/>
              </w:rPr>
              <w:t>No presenta Plan de Trabajo:</w:t>
            </w:r>
            <w:r w:rsidRPr="00E17C5B">
              <w:rPr>
                <w:rFonts w:ascii="Times New Roman" w:eastAsia="Droid Sans" w:hAnsi="Times New Roman"/>
                <w:kern w:val="1"/>
                <w:sz w:val="22"/>
                <w:szCs w:val="22"/>
                <w:lang w:eastAsia="zh-CN" w:bidi="hi-IN"/>
              </w:rPr>
              <w:t xml:space="preserve"> La oferta será descalificada.</w:t>
            </w:r>
          </w:p>
          <w:p w14:paraId="120F5E52" w14:textId="77777777" w:rsidR="00A119D3" w:rsidRPr="00E17C5B" w:rsidRDefault="00A119D3" w:rsidP="00CA7D2E">
            <w:pPr>
              <w:pStyle w:val="Listavistosa-nfasis11"/>
              <w:keepNext/>
              <w:numPr>
                <w:ilvl w:val="0"/>
                <w:numId w:val="35"/>
              </w:numPr>
              <w:suppressAutoHyphens/>
              <w:ind w:left="360" w:hanging="249"/>
              <w:contextualSpacing/>
              <w:jc w:val="both"/>
              <w:outlineLvl w:val="2"/>
              <w:rPr>
                <w:rFonts w:ascii="Times New Roman" w:eastAsia="Droid Sans" w:hAnsi="Times New Roman"/>
                <w:i/>
                <w:kern w:val="1"/>
                <w:sz w:val="22"/>
                <w:szCs w:val="22"/>
                <w:u w:val="single"/>
                <w:lang w:eastAsia="zh-CN" w:bidi="hi-IN"/>
              </w:rPr>
            </w:pPr>
            <w:r w:rsidRPr="00E17C5B">
              <w:rPr>
                <w:rFonts w:ascii="Times New Roman" w:eastAsia="Droid Sans" w:hAnsi="Times New Roman"/>
                <w:b/>
                <w:kern w:val="1"/>
                <w:sz w:val="22"/>
                <w:szCs w:val="22"/>
                <w:u w:val="single"/>
                <w:lang w:eastAsia="zh-CN" w:bidi="hi-IN"/>
              </w:rPr>
              <w:t>Presenta Plan de Trabajo Operativo Básico:</w:t>
            </w:r>
            <w:r w:rsidRPr="00E17C5B">
              <w:rPr>
                <w:rFonts w:ascii="Times New Roman" w:eastAsia="Droid Sans" w:hAnsi="Times New Roman"/>
                <w:kern w:val="1"/>
                <w:sz w:val="22"/>
                <w:szCs w:val="22"/>
                <w:lang w:eastAsia="zh-CN" w:bidi="hi-IN"/>
              </w:rPr>
              <w:t xml:space="preserve"> </w:t>
            </w:r>
            <w:r w:rsidRPr="00E17C5B">
              <w:rPr>
                <w:rFonts w:ascii="Times New Roman" w:eastAsia="Droid Sans" w:hAnsi="Times New Roman"/>
                <w:b/>
                <w:kern w:val="1"/>
                <w:sz w:val="22"/>
                <w:szCs w:val="22"/>
                <w:lang w:eastAsia="zh-CN" w:bidi="hi-IN"/>
              </w:rPr>
              <w:t xml:space="preserve">10 (diez) puntos </w:t>
            </w:r>
            <w:r w:rsidRPr="00E17C5B">
              <w:rPr>
                <w:rFonts w:ascii="Times New Roman" w:eastAsia="Droid Sans" w:hAnsi="Times New Roman"/>
                <w:kern w:val="1"/>
                <w:sz w:val="22"/>
                <w:szCs w:val="22"/>
                <w:lang w:eastAsia="zh-CN" w:bidi="hi-IN"/>
              </w:rPr>
              <w:t>no incluye todos los procedimientos para la realización del operativo.</w:t>
            </w:r>
          </w:p>
          <w:p w14:paraId="27C7732C" w14:textId="77777777" w:rsidR="008F6E84" w:rsidRPr="00E17C5B" w:rsidRDefault="008F6E84" w:rsidP="002C39B9">
            <w:pPr>
              <w:pStyle w:val="Listavistosa-nfasis11"/>
              <w:keepNext/>
              <w:suppressAutoHyphens/>
              <w:ind w:left="0" w:hanging="249"/>
              <w:contextualSpacing/>
              <w:jc w:val="both"/>
              <w:outlineLvl w:val="2"/>
              <w:rPr>
                <w:rFonts w:ascii="Times New Roman" w:eastAsia="Droid Sans" w:hAnsi="Times New Roman"/>
                <w:i/>
                <w:kern w:val="1"/>
                <w:sz w:val="2"/>
                <w:szCs w:val="22"/>
                <w:u w:val="single"/>
                <w:lang w:eastAsia="zh-CN" w:bidi="hi-IN"/>
              </w:rPr>
            </w:pPr>
          </w:p>
          <w:p w14:paraId="18CB5322" w14:textId="3EAF68C5" w:rsidR="008F6E84" w:rsidRPr="00631781" w:rsidRDefault="00A119D3" w:rsidP="00CA7D2E">
            <w:pPr>
              <w:pStyle w:val="Listavistosa-nfasis11"/>
              <w:keepNext/>
              <w:numPr>
                <w:ilvl w:val="0"/>
                <w:numId w:val="35"/>
              </w:numPr>
              <w:suppressAutoHyphens/>
              <w:ind w:left="360" w:hanging="249"/>
              <w:contextualSpacing/>
              <w:jc w:val="both"/>
              <w:outlineLvl w:val="2"/>
              <w:rPr>
                <w:ins w:id="28" w:author="LAURA INES SANDOVAL FERNANDEZ" w:date="2022-11-22T11:40:00Z"/>
                <w:rFonts w:ascii="Times New Roman" w:eastAsia="Droid Sans" w:hAnsi="Times New Roman"/>
                <w:b/>
                <w:bCs/>
                <w:i/>
                <w:kern w:val="1"/>
                <w:sz w:val="22"/>
                <w:szCs w:val="22"/>
                <w:lang w:eastAsia="zh-CN" w:bidi="hi-IN"/>
              </w:rPr>
            </w:pPr>
            <w:r w:rsidRPr="00E17C5B">
              <w:rPr>
                <w:rFonts w:ascii="Times New Roman" w:eastAsia="Droid Sans" w:hAnsi="Times New Roman"/>
                <w:b/>
                <w:kern w:val="1"/>
                <w:sz w:val="22"/>
                <w:szCs w:val="22"/>
                <w:u w:val="single"/>
                <w:lang w:eastAsia="zh-CN" w:bidi="hi-IN"/>
              </w:rPr>
              <w:t>Presenta un Plan de Trabajo:</w:t>
            </w:r>
            <w:r w:rsidRPr="00E17C5B">
              <w:rPr>
                <w:rFonts w:ascii="Times New Roman" w:eastAsia="Droid Sans" w:hAnsi="Times New Roman"/>
                <w:kern w:val="1"/>
                <w:sz w:val="22"/>
                <w:szCs w:val="22"/>
                <w:lang w:eastAsia="zh-CN" w:bidi="hi-IN"/>
              </w:rPr>
              <w:t xml:space="preserve"> </w:t>
            </w:r>
            <w:r w:rsidRPr="00E17C5B">
              <w:rPr>
                <w:rFonts w:ascii="Times New Roman" w:eastAsia="Droid Sans" w:hAnsi="Times New Roman"/>
                <w:b/>
                <w:kern w:val="1"/>
                <w:sz w:val="22"/>
                <w:szCs w:val="22"/>
                <w:lang w:eastAsia="zh-CN" w:bidi="hi-IN"/>
              </w:rPr>
              <w:t>45 (cuarenta y cinco) puntos</w:t>
            </w:r>
            <w:r w:rsidRPr="00E17C5B">
              <w:rPr>
                <w:rFonts w:ascii="Times New Roman" w:eastAsia="Droid Sans" w:hAnsi="Times New Roman"/>
                <w:kern w:val="1"/>
                <w:sz w:val="22"/>
                <w:szCs w:val="22"/>
                <w:lang w:eastAsia="zh-CN" w:bidi="hi-IN"/>
              </w:rPr>
              <w:t xml:space="preserve"> que operacionaliza de manera consistente y detallada el enfoque metodológico; dejando ver la estrategia del oferente la cual permitirá cumplir con eficiencia los objetivos del Operativo de Campo. El </w:t>
            </w:r>
            <w:r w:rsidRPr="00E17C5B">
              <w:rPr>
                <w:rFonts w:ascii="Times New Roman" w:eastAsia="Droid Sans" w:hAnsi="Times New Roman"/>
                <w:b/>
                <w:kern w:val="1"/>
                <w:sz w:val="22"/>
                <w:szCs w:val="22"/>
                <w:lang w:eastAsia="zh-CN" w:bidi="hi-IN"/>
              </w:rPr>
              <w:t xml:space="preserve">Plan de Trabajo </w:t>
            </w:r>
            <w:r w:rsidRPr="00E17C5B">
              <w:rPr>
                <w:rFonts w:ascii="Times New Roman" w:eastAsia="Droid Sans" w:hAnsi="Times New Roman"/>
                <w:kern w:val="1"/>
                <w:sz w:val="22"/>
                <w:szCs w:val="22"/>
                <w:lang w:eastAsia="zh-CN" w:bidi="hi-IN"/>
              </w:rPr>
              <w:t>se regirá por el siguiente índice de cont</w:t>
            </w:r>
            <w:r w:rsidR="003C1168" w:rsidRPr="00E17C5B">
              <w:rPr>
                <w:rFonts w:ascii="Times New Roman" w:eastAsia="Droid Sans" w:hAnsi="Times New Roman"/>
                <w:kern w:val="1"/>
                <w:sz w:val="22"/>
                <w:szCs w:val="22"/>
                <w:lang w:eastAsia="zh-CN" w:bidi="hi-IN"/>
              </w:rPr>
              <w:t>enidos mínimos</w:t>
            </w:r>
            <w:ins w:id="29" w:author="LAURA INES SANDOVAL FERNANDEZ" w:date="2022-11-22T11:40:00Z">
              <w:r w:rsidR="00780EB6">
                <w:rPr>
                  <w:rFonts w:ascii="Times New Roman" w:eastAsia="Droid Sans" w:hAnsi="Times New Roman"/>
                  <w:kern w:val="1"/>
                  <w:sz w:val="22"/>
                  <w:szCs w:val="22"/>
                  <w:lang w:eastAsia="zh-CN" w:bidi="hi-IN"/>
                </w:rPr>
                <w:t>.</w:t>
              </w:r>
            </w:ins>
          </w:p>
          <w:p w14:paraId="74900725" w14:textId="77777777" w:rsidR="00780EB6" w:rsidRPr="00631781" w:rsidRDefault="00780EB6" w:rsidP="00631781">
            <w:pPr>
              <w:pStyle w:val="Prrafodelista"/>
              <w:rPr>
                <w:ins w:id="30" w:author="LAURA INES SANDOVAL FERNANDEZ" w:date="2022-11-22T11:40:00Z"/>
                <w:rFonts w:eastAsia="Droid Sans"/>
              </w:rPr>
            </w:pPr>
          </w:p>
          <w:p w14:paraId="6A533677" w14:textId="77777777" w:rsidR="00780EB6" w:rsidRPr="00E17C5B" w:rsidRDefault="00780EB6" w:rsidP="00631781">
            <w:pPr>
              <w:pStyle w:val="Listavistosa-nfasis11"/>
              <w:keepNext/>
              <w:suppressAutoHyphens/>
              <w:ind w:left="360"/>
              <w:contextualSpacing/>
              <w:jc w:val="both"/>
              <w:outlineLvl w:val="2"/>
              <w:rPr>
                <w:rFonts w:ascii="Times New Roman" w:eastAsia="Droid Sans" w:hAnsi="Times New Roman"/>
                <w:b/>
                <w:bCs/>
                <w:i/>
                <w:kern w:val="1"/>
                <w:sz w:val="22"/>
                <w:szCs w:val="22"/>
                <w:lang w:eastAsia="zh-CN" w:bidi="hi-IN"/>
              </w:rPr>
            </w:pPr>
          </w:p>
          <w:p w14:paraId="506C422B" w14:textId="136CB9DA" w:rsidR="00A119D3" w:rsidRPr="00E17C5B" w:rsidRDefault="00DB5EEB" w:rsidP="00F04E40">
            <w:pPr>
              <w:keepNext/>
              <w:widowControl w:val="0"/>
              <w:suppressAutoHyphens/>
              <w:ind w:left="260"/>
              <w:outlineLvl w:val="2"/>
              <w:rPr>
                <w:rFonts w:eastAsia="Droid Sans"/>
                <w:b/>
                <w:bCs/>
                <w:kern w:val="1"/>
                <w:sz w:val="22"/>
                <w:szCs w:val="22"/>
                <w:lang w:eastAsia="zh-CN" w:bidi="hi-IN"/>
              </w:rPr>
            </w:pPr>
            <w:r w:rsidRPr="00E17C5B">
              <w:rPr>
                <w:rFonts w:eastAsia="Droid Sans"/>
                <w:b/>
                <w:bCs/>
                <w:kern w:val="1"/>
                <w:sz w:val="22"/>
                <w:szCs w:val="22"/>
                <w:lang w:eastAsia="zh-CN" w:bidi="hi-IN"/>
              </w:rPr>
              <w:t>(</w:t>
            </w:r>
            <w:r w:rsidR="003A2C35" w:rsidRPr="00E17C5B">
              <w:rPr>
                <w:rFonts w:eastAsia="Droid Sans"/>
                <w:b/>
                <w:bCs/>
                <w:kern w:val="1"/>
                <w:sz w:val="22"/>
                <w:szCs w:val="22"/>
                <w:lang w:eastAsia="zh-CN" w:bidi="hi-IN"/>
              </w:rPr>
              <w:t>a)</w:t>
            </w:r>
            <w:r w:rsidR="00295DD8" w:rsidRPr="00E17C5B">
              <w:rPr>
                <w:rFonts w:eastAsia="Droid Sans"/>
                <w:b/>
                <w:bCs/>
                <w:kern w:val="1"/>
                <w:sz w:val="22"/>
                <w:szCs w:val="22"/>
                <w:lang w:eastAsia="zh-CN" w:bidi="hi-IN"/>
              </w:rPr>
              <w:t xml:space="preserve"> </w:t>
            </w:r>
            <w:r w:rsidR="00A119D3" w:rsidRPr="00E17C5B">
              <w:rPr>
                <w:rFonts w:eastAsia="Droid Sans"/>
                <w:b/>
                <w:bCs/>
                <w:kern w:val="1"/>
                <w:sz w:val="22"/>
                <w:szCs w:val="22"/>
                <w:lang w:eastAsia="zh-CN" w:bidi="hi-IN"/>
              </w:rPr>
              <w:t>Metodología de trabajo 24 puntos</w:t>
            </w:r>
            <w:r w:rsidR="00A119D3" w:rsidRPr="00E17C5B">
              <w:rPr>
                <w:rFonts w:eastAsia="Droid Sans"/>
                <w:bCs/>
                <w:kern w:val="1"/>
                <w:sz w:val="22"/>
                <w:szCs w:val="22"/>
                <w:lang w:eastAsia="zh-CN" w:bidi="hi-IN"/>
              </w:rPr>
              <w:t>, que deberá reflejar</w:t>
            </w:r>
            <w:r w:rsidR="00EE6E92" w:rsidRPr="00E17C5B">
              <w:rPr>
                <w:rFonts w:eastAsia="Droid Sans"/>
                <w:bCs/>
                <w:kern w:val="1"/>
                <w:sz w:val="22"/>
                <w:szCs w:val="22"/>
                <w:lang w:eastAsia="zh-CN" w:bidi="hi-IN"/>
              </w:rPr>
              <w:t>:</w:t>
            </w:r>
            <w:r w:rsidR="00A119D3" w:rsidRPr="00E17C5B">
              <w:rPr>
                <w:rFonts w:eastAsia="Droid Sans"/>
                <w:b/>
                <w:bCs/>
                <w:kern w:val="1"/>
                <w:sz w:val="22"/>
                <w:szCs w:val="22"/>
                <w:lang w:eastAsia="zh-CN" w:bidi="hi-IN"/>
              </w:rPr>
              <w:t xml:space="preserve"> </w:t>
            </w:r>
          </w:p>
          <w:p w14:paraId="18D27C9C" w14:textId="77777777" w:rsidR="008F6E84" w:rsidRPr="00E17C5B" w:rsidRDefault="008F6E84" w:rsidP="002C39B9">
            <w:pPr>
              <w:pStyle w:val="Listavistosa-nfasis11"/>
              <w:keepNext/>
              <w:suppressAutoHyphens/>
              <w:ind w:left="360"/>
              <w:contextualSpacing/>
              <w:jc w:val="both"/>
              <w:outlineLvl w:val="2"/>
              <w:rPr>
                <w:rFonts w:ascii="Times New Roman" w:eastAsia="Droid Sans" w:hAnsi="Times New Roman"/>
                <w:b/>
                <w:bCs/>
                <w:i/>
                <w:kern w:val="1"/>
                <w:sz w:val="8"/>
                <w:szCs w:val="22"/>
                <w:lang w:eastAsia="zh-CN" w:bidi="hi-IN"/>
              </w:rPr>
            </w:pPr>
          </w:p>
          <w:p w14:paraId="643350D9" w14:textId="77777777" w:rsidR="00A119D3" w:rsidRPr="00E17C5B" w:rsidRDefault="00A119D3" w:rsidP="00F04E40">
            <w:pPr>
              <w:pStyle w:val="Listavistosa-nfasis11"/>
              <w:keepNext/>
              <w:suppressAutoHyphens/>
              <w:ind w:left="686" w:hanging="142"/>
              <w:contextualSpacing/>
              <w:jc w:val="both"/>
              <w:outlineLvl w:val="2"/>
              <w:rPr>
                <w:rFonts w:ascii="Times New Roman" w:eastAsia="Droid Sans" w:hAnsi="Times New Roman"/>
                <w:b/>
                <w:bCs/>
                <w:i/>
                <w:kern w:val="1"/>
                <w:sz w:val="22"/>
                <w:szCs w:val="22"/>
                <w:u w:val="single"/>
                <w:lang w:eastAsia="zh-CN" w:bidi="hi-IN"/>
              </w:rPr>
            </w:pPr>
            <w:r w:rsidRPr="00E17C5B">
              <w:rPr>
                <w:rFonts w:ascii="Times New Roman" w:eastAsia="Droid Sans" w:hAnsi="Times New Roman"/>
                <w:b/>
                <w:i/>
                <w:kern w:val="1"/>
                <w:sz w:val="22"/>
                <w:szCs w:val="22"/>
                <w:lang w:eastAsia="zh-CN" w:bidi="hi-IN"/>
              </w:rPr>
              <w:t xml:space="preserve">(i) </w:t>
            </w:r>
            <w:r w:rsidRPr="00E17C5B">
              <w:rPr>
                <w:rFonts w:ascii="Times New Roman" w:eastAsia="Droid Sans" w:hAnsi="Times New Roman"/>
                <w:b/>
                <w:i/>
                <w:kern w:val="1"/>
                <w:sz w:val="22"/>
                <w:szCs w:val="22"/>
                <w:u w:val="single"/>
                <w:lang w:eastAsia="zh-CN" w:bidi="hi-IN"/>
              </w:rPr>
              <w:t>Claridad en la propuesta de trabajo de campo</w:t>
            </w:r>
          </w:p>
          <w:p w14:paraId="1FB17DE2"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Cs/>
                <w:i/>
                <w:kern w:val="1"/>
                <w:sz w:val="22"/>
                <w:szCs w:val="22"/>
                <w:lang w:eastAsia="zh-CN" w:bidi="hi-IN"/>
              </w:rPr>
            </w:pPr>
            <w:r w:rsidRPr="00E17C5B">
              <w:rPr>
                <w:rFonts w:ascii="Times New Roman" w:eastAsia="Droid Sans" w:hAnsi="Times New Roman"/>
                <w:kern w:val="1"/>
                <w:sz w:val="22"/>
                <w:szCs w:val="22"/>
                <w:lang w:eastAsia="zh-CN" w:bidi="hi-IN"/>
              </w:rPr>
              <w:t xml:space="preserve">Coherencia entre las actividades y el cronograma y tiempo establecido para el desarrollo de las mismas </w:t>
            </w:r>
            <w:r w:rsidRPr="00E17C5B">
              <w:rPr>
                <w:rFonts w:ascii="Times New Roman" w:eastAsia="Droid Sans" w:hAnsi="Times New Roman"/>
                <w:i/>
                <w:kern w:val="1"/>
                <w:sz w:val="22"/>
                <w:szCs w:val="22"/>
                <w:lang w:eastAsia="zh-CN" w:bidi="hi-IN"/>
              </w:rPr>
              <w:t>(3 puntos)</w:t>
            </w:r>
          </w:p>
          <w:p w14:paraId="773713E6" w14:textId="77777777" w:rsidR="00A119D3" w:rsidRPr="00E17C5B" w:rsidRDefault="00A119D3" w:rsidP="00F04E40">
            <w:pPr>
              <w:pStyle w:val="Listavistosa-nfasis11"/>
              <w:keepNext/>
              <w:suppressAutoHyphens/>
              <w:ind w:left="686" w:hanging="142"/>
              <w:contextualSpacing/>
              <w:jc w:val="both"/>
              <w:outlineLvl w:val="2"/>
              <w:rPr>
                <w:rFonts w:ascii="Times New Roman" w:eastAsia="Droid Sans" w:hAnsi="Times New Roman"/>
                <w:b/>
                <w:bCs/>
                <w:i/>
                <w:kern w:val="1"/>
                <w:sz w:val="22"/>
                <w:szCs w:val="22"/>
                <w:lang w:eastAsia="zh-CN" w:bidi="hi-IN"/>
              </w:rPr>
            </w:pPr>
            <w:r w:rsidRPr="00E17C5B">
              <w:rPr>
                <w:rFonts w:ascii="Times New Roman" w:eastAsia="Droid Sans" w:hAnsi="Times New Roman"/>
                <w:b/>
                <w:i/>
                <w:kern w:val="1"/>
                <w:sz w:val="22"/>
                <w:szCs w:val="22"/>
                <w:lang w:eastAsia="zh-CN" w:bidi="hi-IN"/>
              </w:rPr>
              <w:t xml:space="preserve">(ii) </w:t>
            </w:r>
            <w:r w:rsidRPr="00E17C5B">
              <w:rPr>
                <w:rFonts w:ascii="Times New Roman" w:eastAsia="Droid Sans" w:hAnsi="Times New Roman"/>
                <w:b/>
                <w:i/>
                <w:kern w:val="1"/>
                <w:sz w:val="22"/>
                <w:szCs w:val="22"/>
                <w:u w:val="single"/>
                <w:lang w:eastAsia="zh-CN" w:bidi="hi-IN"/>
              </w:rPr>
              <w:t>Desarrollo de los planes de:</w:t>
            </w:r>
          </w:p>
          <w:p w14:paraId="170365BA"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Cs/>
                <w:i/>
                <w:kern w:val="1"/>
                <w:sz w:val="22"/>
                <w:szCs w:val="22"/>
                <w:lang w:eastAsia="zh-CN" w:bidi="hi-IN"/>
              </w:rPr>
            </w:pPr>
            <w:r w:rsidRPr="00E17C5B">
              <w:rPr>
                <w:rFonts w:ascii="Times New Roman" w:eastAsia="Droid Sans" w:hAnsi="Times New Roman"/>
                <w:kern w:val="1"/>
                <w:sz w:val="22"/>
                <w:szCs w:val="22"/>
                <w:lang w:eastAsia="zh-CN" w:bidi="hi-IN"/>
              </w:rPr>
              <w:t xml:space="preserve">Capacitación y reclutamiento para el trabajo de campo </w:t>
            </w:r>
            <w:r w:rsidRPr="00E17C5B">
              <w:rPr>
                <w:rFonts w:ascii="Times New Roman" w:eastAsia="Droid Sans" w:hAnsi="Times New Roman"/>
                <w:i/>
                <w:kern w:val="1"/>
                <w:sz w:val="22"/>
                <w:szCs w:val="22"/>
                <w:lang w:eastAsia="zh-CN" w:bidi="hi-IN"/>
              </w:rPr>
              <w:t>(hasta 3 puntos)</w:t>
            </w:r>
          </w:p>
          <w:p w14:paraId="78625E1E"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
                <w:bCs/>
                <w:i/>
                <w:kern w:val="1"/>
                <w:sz w:val="22"/>
                <w:szCs w:val="22"/>
                <w:lang w:eastAsia="zh-CN" w:bidi="hi-IN"/>
              </w:rPr>
            </w:pPr>
            <w:r w:rsidRPr="00E17C5B">
              <w:rPr>
                <w:rFonts w:ascii="Times New Roman" w:eastAsia="Droid Sans" w:hAnsi="Times New Roman"/>
                <w:kern w:val="1"/>
                <w:sz w:val="22"/>
                <w:szCs w:val="22"/>
                <w:lang w:eastAsia="zh-CN" w:bidi="hi-IN"/>
              </w:rPr>
              <w:t xml:space="preserve">Organización logística y comunicación </w:t>
            </w:r>
            <w:r w:rsidRPr="00E17C5B">
              <w:rPr>
                <w:rFonts w:ascii="Times New Roman" w:eastAsia="Droid Sans" w:hAnsi="Times New Roman"/>
                <w:i/>
                <w:kern w:val="1"/>
                <w:sz w:val="22"/>
                <w:szCs w:val="22"/>
                <w:lang w:eastAsia="zh-CN" w:bidi="hi-IN"/>
              </w:rPr>
              <w:t>(hasta 3 puntos)</w:t>
            </w:r>
          </w:p>
          <w:p w14:paraId="70C1A506"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
                <w:bCs/>
                <w:i/>
                <w:kern w:val="1"/>
                <w:sz w:val="22"/>
                <w:szCs w:val="22"/>
                <w:lang w:eastAsia="zh-CN" w:bidi="hi-IN"/>
              </w:rPr>
            </w:pPr>
            <w:r w:rsidRPr="00E17C5B">
              <w:rPr>
                <w:rFonts w:ascii="Times New Roman" w:eastAsia="Droid Sans" w:hAnsi="Times New Roman"/>
                <w:kern w:val="1"/>
                <w:sz w:val="22"/>
                <w:szCs w:val="22"/>
                <w:lang w:eastAsia="zh-CN" w:bidi="hi-IN"/>
              </w:rPr>
              <w:t xml:space="preserve">Resguardo y traslado de los instrumentos </w:t>
            </w:r>
            <w:r w:rsidRPr="00E17C5B">
              <w:rPr>
                <w:rFonts w:ascii="Times New Roman" w:eastAsia="Droid Sans" w:hAnsi="Times New Roman"/>
                <w:i/>
                <w:kern w:val="1"/>
                <w:sz w:val="22"/>
                <w:szCs w:val="22"/>
                <w:lang w:eastAsia="zh-CN" w:bidi="hi-IN"/>
              </w:rPr>
              <w:t>(hasta 3 puntos)</w:t>
            </w:r>
          </w:p>
          <w:p w14:paraId="4FE4C865"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
                <w:bCs/>
                <w:i/>
                <w:kern w:val="1"/>
                <w:sz w:val="22"/>
                <w:szCs w:val="22"/>
                <w:lang w:eastAsia="zh-CN" w:bidi="hi-IN"/>
              </w:rPr>
            </w:pPr>
            <w:r w:rsidRPr="00E17C5B">
              <w:rPr>
                <w:rFonts w:ascii="Times New Roman" w:eastAsia="Droid Sans" w:hAnsi="Times New Roman"/>
                <w:kern w:val="1"/>
                <w:sz w:val="22"/>
                <w:szCs w:val="22"/>
                <w:lang w:eastAsia="zh-CN" w:bidi="hi-IN"/>
              </w:rPr>
              <w:t xml:space="preserve">Aplicación de los instrumentos </w:t>
            </w:r>
            <w:r w:rsidRPr="00E17C5B">
              <w:rPr>
                <w:rFonts w:ascii="Times New Roman" w:eastAsia="Droid Sans" w:hAnsi="Times New Roman"/>
                <w:i/>
                <w:kern w:val="1"/>
                <w:sz w:val="22"/>
                <w:szCs w:val="22"/>
                <w:lang w:eastAsia="zh-CN" w:bidi="hi-IN"/>
              </w:rPr>
              <w:t>(hasta 3 puntos)</w:t>
            </w:r>
          </w:p>
          <w:p w14:paraId="16E8B637"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
                <w:bCs/>
                <w:i/>
                <w:kern w:val="1"/>
                <w:sz w:val="22"/>
                <w:szCs w:val="22"/>
                <w:lang w:eastAsia="zh-CN" w:bidi="hi-IN"/>
              </w:rPr>
            </w:pPr>
            <w:r w:rsidRPr="00E17C5B">
              <w:rPr>
                <w:rFonts w:ascii="Times New Roman" w:eastAsia="Droid Sans" w:hAnsi="Times New Roman"/>
                <w:kern w:val="1"/>
                <w:sz w:val="22"/>
                <w:szCs w:val="22"/>
                <w:lang w:eastAsia="zh-CN" w:bidi="hi-IN"/>
              </w:rPr>
              <w:lastRenderedPageBreak/>
              <w:t xml:space="preserve">Sistematización y procesamiento de datos </w:t>
            </w:r>
            <w:r w:rsidRPr="00E17C5B">
              <w:rPr>
                <w:rFonts w:ascii="Times New Roman" w:eastAsia="Droid Sans" w:hAnsi="Times New Roman"/>
                <w:i/>
                <w:kern w:val="1"/>
                <w:sz w:val="22"/>
                <w:szCs w:val="22"/>
                <w:lang w:eastAsia="zh-CN" w:bidi="hi-IN"/>
              </w:rPr>
              <w:t>(hasta 3 puntos)</w:t>
            </w:r>
          </w:p>
          <w:p w14:paraId="78A3288E" w14:textId="77777777" w:rsidR="00A119D3"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bCs/>
                <w:i/>
                <w:kern w:val="1"/>
                <w:sz w:val="22"/>
                <w:szCs w:val="22"/>
                <w:lang w:eastAsia="zh-CN" w:bidi="hi-IN"/>
              </w:rPr>
            </w:pPr>
            <w:r w:rsidRPr="00E17C5B">
              <w:rPr>
                <w:rFonts w:ascii="Times New Roman" w:eastAsia="Droid Sans" w:hAnsi="Times New Roman"/>
                <w:kern w:val="1"/>
                <w:sz w:val="22"/>
                <w:szCs w:val="22"/>
                <w:lang w:eastAsia="zh-CN" w:bidi="hi-IN"/>
              </w:rPr>
              <w:t xml:space="preserve">Consistencia y análisis de datos </w:t>
            </w:r>
            <w:r w:rsidRPr="00E17C5B">
              <w:rPr>
                <w:rFonts w:ascii="Times New Roman" w:eastAsia="Droid Sans" w:hAnsi="Times New Roman"/>
                <w:i/>
                <w:kern w:val="1"/>
                <w:sz w:val="22"/>
                <w:szCs w:val="22"/>
                <w:lang w:eastAsia="zh-CN" w:bidi="hi-IN"/>
              </w:rPr>
              <w:t>(hasta 3 puntos)</w:t>
            </w:r>
          </w:p>
          <w:p w14:paraId="03E27E3A" w14:textId="31269963" w:rsidR="008F6E84" w:rsidRPr="00E17C5B" w:rsidRDefault="00A119D3" w:rsidP="00CA7D2E">
            <w:pPr>
              <w:pStyle w:val="Listavistosa-nfasis11"/>
              <w:keepNext/>
              <w:numPr>
                <w:ilvl w:val="0"/>
                <w:numId w:val="35"/>
              </w:numPr>
              <w:suppressAutoHyphens/>
              <w:ind w:left="969" w:hanging="142"/>
              <w:contextualSpacing/>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kern w:val="1"/>
                <w:sz w:val="22"/>
                <w:szCs w:val="22"/>
                <w:lang w:eastAsia="zh-CN" w:bidi="hi-IN"/>
              </w:rPr>
              <w:t xml:space="preserve">Tratamiento de datos y elaboración de informes de resultados </w:t>
            </w:r>
            <w:r w:rsidRPr="00E17C5B">
              <w:rPr>
                <w:rFonts w:ascii="Times New Roman" w:eastAsia="Droid Sans" w:hAnsi="Times New Roman"/>
                <w:i/>
                <w:kern w:val="1"/>
                <w:sz w:val="22"/>
                <w:szCs w:val="22"/>
                <w:lang w:eastAsia="zh-CN" w:bidi="hi-IN"/>
              </w:rPr>
              <w:t>(hasta 3 puntos)</w:t>
            </w:r>
          </w:p>
          <w:p w14:paraId="30D725B6" w14:textId="77777777" w:rsidR="00FA0516" w:rsidRPr="00E17C5B" w:rsidRDefault="00FA0516" w:rsidP="00FA0516">
            <w:pPr>
              <w:pStyle w:val="Listavistosa-nfasis11"/>
              <w:keepNext/>
              <w:suppressAutoHyphens/>
              <w:ind w:left="253"/>
              <w:contextualSpacing/>
              <w:jc w:val="both"/>
              <w:outlineLvl w:val="2"/>
              <w:rPr>
                <w:rFonts w:ascii="Times New Roman" w:eastAsia="Droid Sans" w:hAnsi="Times New Roman"/>
                <w:kern w:val="1"/>
                <w:sz w:val="22"/>
                <w:szCs w:val="22"/>
                <w:lang w:eastAsia="zh-CN" w:bidi="hi-IN"/>
              </w:rPr>
            </w:pPr>
          </w:p>
          <w:p w14:paraId="0FB4A230" w14:textId="64CCBAAE" w:rsidR="00A119D3" w:rsidRPr="00E17C5B" w:rsidRDefault="00DB5EEB" w:rsidP="00F04E40">
            <w:pPr>
              <w:pStyle w:val="Listavistosa-nfasis11"/>
              <w:keepNext/>
              <w:suppressAutoHyphens/>
              <w:ind w:left="260"/>
              <w:contextualSpacing/>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lang w:eastAsia="zh-CN" w:bidi="hi-IN"/>
              </w:rPr>
              <w:t>(</w:t>
            </w:r>
            <w:r w:rsidR="00A119D3" w:rsidRPr="00E17C5B">
              <w:rPr>
                <w:rFonts w:ascii="Times New Roman" w:eastAsia="Droid Sans" w:hAnsi="Times New Roman"/>
                <w:b/>
                <w:kern w:val="1"/>
                <w:sz w:val="22"/>
                <w:szCs w:val="22"/>
                <w:lang w:eastAsia="zh-CN" w:bidi="hi-IN"/>
              </w:rPr>
              <w:t>b)</w:t>
            </w:r>
            <w:r w:rsidR="00A119D3" w:rsidRPr="00E17C5B">
              <w:rPr>
                <w:rFonts w:ascii="Times New Roman" w:eastAsia="Droid Sans" w:hAnsi="Times New Roman"/>
                <w:kern w:val="1"/>
                <w:sz w:val="22"/>
                <w:szCs w:val="22"/>
                <w:lang w:eastAsia="zh-CN" w:bidi="hi-IN"/>
              </w:rPr>
              <w:t xml:space="preserve"> Cronograma de actividades (periodo en días)</w:t>
            </w:r>
            <w:r w:rsidR="00A119D3" w:rsidRPr="00E17C5B">
              <w:rPr>
                <w:rFonts w:ascii="Times New Roman" w:eastAsia="Droid Sans" w:hAnsi="Times New Roman"/>
                <w:b/>
                <w:kern w:val="1"/>
                <w:sz w:val="22"/>
                <w:szCs w:val="22"/>
                <w:lang w:eastAsia="zh-CN" w:bidi="hi-IN"/>
              </w:rPr>
              <w:t xml:space="preserve"> hasta</w:t>
            </w:r>
            <w:r w:rsidR="00A119D3" w:rsidRPr="00E17C5B">
              <w:rPr>
                <w:rFonts w:ascii="Times New Roman" w:eastAsia="Droid Sans" w:hAnsi="Times New Roman"/>
                <w:kern w:val="1"/>
                <w:sz w:val="22"/>
                <w:szCs w:val="22"/>
                <w:lang w:eastAsia="zh-CN" w:bidi="hi-IN"/>
              </w:rPr>
              <w:t xml:space="preserve"> </w:t>
            </w:r>
            <w:r w:rsidR="00A119D3" w:rsidRPr="00E17C5B">
              <w:rPr>
                <w:rFonts w:ascii="Times New Roman" w:eastAsia="Droid Sans" w:hAnsi="Times New Roman"/>
                <w:b/>
                <w:kern w:val="1"/>
                <w:sz w:val="22"/>
                <w:szCs w:val="22"/>
                <w:lang w:eastAsia="zh-CN" w:bidi="hi-IN"/>
              </w:rPr>
              <w:t>4 puntos</w:t>
            </w:r>
            <w:r w:rsidR="00A119D3" w:rsidRPr="00E17C5B">
              <w:rPr>
                <w:rFonts w:ascii="Times New Roman" w:eastAsia="Droid Sans" w:hAnsi="Times New Roman"/>
                <w:kern w:val="1"/>
                <w:sz w:val="22"/>
                <w:szCs w:val="22"/>
                <w:lang w:eastAsia="zh-CN" w:bidi="hi-IN"/>
              </w:rPr>
              <w:t xml:space="preserve">, </w:t>
            </w:r>
          </w:p>
          <w:p w14:paraId="1FBEC4AF" w14:textId="6A95887A" w:rsidR="00A119D3" w:rsidRPr="00E17C5B" w:rsidRDefault="00DB5EEB" w:rsidP="00F04E40">
            <w:pPr>
              <w:pStyle w:val="Listavistosa-nfasis11"/>
              <w:keepNext/>
              <w:suppressAutoHyphens/>
              <w:ind w:left="260"/>
              <w:contextualSpacing/>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lang w:eastAsia="zh-CN" w:bidi="hi-IN"/>
              </w:rPr>
              <w:t>(</w:t>
            </w:r>
            <w:r w:rsidR="003A2C35" w:rsidRPr="00E17C5B">
              <w:rPr>
                <w:rFonts w:ascii="Times New Roman" w:eastAsia="Droid Sans" w:hAnsi="Times New Roman"/>
                <w:b/>
                <w:kern w:val="1"/>
                <w:sz w:val="22"/>
                <w:szCs w:val="22"/>
                <w:lang w:eastAsia="zh-CN" w:bidi="hi-IN"/>
              </w:rPr>
              <w:t>c</w:t>
            </w:r>
            <w:r w:rsidR="00A119D3" w:rsidRPr="00E17C5B">
              <w:rPr>
                <w:rFonts w:ascii="Times New Roman" w:eastAsia="Droid Sans" w:hAnsi="Times New Roman"/>
                <w:b/>
                <w:kern w:val="1"/>
                <w:sz w:val="22"/>
                <w:szCs w:val="22"/>
                <w:lang w:eastAsia="zh-CN" w:bidi="hi-IN"/>
              </w:rPr>
              <w:t>)</w:t>
            </w:r>
            <w:r w:rsidR="00A119D3" w:rsidRPr="00E17C5B">
              <w:rPr>
                <w:rFonts w:ascii="Times New Roman" w:eastAsia="Droid Sans" w:hAnsi="Times New Roman"/>
                <w:kern w:val="1"/>
                <w:sz w:val="22"/>
                <w:szCs w:val="22"/>
                <w:lang w:eastAsia="zh-CN" w:bidi="hi-IN"/>
              </w:rPr>
              <w:t xml:space="preserve"> Responsables por actividad </w:t>
            </w:r>
            <w:r w:rsidR="00A119D3" w:rsidRPr="00E17C5B">
              <w:rPr>
                <w:rFonts w:ascii="Times New Roman" w:eastAsia="Droid Sans" w:hAnsi="Times New Roman"/>
                <w:b/>
                <w:kern w:val="1"/>
                <w:sz w:val="22"/>
                <w:szCs w:val="22"/>
                <w:lang w:eastAsia="zh-CN" w:bidi="hi-IN"/>
              </w:rPr>
              <w:t>hasta</w:t>
            </w:r>
            <w:r w:rsidR="00A119D3" w:rsidRPr="00E17C5B">
              <w:rPr>
                <w:rFonts w:ascii="Times New Roman" w:eastAsia="Droid Sans" w:hAnsi="Times New Roman"/>
                <w:kern w:val="1"/>
                <w:sz w:val="22"/>
                <w:szCs w:val="22"/>
                <w:lang w:eastAsia="zh-CN" w:bidi="hi-IN"/>
              </w:rPr>
              <w:t xml:space="preserve"> </w:t>
            </w:r>
            <w:r w:rsidR="00A119D3" w:rsidRPr="00E17C5B">
              <w:rPr>
                <w:rFonts w:ascii="Times New Roman" w:eastAsia="Droid Sans" w:hAnsi="Times New Roman"/>
                <w:b/>
                <w:kern w:val="1"/>
                <w:sz w:val="22"/>
                <w:szCs w:val="22"/>
                <w:lang w:eastAsia="zh-CN" w:bidi="hi-IN"/>
              </w:rPr>
              <w:t>3 puntos</w:t>
            </w:r>
            <w:r w:rsidR="00A119D3" w:rsidRPr="00E17C5B">
              <w:rPr>
                <w:rFonts w:ascii="Times New Roman" w:eastAsia="Droid Sans" w:hAnsi="Times New Roman"/>
                <w:kern w:val="1"/>
                <w:sz w:val="22"/>
                <w:szCs w:val="22"/>
                <w:lang w:eastAsia="zh-CN" w:bidi="hi-IN"/>
              </w:rPr>
              <w:t xml:space="preserve">, </w:t>
            </w:r>
          </w:p>
          <w:p w14:paraId="748C3EB8" w14:textId="5EF19F93" w:rsidR="00A119D3" w:rsidRPr="00E17C5B" w:rsidRDefault="00DB5EEB" w:rsidP="00F04E40">
            <w:pPr>
              <w:pStyle w:val="Listavistosa-nfasis11"/>
              <w:keepNext/>
              <w:suppressAutoHyphens/>
              <w:ind w:left="260"/>
              <w:contextualSpacing/>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lang w:eastAsia="zh-CN" w:bidi="hi-IN"/>
              </w:rPr>
              <w:t>(</w:t>
            </w:r>
            <w:r w:rsidR="003A2C35" w:rsidRPr="00E17C5B">
              <w:rPr>
                <w:rFonts w:ascii="Times New Roman" w:eastAsia="Droid Sans" w:hAnsi="Times New Roman"/>
                <w:b/>
                <w:kern w:val="1"/>
                <w:sz w:val="22"/>
                <w:szCs w:val="22"/>
                <w:lang w:eastAsia="zh-CN" w:bidi="hi-IN"/>
              </w:rPr>
              <w:t>d</w:t>
            </w:r>
            <w:r w:rsidR="00A119D3" w:rsidRPr="00E17C5B">
              <w:rPr>
                <w:rFonts w:ascii="Times New Roman" w:eastAsia="Droid Sans" w:hAnsi="Times New Roman"/>
                <w:b/>
                <w:kern w:val="1"/>
                <w:sz w:val="22"/>
                <w:szCs w:val="22"/>
                <w:lang w:eastAsia="zh-CN" w:bidi="hi-IN"/>
              </w:rPr>
              <w:t>)</w:t>
            </w:r>
            <w:r w:rsidR="00A119D3" w:rsidRPr="00E17C5B">
              <w:rPr>
                <w:rFonts w:ascii="Times New Roman" w:eastAsia="Droid Sans" w:hAnsi="Times New Roman"/>
                <w:kern w:val="1"/>
                <w:sz w:val="22"/>
                <w:szCs w:val="22"/>
                <w:lang w:eastAsia="zh-CN" w:bidi="hi-IN"/>
              </w:rPr>
              <w:t xml:space="preserve"> Equipos tecnológicos e Instalaciones para el operativo </w:t>
            </w:r>
            <w:r w:rsidR="00A119D3" w:rsidRPr="00E17C5B">
              <w:rPr>
                <w:rFonts w:ascii="Times New Roman" w:eastAsia="Droid Sans" w:hAnsi="Times New Roman"/>
                <w:b/>
                <w:kern w:val="1"/>
                <w:sz w:val="22"/>
                <w:szCs w:val="22"/>
                <w:lang w:eastAsia="zh-CN" w:bidi="hi-IN"/>
              </w:rPr>
              <w:t>hasta</w:t>
            </w:r>
            <w:r w:rsidR="00A119D3" w:rsidRPr="00E17C5B">
              <w:rPr>
                <w:rFonts w:ascii="Times New Roman" w:eastAsia="Droid Sans" w:hAnsi="Times New Roman"/>
                <w:kern w:val="1"/>
                <w:sz w:val="22"/>
                <w:szCs w:val="22"/>
                <w:lang w:eastAsia="zh-CN" w:bidi="hi-IN"/>
              </w:rPr>
              <w:t xml:space="preserve"> </w:t>
            </w:r>
            <w:r w:rsidR="00A119D3" w:rsidRPr="00E17C5B">
              <w:rPr>
                <w:rFonts w:ascii="Times New Roman" w:eastAsia="Droid Sans" w:hAnsi="Times New Roman"/>
                <w:b/>
                <w:kern w:val="1"/>
                <w:sz w:val="22"/>
                <w:szCs w:val="22"/>
                <w:lang w:eastAsia="zh-CN" w:bidi="hi-IN"/>
              </w:rPr>
              <w:t>7 puntos,</w:t>
            </w:r>
            <w:r w:rsidR="00A119D3" w:rsidRPr="00E17C5B">
              <w:rPr>
                <w:rFonts w:ascii="Times New Roman" w:eastAsia="Droid Sans" w:hAnsi="Times New Roman"/>
                <w:kern w:val="1"/>
                <w:sz w:val="22"/>
                <w:szCs w:val="22"/>
                <w:lang w:eastAsia="zh-CN" w:bidi="hi-IN"/>
              </w:rPr>
              <w:t xml:space="preserve"> </w:t>
            </w:r>
          </w:p>
          <w:p w14:paraId="434F0E2E" w14:textId="733CF4A0" w:rsidR="00A119D3" w:rsidRPr="00E17C5B" w:rsidRDefault="00DB5EEB" w:rsidP="00F04E40">
            <w:pPr>
              <w:pStyle w:val="Listavistosa-nfasis11"/>
              <w:keepNext/>
              <w:suppressAutoHyphens/>
              <w:ind w:left="260"/>
              <w:contextualSpacing/>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lang w:eastAsia="zh-CN" w:bidi="hi-IN"/>
              </w:rPr>
              <w:t>(</w:t>
            </w:r>
            <w:r w:rsidR="003A2C35" w:rsidRPr="00E17C5B">
              <w:rPr>
                <w:rFonts w:ascii="Times New Roman" w:eastAsia="Droid Sans" w:hAnsi="Times New Roman"/>
                <w:b/>
                <w:kern w:val="1"/>
                <w:sz w:val="22"/>
                <w:szCs w:val="22"/>
                <w:lang w:eastAsia="zh-CN" w:bidi="hi-IN"/>
              </w:rPr>
              <w:t>e</w:t>
            </w:r>
            <w:r w:rsidR="00A119D3" w:rsidRPr="00E17C5B">
              <w:rPr>
                <w:rFonts w:ascii="Times New Roman" w:eastAsia="Droid Sans" w:hAnsi="Times New Roman"/>
                <w:b/>
                <w:kern w:val="1"/>
                <w:sz w:val="22"/>
                <w:szCs w:val="22"/>
                <w:lang w:eastAsia="zh-CN" w:bidi="hi-IN"/>
              </w:rPr>
              <w:t>)</w:t>
            </w:r>
            <w:r w:rsidR="00A119D3" w:rsidRPr="00E17C5B">
              <w:rPr>
                <w:rFonts w:ascii="Times New Roman" w:eastAsia="Droid Sans" w:hAnsi="Times New Roman"/>
                <w:kern w:val="1"/>
                <w:sz w:val="22"/>
                <w:szCs w:val="22"/>
                <w:lang w:eastAsia="zh-CN" w:bidi="hi-IN"/>
              </w:rPr>
              <w:t xml:space="preserve"> Estrategias y recursos para el seguimiento y evaluación </w:t>
            </w:r>
            <w:r w:rsidR="00A119D3" w:rsidRPr="00E17C5B">
              <w:rPr>
                <w:rFonts w:ascii="Times New Roman" w:eastAsia="Droid Sans" w:hAnsi="Times New Roman"/>
                <w:b/>
                <w:kern w:val="1"/>
                <w:sz w:val="22"/>
                <w:szCs w:val="22"/>
                <w:lang w:eastAsia="zh-CN" w:bidi="hi-IN"/>
              </w:rPr>
              <w:t>hasta</w:t>
            </w:r>
            <w:r w:rsidR="00A119D3" w:rsidRPr="00E17C5B">
              <w:rPr>
                <w:rFonts w:ascii="Times New Roman" w:eastAsia="Droid Sans" w:hAnsi="Times New Roman"/>
                <w:kern w:val="1"/>
                <w:sz w:val="22"/>
                <w:szCs w:val="22"/>
                <w:lang w:eastAsia="zh-CN" w:bidi="hi-IN"/>
              </w:rPr>
              <w:t xml:space="preserve"> </w:t>
            </w:r>
            <w:r w:rsidR="00A119D3" w:rsidRPr="00E17C5B">
              <w:rPr>
                <w:rFonts w:ascii="Times New Roman" w:eastAsia="Droid Sans" w:hAnsi="Times New Roman"/>
                <w:b/>
                <w:kern w:val="1"/>
                <w:sz w:val="22"/>
                <w:szCs w:val="22"/>
                <w:lang w:eastAsia="zh-CN" w:bidi="hi-IN"/>
              </w:rPr>
              <w:t>7 puntos</w:t>
            </w:r>
            <w:r w:rsidR="00A119D3" w:rsidRPr="00E17C5B">
              <w:rPr>
                <w:rFonts w:ascii="Times New Roman" w:eastAsia="Droid Sans" w:hAnsi="Times New Roman"/>
                <w:kern w:val="1"/>
                <w:sz w:val="22"/>
                <w:szCs w:val="22"/>
                <w:lang w:eastAsia="zh-CN" w:bidi="hi-IN"/>
              </w:rPr>
              <w:t>.</w:t>
            </w:r>
          </w:p>
          <w:p w14:paraId="512AC1DB" w14:textId="5814B57D" w:rsidR="00A119D3" w:rsidRPr="00E17C5B" w:rsidRDefault="00A119D3" w:rsidP="008F6E84">
            <w:pPr>
              <w:pStyle w:val="Listavistosa-nfasis11"/>
              <w:keepNext/>
              <w:suppressAutoHyphens/>
              <w:ind w:left="253" w:hanging="142"/>
              <w:contextualSpacing/>
              <w:jc w:val="both"/>
              <w:outlineLvl w:val="2"/>
              <w:rPr>
                <w:rFonts w:ascii="Times New Roman" w:eastAsia="Droid Sans" w:hAnsi="Times New Roman"/>
                <w:b/>
                <w:bCs/>
                <w:i/>
                <w:color w:val="FF0000"/>
                <w:kern w:val="1"/>
                <w:sz w:val="16"/>
                <w:szCs w:val="22"/>
                <w:lang w:eastAsia="zh-CN" w:bidi="hi-IN"/>
              </w:rPr>
            </w:pPr>
          </w:p>
          <w:p w14:paraId="2D8356B3" w14:textId="5062385C" w:rsidR="00F04E40" w:rsidRPr="00E17C5B" w:rsidRDefault="00F04E40" w:rsidP="008F6E84">
            <w:pPr>
              <w:pStyle w:val="Listavistosa-nfasis11"/>
              <w:keepNext/>
              <w:suppressAutoHyphens/>
              <w:ind w:left="253" w:hanging="142"/>
              <w:contextualSpacing/>
              <w:jc w:val="both"/>
              <w:outlineLvl w:val="2"/>
              <w:rPr>
                <w:rFonts w:ascii="Times New Roman" w:eastAsia="Droid Sans" w:hAnsi="Times New Roman"/>
                <w:b/>
                <w:bCs/>
                <w:i/>
                <w:color w:val="FF0000"/>
                <w:kern w:val="1"/>
                <w:sz w:val="16"/>
                <w:szCs w:val="22"/>
                <w:lang w:eastAsia="zh-CN" w:bidi="hi-IN"/>
              </w:rPr>
            </w:pPr>
          </w:p>
          <w:p w14:paraId="63191290" w14:textId="77777777" w:rsidR="00F04E40" w:rsidRPr="00E17C5B" w:rsidRDefault="00F04E40" w:rsidP="008F6E84">
            <w:pPr>
              <w:pStyle w:val="Listavistosa-nfasis11"/>
              <w:keepNext/>
              <w:suppressAutoHyphens/>
              <w:ind w:left="253" w:hanging="142"/>
              <w:contextualSpacing/>
              <w:jc w:val="both"/>
              <w:outlineLvl w:val="2"/>
              <w:rPr>
                <w:rFonts w:ascii="Times New Roman" w:eastAsia="Droid Sans" w:hAnsi="Times New Roman"/>
                <w:b/>
                <w:bCs/>
                <w:i/>
                <w:color w:val="FF0000"/>
                <w:kern w:val="1"/>
                <w:sz w:val="16"/>
                <w:szCs w:val="22"/>
                <w:lang w:eastAsia="zh-CN" w:bidi="hi-IN"/>
              </w:rPr>
            </w:pPr>
          </w:p>
          <w:p w14:paraId="5CD58A44" w14:textId="77777777" w:rsidR="00A119D3" w:rsidRPr="00E17C5B" w:rsidRDefault="00A119D3" w:rsidP="00A119D3">
            <w:pPr>
              <w:keepNext/>
              <w:widowControl w:val="0"/>
              <w:suppressAutoHyphens/>
              <w:outlineLvl w:val="2"/>
              <w:rPr>
                <w:rFonts w:eastAsia="Droid Sans"/>
                <w:b/>
                <w:bCs/>
                <w:kern w:val="1"/>
                <w:sz w:val="22"/>
                <w:szCs w:val="22"/>
                <w:u w:val="single"/>
                <w:lang w:eastAsia="zh-CN" w:bidi="hi-IN"/>
              </w:rPr>
            </w:pPr>
            <w:r w:rsidRPr="00E17C5B">
              <w:rPr>
                <w:rFonts w:eastAsia="Droid Sans"/>
                <w:b/>
                <w:bCs/>
                <w:kern w:val="1"/>
                <w:sz w:val="22"/>
                <w:szCs w:val="22"/>
                <w:lang w:eastAsia="zh-CN" w:bidi="hi-IN"/>
              </w:rPr>
              <w:t xml:space="preserve">B. </w:t>
            </w:r>
            <w:r w:rsidRPr="00E17C5B">
              <w:rPr>
                <w:rFonts w:eastAsia="Droid Sans"/>
                <w:b/>
                <w:bCs/>
                <w:kern w:val="1"/>
                <w:sz w:val="22"/>
                <w:szCs w:val="22"/>
                <w:u w:val="single"/>
                <w:lang w:eastAsia="zh-CN" w:bidi="hi-IN"/>
              </w:rPr>
              <w:t>Personal Clave (30 puntos)</w:t>
            </w:r>
          </w:p>
          <w:p w14:paraId="072643D9" w14:textId="77777777" w:rsidR="00A119D3" w:rsidRPr="00E17C5B" w:rsidRDefault="00A119D3" w:rsidP="00A119D3">
            <w:pPr>
              <w:keepNext/>
              <w:widowControl w:val="0"/>
              <w:suppressAutoHyphens/>
              <w:ind w:left="313"/>
              <w:jc w:val="both"/>
              <w:outlineLvl w:val="2"/>
              <w:rPr>
                <w:rFonts w:eastAsia="Droid Sans"/>
                <w:kern w:val="1"/>
                <w:sz w:val="22"/>
                <w:szCs w:val="22"/>
                <w:lang w:eastAsia="zh-CN" w:bidi="hi-IN"/>
              </w:rPr>
            </w:pPr>
            <w:r w:rsidRPr="00E17C5B">
              <w:rPr>
                <w:rFonts w:eastAsia="Droid Sans"/>
                <w:kern w:val="1"/>
                <w:sz w:val="22"/>
                <w:szCs w:val="22"/>
                <w:lang w:eastAsia="zh-CN" w:bidi="hi-IN"/>
              </w:rPr>
              <w:t>Se deberá presentar los currículums, que serán con rigor de declaración jurada, rubricados, acompañados de las documentaciones respaldatorias del personal clave.</w:t>
            </w:r>
          </w:p>
          <w:p w14:paraId="620599F2" w14:textId="77777777" w:rsidR="00A119D3" w:rsidRPr="00E17C5B" w:rsidRDefault="00A119D3" w:rsidP="00CA7D2E">
            <w:pPr>
              <w:pStyle w:val="Prrafodelista"/>
              <w:keepNext/>
              <w:numPr>
                <w:ilvl w:val="0"/>
                <w:numId w:val="67"/>
              </w:numPr>
              <w:suppressAutoHyphens/>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kern w:val="1"/>
                <w:sz w:val="22"/>
                <w:szCs w:val="22"/>
                <w:lang w:eastAsia="zh-CN" w:bidi="hi-IN"/>
              </w:rPr>
              <w:t>Contratos y demás documentos necesarios en los que se visualicen las actividades desarrolladas que demuestren los requerimientos solicitados.</w:t>
            </w:r>
          </w:p>
          <w:p w14:paraId="0BEFC903" w14:textId="77777777" w:rsidR="00A119D3" w:rsidRPr="00E17C5B" w:rsidRDefault="00A119D3" w:rsidP="00CA7D2E">
            <w:pPr>
              <w:pStyle w:val="Prrafodelista"/>
              <w:keepNext/>
              <w:numPr>
                <w:ilvl w:val="0"/>
                <w:numId w:val="67"/>
              </w:numPr>
              <w:suppressAutoHyphens/>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kern w:val="1"/>
                <w:sz w:val="22"/>
                <w:szCs w:val="22"/>
                <w:lang w:eastAsia="zh-CN" w:bidi="hi-IN"/>
              </w:rPr>
              <w:t>Certificado de cumplimiento satisfactorio de los productos en ejecución o servicio finalizado.</w:t>
            </w:r>
          </w:p>
          <w:p w14:paraId="08FF2161" w14:textId="77777777" w:rsidR="00A119D3" w:rsidRPr="00E17C5B" w:rsidRDefault="00A119D3" w:rsidP="00CA7D2E">
            <w:pPr>
              <w:pStyle w:val="Prrafodelista"/>
              <w:keepNext/>
              <w:numPr>
                <w:ilvl w:val="0"/>
                <w:numId w:val="67"/>
              </w:numPr>
              <w:suppressAutoHyphens/>
              <w:jc w:val="both"/>
              <w:outlineLvl w:val="2"/>
              <w:rPr>
                <w:rFonts w:ascii="Times New Roman" w:eastAsia="Droid Sans" w:hAnsi="Times New Roman"/>
                <w:kern w:val="1"/>
                <w:sz w:val="22"/>
                <w:szCs w:val="22"/>
                <w:lang w:eastAsia="zh-CN" w:bidi="hi-IN"/>
              </w:rPr>
            </w:pPr>
            <w:r w:rsidRPr="00E17C5B">
              <w:rPr>
                <w:rFonts w:ascii="Times New Roman" w:eastAsia="Droid Sans" w:hAnsi="Times New Roman"/>
                <w:kern w:val="1"/>
                <w:sz w:val="22"/>
                <w:szCs w:val="22"/>
                <w:lang w:eastAsia="zh-CN" w:bidi="hi-IN"/>
              </w:rPr>
              <w:t>Si el oferente certifica la experiencia de uno o más personal clave propuesto, sobre servicios ejecutados por la firma a terceros, la misma deberá ser respaldada con documentaciones del servicio prestado al tercero con datos inherentes al personal que certifica, donde indique las actividades realizadas en relación al perfil solicitado y a los requerimientos exigidos. Si en las documentaciones del tercero ya sean estos: contratos, convenios, certificados y demás anexos, no se pueda determinar la vinculación referida; dichas certificaciones no serán consideradas.</w:t>
            </w:r>
          </w:p>
          <w:p w14:paraId="3EB03CF0" w14:textId="77777777" w:rsidR="00A119D3" w:rsidRPr="00E17C5B" w:rsidRDefault="00A119D3" w:rsidP="00A119D3">
            <w:pPr>
              <w:pStyle w:val="Prrafodelista"/>
              <w:keepNext/>
              <w:suppressAutoHyphens/>
              <w:ind w:left="673"/>
              <w:jc w:val="both"/>
              <w:outlineLvl w:val="2"/>
              <w:rPr>
                <w:rFonts w:ascii="Times New Roman" w:eastAsia="Droid Sans" w:hAnsi="Times New Roman"/>
                <w:kern w:val="1"/>
                <w:sz w:val="8"/>
                <w:szCs w:val="22"/>
                <w:lang w:eastAsia="zh-CN" w:bidi="hi-IN"/>
              </w:rPr>
            </w:pPr>
          </w:p>
          <w:p w14:paraId="0A1E8D98" w14:textId="77777777" w:rsidR="00A119D3" w:rsidRPr="00E17C5B" w:rsidRDefault="00A119D3" w:rsidP="00A119D3">
            <w:pPr>
              <w:widowControl w:val="0"/>
              <w:suppressAutoHyphens/>
              <w:ind w:left="360" w:hanging="360"/>
              <w:rPr>
                <w:rFonts w:eastAsia="Droid Sans"/>
                <w:b/>
                <w:kern w:val="1"/>
                <w:sz w:val="22"/>
                <w:szCs w:val="22"/>
                <w:lang w:eastAsia="zh-CN" w:bidi="hi-IN"/>
              </w:rPr>
            </w:pPr>
            <w:r w:rsidRPr="00E17C5B">
              <w:rPr>
                <w:rFonts w:eastAsia="Droid Sans"/>
                <w:b/>
                <w:kern w:val="1"/>
                <w:sz w:val="22"/>
                <w:szCs w:val="22"/>
                <w:lang w:eastAsia="zh-CN" w:bidi="hi-IN"/>
              </w:rPr>
              <w:t>El puntaje será distribuido de la siguiente manera:</w:t>
            </w:r>
          </w:p>
          <w:p w14:paraId="43EAD42A" w14:textId="77777777" w:rsidR="0043294E" w:rsidRPr="00E17C5B" w:rsidRDefault="0043294E" w:rsidP="00A119D3">
            <w:pPr>
              <w:widowControl w:val="0"/>
              <w:suppressAutoHyphens/>
              <w:ind w:left="360" w:hanging="360"/>
              <w:rPr>
                <w:rFonts w:eastAsia="Droid Sans"/>
                <w:kern w:val="1"/>
                <w:sz w:val="6"/>
                <w:szCs w:val="22"/>
                <w:lang w:eastAsia="zh-CN" w:bidi="hi-IN"/>
              </w:rPr>
            </w:pPr>
          </w:p>
          <w:p w14:paraId="6363B24D" w14:textId="375E3AAF" w:rsidR="00A119D3" w:rsidRPr="005C351E" w:rsidRDefault="00A119D3" w:rsidP="00742358">
            <w:pPr>
              <w:widowControl w:val="0"/>
              <w:pBdr>
                <w:bottom w:val="single" w:sz="4" w:space="1" w:color="auto"/>
              </w:pBdr>
              <w:suppressAutoHyphens/>
              <w:ind w:left="360" w:hanging="360"/>
              <w:jc w:val="both"/>
              <w:rPr>
                <w:rFonts w:eastAsia="Droid Sans"/>
                <w:b/>
                <w:kern w:val="1"/>
                <w:sz w:val="22"/>
                <w:szCs w:val="22"/>
                <w:lang w:eastAsia="zh-CN" w:bidi="hi-IN"/>
              </w:rPr>
            </w:pPr>
            <w:r w:rsidRPr="00631781">
              <w:rPr>
                <w:rFonts w:eastAsia="Droid Sans"/>
                <w:b/>
                <w:kern w:val="1"/>
                <w:sz w:val="22"/>
                <w:szCs w:val="22"/>
                <w:lang w:eastAsia="zh-CN" w:bidi="hi-IN"/>
              </w:rPr>
              <w:t>COORDINADOR DE EQUIPO (1</w:t>
            </w:r>
            <w:r w:rsidR="00860FFA" w:rsidRPr="00631781">
              <w:rPr>
                <w:rFonts w:eastAsia="Droid Sans"/>
                <w:b/>
                <w:kern w:val="1"/>
                <w:sz w:val="22"/>
                <w:szCs w:val="22"/>
                <w:lang w:eastAsia="zh-CN" w:bidi="hi-IN"/>
              </w:rPr>
              <w:t>5</w:t>
            </w:r>
            <w:r w:rsidRPr="00631781">
              <w:rPr>
                <w:rFonts w:eastAsia="Droid Sans"/>
                <w:b/>
                <w:kern w:val="1"/>
                <w:sz w:val="22"/>
                <w:szCs w:val="22"/>
                <w:lang w:eastAsia="zh-CN" w:bidi="hi-IN"/>
              </w:rPr>
              <w:t xml:space="preserve"> puntos)</w:t>
            </w:r>
          </w:p>
          <w:p w14:paraId="02BC1217" w14:textId="17FA9AED" w:rsidR="00A119D3" w:rsidRPr="005C351E" w:rsidRDefault="00A119D3" w:rsidP="00CA7D2E">
            <w:pPr>
              <w:widowControl w:val="0"/>
              <w:numPr>
                <w:ilvl w:val="0"/>
                <w:numId w:val="36"/>
              </w:numPr>
              <w:tabs>
                <w:tab w:val="clear" w:pos="1080"/>
                <w:tab w:val="num" w:pos="77"/>
              </w:tabs>
              <w:suppressAutoHyphens/>
              <w:ind w:left="360" w:hanging="142"/>
              <w:jc w:val="both"/>
              <w:rPr>
                <w:rFonts w:eastAsia="Droid Sans"/>
                <w:b/>
                <w:bCs/>
                <w:kern w:val="1"/>
                <w:sz w:val="22"/>
                <w:szCs w:val="22"/>
                <w:lang w:eastAsia="zh-CN" w:bidi="hi-IN"/>
              </w:rPr>
            </w:pPr>
            <w:r w:rsidRPr="005C351E">
              <w:rPr>
                <w:rFonts w:eastAsia="Droid Sans"/>
                <w:b/>
                <w:bCs/>
                <w:kern w:val="1"/>
                <w:sz w:val="22"/>
                <w:szCs w:val="22"/>
                <w:lang w:eastAsia="zh-CN" w:bidi="hi-IN"/>
              </w:rPr>
              <w:t>Formación académica:</w:t>
            </w:r>
            <w:r w:rsidRPr="005C351E">
              <w:rPr>
                <w:rFonts w:eastAsia="Droid Sans"/>
                <w:kern w:val="1"/>
                <w:sz w:val="22"/>
                <w:szCs w:val="22"/>
                <w:lang w:eastAsia="zh-CN" w:bidi="hi-IN"/>
              </w:rPr>
              <w:t xml:space="preserve"> Estudios universitarios concluidos (</w:t>
            </w:r>
            <w:r w:rsidR="00F34D15" w:rsidRPr="005C351E">
              <w:rPr>
                <w:rFonts w:eastAsia="Droid Sans"/>
                <w:kern w:val="1"/>
                <w:sz w:val="22"/>
                <w:szCs w:val="22"/>
                <w:lang w:eastAsia="zh-CN" w:bidi="hi-IN"/>
              </w:rPr>
              <w:t>el</w:t>
            </w:r>
            <w:r w:rsidRPr="005C351E">
              <w:rPr>
                <w:rFonts w:eastAsia="Droid Sans"/>
                <w:kern w:val="1"/>
                <w:sz w:val="22"/>
                <w:szCs w:val="22"/>
                <w:lang w:eastAsia="zh-CN" w:bidi="hi-IN"/>
              </w:rPr>
              <w:t xml:space="preserve"> título universitario deberá estar registrado y legalizado por las autoridades del MEC). Para el caso de título del extranjero, deberá estar homologado y registrado por las autoridades competentes del Paraguay. </w:t>
            </w:r>
            <w:r w:rsidRPr="005C351E">
              <w:rPr>
                <w:rFonts w:eastAsia="Droid Sans"/>
                <w:b/>
                <w:kern w:val="1"/>
                <w:sz w:val="22"/>
                <w:szCs w:val="22"/>
                <w:lang w:eastAsia="zh-CN" w:bidi="hi-IN"/>
              </w:rPr>
              <w:t>Excluyente.</w:t>
            </w:r>
          </w:p>
          <w:p w14:paraId="040EA5DF" w14:textId="2D8574E3" w:rsidR="00A119D3" w:rsidRPr="005C351E" w:rsidRDefault="00A119D3" w:rsidP="00CA7D2E">
            <w:pPr>
              <w:widowControl w:val="0"/>
              <w:numPr>
                <w:ilvl w:val="0"/>
                <w:numId w:val="36"/>
              </w:numPr>
              <w:tabs>
                <w:tab w:val="clear" w:pos="1080"/>
                <w:tab w:val="num" w:pos="437"/>
              </w:tabs>
              <w:suppressAutoHyphens/>
              <w:ind w:left="360" w:hanging="142"/>
              <w:jc w:val="both"/>
              <w:rPr>
                <w:rFonts w:eastAsia="Droid Sans"/>
                <w:b/>
                <w:bCs/>
                <w:kern w:val="1"/>
                <w:sz w:val="22"/>
                <w:szCs w:val="22"/>
                <w:lang w:eastAsia="zh-CN" w:bidi="hi-IN"/>
              </w:rPr>
            </w:pPr>
            <w:r w:rsidRPr="005C351E">
              <w:rPr>
                <w:rFonts w:eastAsia="Droid Sans"/>
                <w:b/>
                <w:bCs/>
                <w:kern w:val="1"/>
                <w:sz w:val="22"/>
                <w:szCs w:val="22"/>
                <w:lang w:eastAsia="zh-CN" w:bidi="hi-IN"/>
              </w:rPr>
              <w:t>Experiencia general:</w:t>
            </w:r>
            <w:r w:rsidRPr="005C351E">
              <w:rPr>
                <w:rFonts w:eastAsia="Droid Sans"/>
                <w:kern w:val="1"/>
                <w:sz w:val="22"/>
                <w:szCs w:val="22"/>
                <w:lang w:eastAsia="zh-CN" w:bidi="hi-IN"/>
              </w:rPr>
              <w:t xml:space="preserve"> Deberá demostrar experiencia mínima de 10 (diez) años desde la obtención del grado académico. </w:t>
            </w:r>
            <w:r w:rsidRPr="005C351E">
              <w:rPr>
                <w:rFonts w:eastAsia="Droid Sans"/>
                <w:b/>
                <w:kern w:val="1"/>
                <w:sz w:val="22"/>
                <w:szCs w:val="22"/>
                <w:lang w:eastAsia="zh-CN" w:bidi="hi-IN"/>
              </w:rPr>
              <w:t xml:space="preserve">Se otorgará 1 punto por la experiencia mínima, </w:t>
            </w:r>
            <w:r w:rsidR="009E597C" w:rsidRPr="005C351E">
              <w:rPr>
                <w:rFonts w:eastAsia="Droid Sans"/>
                <w:b/>
                <w:kern w:val="1"/>
                <w:sz w:val="22"/>
                <w:szCs w:val="22"/>
                <w:lang w:eastAsia="zh-CN" w:bidi="hi-IN"/>
              </w:rPr>
              <w:t xml:space="preserve">luego se le sumará </w:t>
            </w:r>
            <w:r w:rsidRPr="005C351E">
              <w:rPr>
                <w:rFonts w:eastAsia="Droid Sans"/>
                <w:b/>
                <w:kern w:val="1"/>
                <w:sz w:val="22"/>
                <w:szCs w:val="22"/>
                <w:lang w:eastAsia="zh-CN" w:bidi="hi-IN"/>
              </w:rPr>
              <w:t>1 punto por</w:t>
            </w:r>
            <w:r w:rsidR="009E597C" w:rsidRPr="005C351E">
              <w:rPr>
                <w:rFonts w:eastAsia="Droid Sans"/>
                <w:b/>
                <w:kern w:val="1"/>
                <w:sz w:val="22"/>
                <w:szCs w:val="22"/>
                <w:lang w:eastAsia="zh-CN" w:bidi="hi-IN"/>
              </w:rPr>
              <w:t xml:space="preserve"> cada</w:t>
            </w:r>
            <w:r w:rsidRPr="005C351E">
              <w:rPr>
                <w:rFonts w:eastAsia="Droid Sans"/>
                <w:b/>
                <w:kern w:val="1"/>
                <w:sz w:val="22"/>
                <w:szCs w:val="22"/>
                <w:lang w:eastAsia="zh-CN" w:bidi="hi-IN"/>
              </w:rPr>
              <w:t xml:space="preserve"> año adicional, hasta un máximo </w:t>
            </w:r>
            <w:r w:rsidRPr="00631781">
              <w:rPr>
                <w:rFonts w:eastAsia="Droid Sans"/>
                <w:b/>
                <w:kern w:val="1"/>
                <w:sz w:val="22"/>
                <w:szCs w:val="22"/>
                <w:u w:val="single"/>
                <w:lang w:eastAsia="zh-CN" w:bidi="hi-IN"/>
              </w:rPr>
              <w:t xml:space="preserve">de </w:t>
            </w:r>
            <w:r w:rsidR="00860FFA" w:rsidRPr="00631781">
              <w:rPr>
                <w:rFonts w:eastAsia="Droid Sans"/>
                <w:b/>
                <w:kern w:val="1"/>
                <w:sz w:val="22"/>
                <w:szCs w:val="22"/>
                <w:u w:val="single"/>
                <w:lang w:eastAsia="zh-CN" w:bidi="hi-IN"/>
              </w:rPr>
              <w:t>5</w:t>
            </w:r>
            <w:r w:rsidRPr="00631781">
              <w:rPr>
                <w:rFonts w:eastAsia="Droid Sans"/>
                <w:b/>
                <w:kern w:val="1"/>
                <w:sz w:val="22"/>
                <w:szCs w:val="22"/>
                <w:u w:val="single"/>
                <w:lang w:eastAsia="zh-CN" w:bidi="hi-IN"/>
              </w:rPr>
              <w:t xml:space="preserve"> puntos</w:t>
            </w:r>
            <w:r w:rsidRPr="00631781">
              <w:rPr>
                <w:rFonts w:eastAsia="Droid Sans"/>
                <w:b/>
                <w:kern w:val="1"/>
                <w:sz w:val="22"/>
                <w:szCs w:val="22"/>
                <w:lang w:eastAsia="zh-CN" w:bidi="hi-IN"/>
              </w:rPr>
              <w:t>.</w:t>
            </w:r>
          </w:p>
          <w:p w14:paraId="40FE0141" w14:textId="7A4FBDC6" w:rsidR="00A119D3" w:rsidRPr="005C351E" w:rsidRDefault="00A119D3" w:rsidP="00CA7D2E">
            <w:pPr>
              <w:widowControl w:val="0"/>
              <w:numPr>
                <w:ilvl w:val="0"/>
                <w:numId w:val="36"/>
              </w:numPr>
              <w:tabs>
                <w:tab w:val="clear" w:pos="1080"/>
                <w:tab w:val="num" w:pos="437"/>
              </w:tabs>
              <w:suppressAutoHyphens/>
              <w:ind w:left="360" w:hanging="142"/>
              <w:jc w:val="both"/>
              <w:rPr>
                <w:rFonts w:eastAsia="Droid Sans"/>
                <w:b/>
                <w:kern w:val="1"/>
                <w:sz w:val="22"/>
                <w:szCs w:val="22"/>
                <w:lang w:eastAsia="zh-CN" w:bidi="hi-IN"/>
              </w:rPr>
            </w:pPr>
            <w:r w:rsidRPr="005C351E">
              <w:rPr>
                <w:rFonts w:eastAsia="Droid Sans"/>
                <w:b/>
                <w:bCs/>
                <w:kern w:val="1"/>
                <w:sz w:val="22"/>
                <w:szCs w:val="22"/>
                <w:lang w:eastAsia="zh-CN" w:bidi="hi-IN"/>
              </w:rPr>
              <w:t>Experiencia específica:</w:t>
            </w:r>
            <w:r w:rsidRPr="005C351E">
              <w:rPr>
                <w:rFonts w:eastAsia="Droid Sans"/>
                <w:kern w:val="1"/>
                <w:sz w:val="22"/>
                <w:szCs w:val="22"/>
                <w:lang w:eastAsia="zh-CN" w:bidi="hi-IN"/>
              </w:rPr>
              <w:t xml:space="preserve"> Poseer experiencia en conducción y/o coordinación </w:t>
            </w:r>
            <w:r w:rsidR="00F34D15" w:rsidRPr="005C351E">
              <w:rPr>
                <w:rFonts w:eastAsia="Droid Sans"/>
                <w:kern w:val="1"/>
                <w:sz w:val="22"/>
                <w:szCs w:val="22"/>
                <w:lang w:eastAsia="zh-CN" w:bidi="hi-IN"/>
              </w:rPr>
              <w:t>de</w:t>
            </w:r>
            <w:r w:rsidR="00F34D15" w:rsidRPr="00631781">
              <w:rPr>
                <w:rFonts w:eastAsia="Droid Sans"/>
                <w:kern w:val="1"/>
                <w:sz w:val="22"/>
                <w:szCs w:val="22"/>
                <w:lang w:eastAsia="zh-CN" w:bidi="hi-IN"/>
              </w:rPr>
              <w:t xml:space="preserve"> al menos </w:t>
            </w:r>
            <w:r w:rsidRPr="00631781">
              <w:rPr>
                <w:rFonts w:eastAsia="Droid Sans"/>
                <w:kern w:val="1"/>
                <w:sz w:val="22"/>
                <w:szCs w:val="22"/>
                <w:lang w:eastAsia="zh-CN" w:bidi="hi-IN"/>
              </w:rPr>
              <w:t>50 personas</w:t>
            </w:r>
            <w:r w:rsidR="00F34D15" w:rsidRPr="00631781">
              <w:rPr>
                <w:rFonts w:eastAsia="Droid Sans"/>
                <w:kern w:val="1"/>
                <w:sz w:val="22"/>
                <w:szCs w:val="22"/>
                <w:lang w:eastAsia="zh-CN" w:bidi="hi-IN"/>
              </w:rPr>
              <w:t xml:space="preserve">, </w:t>
            </w:r>
            <w:r w:rsidRPr="00631781">
              <w:rPr>
                <w:rFonts w:eastAsia="Droid Sans"/>
                <w:kern w:val="1"/>
                <w:sz w:val="22"/>
                <w:szCs w:val="22"/>
                <w:lang w:eastAsia="zh-CN" w:bidi="hi-IN"/>
              </w:rPr>
              <w:t>lo</w:t>
            </w:r>
            <w:r w:rsidRPr="005C351E">
              <w:rPr>
                <w:rFonts w:eastAsia="Droid Sans"/>
                <w:kern w:val="1"/>
                <w:sz w:val="22"/>
                <w:szCs w:val="22"/>
                <w:lang w:eastAsia="zh-CN" w:bidi="hi-IN"/>
              </w:rPr>
              <w:t xml:space="preserve"> cual deberá ser demostrado a través de </w:t>
            </w:r>
            <w:r w:rsidRPr="005C351E">
              <w:rPr>
                <w:rFonts w:eastAsia="Droid Sans"/>
                <w:kern w:val="1"/>
                <w:sz w:val="22"/>
                <w:szCs w:val="22"/>
                <w:u w:val="single"/>
                <w:lang w:eastAsia="zh-CN" w:bidi="hi-IN"/>
              </w:rPr>
              <w:t>copias simples de contratos con el anexo donde se visualicen las actividades desarrolladas y la cantidad de conducción de personas</w:t>
            </w:r>
            <w:r w:rsidRPr="005C351E">
              <w:rPr>
                <w:rFonts w:eastAsia="Droid Sans"/>
                <w:kern w:val="1"/>
                <w:sz w:val="22"/>
                <w:szCs w:val="22"/>
                <w:lang w:eastAsia="zh-CN" w:bidi="hi-IN"/>
              </w:rPr>
              <w:t xml:space="preserve">. </w:t>
            </w:r>
            <w:r w:rsidRPr="005C351E">
              <w:rPr>
                <w:rFonts w:eastAsia="Droid Sans"/>
                <w:b/>
                <w:kern w:val="1"/>
                <w:sz w:val="22"/>
                <w:szCs w:val="22"/>
                <w:lang w:eastAsia="zh-CN" w:bidi="hi-IN"/>
              </w:rPr>
              <w:t>Se otorgará</w:t>
            </w:r>
            <w:r w:rsidR="009E597C" w:rsidRPr="005C351E">
              <w:rPr>
                <w:rFonts w:eastAsia="Droid Sans"/>
                <w:b/>
                <w:kern w:val="1"/>
                <w:sz w:val="22"/>
                <w:szCs w:val="22"/>
                <w:lang w:eastAsia="zh-CN" w:bidi="hi-IN"/>
              </w:rPr>
              <w:t>n</w:t>
            </w:r>
            <w:r w:rsidRPr="005C351E">
              <w:rPr>
                <w:rFonts w:eastAsia="Droid Sans"/>
                <w:b/>
                <w:kern w:val="1"/>
                <w:sz w:val="22"/>
                <w:szCs w:val="22"/>
                <w:lang w:eastAsia="zh-CN" w:bidi="hi-IN"/>
              </w:rPr>
              <w:t xml:space="preserve"> </w:t>
            </w:r>
            <w:r w:rsidR="00860FFA" w:rsidRPr="00631781">
              <w:rPr>
                <w:rFonts w:eastAsia="Droid Sans"/>
                <w:b/>
                <w:kern w:val="1"/>
                <w:sz w:val="22"/>
                <w:szCs w:val="22"/>
                <w:lang w:eastAsia="zh-CN" w:bidi="hi-IN"/>
              </w:rPr>
              <w:t>2</w:t>
            </w:r>
            <w:r w:rsidRPr="00631781">
              <w:rPr>
                <w:rFonts w:eastAsia="Droid Sans"/>
                <w:b/>
                <w:kern w:val="1"/>
                <w:sz w:val="22"/>
                <w:szCs w:val="22"/>
                <w:lang w:eastAsia="zh-CN" w:bidi="hi-IN"/>
              </w:rPr>
              <w:t xml:space="preserve"> puntos</w:t>
            </w:r>
            <w:r w:rsidRPr="005C351E">
              <w:rPr>
                <w:rFonts w:eastAsia="Droid Sans"/>
                <w:b/>
                <w:kern w:val="1"/>
                <w:sz w:val="22"/>
                <w:szCs w:val="22"/>
                <w:lang w:eastAsia="zh-CN" w:bidi="hi-IN"/>
              </w:rPr>
              <w:t xml:space="preserve"> por cada experiencia</w:t>
            </w:r>
            <w:r w:rsidR="00860FFA" w:rsidRPr="005C351E">
              <w:rPr>
                <w:rFonts w:eastAsia="Droid Sans"/>
                <w:b/>
                <w:kern w:val="1"/>
                <w:sz w:val="22"/>
                <w:szCs w:val="22"/>
                <w:lang w:eastAsia="zh-CN" w:bidi="hi-IN"/>
              </w:rPr>
              <w:t xml:space="preserve"> específica</w:t>
            </w:r>
            <w:r w:rsidRPr="005C351E">
              <w:rPr>
                <w:rFonts w:eastAsia="Droid Sans"/>
                <w:b/>
                <w:kern w:val="1"/>
                <w:sz w:val="22"/>
                <w:szCs w:val="22"/>
                <w:lang w:eastAsia="zh-CN" w:bidi="hi-IN"/>
              </w:rPr>
              <w:t xml:space="preserve"> hasta un máximo de </w:t>
            </w:r>
            <w:r w:rsidR="00860FFA" w:rsidRPr="00631781">
              <w:rPr>
                <w:rFonts w:eastAsia="Droid Sans"/>
                <w:b/>
                <w:kern w:val="1"/>
                <w:sz w:val="22"/>
                <w:szCs w:val="22"/>
                <w:u w:val="single"/>
                <w:lang w:eastAsia="zh-CN" w:bidi="hi-IN"/>
              </w:rPr>
              <w:t>10</w:t>
            </w:r>
            <w:r w:rsidRPr="00631781">
              <w:rPr>
                <w:rFonts w:eastAsia="Droid Sans"/>
                <w:b/>
                <w:kern w:val="1"/>
                <w:sz w:val="22"/>
                <w:szCs w:val="22"/>
                <w:u w:val="single"/>
                <w:lang w:eastAsia="zh-CN" w:bidi="hi-IN"/>
              </w:rPr>
              <w:t xml:space="preserve"> puntos</w:t>
            </w:r>
            <w:r w:rsidRPr="00631781">
              <w:rPr>
                <w:rFonts w:eastAsia="Droid Sans"/>
                <w:b/>
                <w:kern w:val="1"/>
                <w:sz w:val="22"/>
                <w:szCs w:val="22"/>
                <w:lang w:eastAsia="zh-CN" w:bidi="hi-IN"/>
              </w:rPr>
              <w:t>.</w:t>
            </w:r>
          </w:p>
          <w:p w14:paraId="6B82EFA5" w14:textId="77777777" w:rsidR="00A119D3" w:rsidRPr="005C351E" w:rsidRDefault="00A119D3" w:rsidP="00E17C5B">
            <w:pPr>
              <w:widowControl w:val="0"/>
              <w:suppressAutoHyphens/>
              <w:ind w:left="402"/>
              <w:jc w:val="both"/>
              <w:rPr>
                <w:rFonts w:eastAsia="Droid Sans"/>
                <w:b/>
                <w:kern w:val="1"/>
                <w:sz w:val="22"/>
                <w:szCs w:val="22"/>
                <w:lang w:eastAsia="zh-CN" w:bidi="hi-IN"/>
              </w:rPr>
            </w:pPr>
            <w:r w:rsidRPr="005C351E">
              <w:rPr>
                <w:rFonts w:eastAsia="Droid Sans"/>
                <w:kern w:val="1"/>
                <w:sz w:val="22"/>
                <w:szCs w:val="22"/>
                <w:lang w:eastAsia="zh-CN" w:bidi="hi-IN"/>
              </w:rPr>
              <w:t>Si el director ejecutivo o el representante legal de la firma oferente es propuesto para ocupar este puesto, el mismo deberá presentar copia simple de las documentaciones legales que acrediten dicha designación en los cargos directivos respectivamente.</w:t>
            </w:r>
          </w:p>
          <w:p w14:paraId="658E0C98" w14:textId="77777777" w:rsidR="00DB5EEB" w:rsidRPr="005C351E" w:rsidRDefault="00DB5EEB" w:rsidP="007D24D6">
            <w:pPr>
              <w:widowControl w:val="0"/>
              <w:tabs>
                <w:tab w:val="num" w:pos="360"/>
              </w:tabs>
              <w:suppressAutoHyphens/>
              <w:ind w:left="491" w:hanging="142"/>
              <w:rPr>
                <w:rFonts w:eastAsia="Droid Sans"/>
                <w:b/>
                <w:kern w:val="1"/>
                <w:sz w:val="22"/>
                <w:szCs w:val="22"/>
                <w:lang w:eastAsia="zh-CN" w:bidi="hi-IN"/>
              </w:rPr>
            </w:pPr>
          </w:p>
          <w:p w14:paraId="292C1548" w14:textId="3A6249AE" w:rsidR="007D24D6" w:rsidRPr="005C351E" w:rsidRDefault="007D24D6" w:rsidP="00E17C5B">
            <w:pPr>
              <w:widowControl w:val="0"/>
              <w:tabs>
                <w:tab w:val="num" w:pos="360"/>
              </w:tabs>
              <w:suppressAutoHyphens/>
              <w:ind w:left="119" w:hanging="142"/>
              <w:rPr>
                <w:rFonts w:eastAsia="Droid Sans"/>
                <w:b/>
                <w:kern w:val="1"/>
                <w:sz w:val="22"/>
                <w:szCs w:val="22"/>
                <w:lang w:eastAsia="zh-CN" w:bidi="hi-IN"/>
              </w:rPr>
            </w:pPr>
            <w:r w:rsidRPr="005C351E">
              <w:rPr>
                <w:rFonts w:eastAsia="Droid Sans"/>
                <w:b/>
                <w:kern w:val="1"/>
                <w:sz w:val="22"/>
                <w:szCs w:val="22"/>
                <w:lang w:eastAsia="zh-CN" w:bidi="hi-IN"/>
              </w:rPr>
              <w:t xml:space="preserve">COORDINADOR DEL OPERATIVO DE CAMPO </w:t>
            </w:r>
            <w:r w:rsidRPr="00631781">
              <w:rPr>
                <w:rFonts w:eastAsia="Droid Sans"/>
                <w:b/>
                <w:kern w:val="1"/>
                <w:sz w:val="22"/>
                <w:szCs w:val="22"/>
                <w:lang w:eastAsia="zh-CN" w:bidi="hi-IN"/>
              </w:rPr>
              <w:t>(1</w:t>
            </w:r>
            <w:r w:rsidR="00860FFA" w:rsidRPr="00631781">
              <w:rPr>
                <w:rFonts w:eastAsia="Droid Sans"/>
                <w:b/>
                <w:kern w:val="1"/>
                <w:sz w:val="22"/>
                <w:szCs w:val="22"/>
                <w:lang w:eastAsia="zh-CN" w:bidi="hi-IN"/>
              </w:rPr>
              <w:t>5</w:t>
            </w:r>
            <w:r w:rsidRPr="00631781">
              <w:rPr>
                <w:rFonts w:eastAsia="Droid Sans"/>
                <w:b/>
                <w:kern w:val="1"/>
                <w:sz w:val="22"/>
                <w:szCs w:val="22"/>
                <w:lang w:eastAsia="zh-CN" w:bidi="hi-IN"/>
              </w:rPr>
              <w:t xml:space="preserve"> puntos)</w:t>
            </w:r>
          </w:p>
          <w:p w14:paraId="1B39351D" w14:textId="2B13B097" w:rsidR="007D24D6" w:rsidRPr="005C351E" w:rsidRDefault="007D24D6" w:rsidP="00CA7D2E">
            <w:pPr>
              <w:widowControl w:val="0"/>
              <w:numPr>
                <w:ilvl w:val="0"/>
                <w:numId w:val="36"/>
              </w:numPr>
              <w:tabs>
                <w:tab w:val="clear" w:pos="1080"/>
                <w:tab w:val="num" w:pos="77"/>
                <w:tab w:val="num" w:pos="360"/>
              </w:tabs>
              <w:suppressAutoHyphens/>
              <w:ind w:left="360" w:hanging="142"/>
              <w:jc w:val="both"/>
              <w:rPr>
                <w:rFonts w:eastAsia="Droid Sans"/>
                <w:b/>
                <w:bCs/>
                <w:kern w:val="1"/>
                <w:sz w:val="22"/>
                <w:szCs w:val="22"/>
                <w:lang w:eastAsia="zh-CN" w:bidi="hi-IN"/>
              </w:rPr>
            </w:pPr>
            <w:r w:rsidRPr="005C351E">
              <w:rPr>
                <w:rFonts w:eastAsia="Droid Sans"/>
                <w:b/>
                <w:bCs/>
                <w:kern w:val="1"/>
                <w:sz w:val="22"/>
                <w:szCs w:val="22"/>
                <w:lang w:eastAsia="zh-CN" w:bidi="hi-IN"/>
              </w:rPr>
              <w:t>Formación académica:</w:t>
            </w:r>
            <w:r w:rsidRPr="005C351E">
              <w:rPr>
                <w:rFonts w:eastAsia="Droid Sans"/>
                <w:kern w:val="1"/>
                <w:sz w:val="22"/>
                <w:szCs w:val="22"/>
                <w:lang w:eastAsia="zh-CN" w:bidi="hi-IN"/>
              </w:rPr>
              <w:t xml:space="preserve"> Estudios universitarios concluidos (</w:t>
            </w:r>
            <w:r w:rsidR="00F34D15" w:rsidRPr="005C351E">
              <w:rPr>
                <w:rFonts w:eastAsia="Droid Sans"/>
                <w:kern w:val="1"/>
                <w:sz w:val="22"/>
                <w:szCs w:val="22"/>
                <w:lang w:eastAsia="zh-CN" w:bidi="hi-IN"/>
              </w:rPr>
              <w:t>el</w:t>
            </w:r>
            <w:r w:rsidRPr="005C351E">
              <w:rPr>
                <w:rFonts w:eastAsia="Droid Sans"/>
                <w:kern w:val="1"/>
                <w:sz w:val="22"/>
                <w:szCs w:val="22"/>
                <w:lang w:eastAsia="zh-CN" w:bidi="hi-IN"/>
              </w:rPr>
              <w:t xml:space="preserve"> título universitario deberá estar registrado y legalizado por las autoridades del MEC). Para el caso de título del extranjero, deberá estar homologado y registrado por las autoridades competentes del Paraguay. </w:t>
            </w:r>
            <w:r w:rsidRPr="005C351E">
              <w:rPr>
                <w:rFonts w:eastAsia="Droid Sans"/>
                <w:b/>
                <w:kern w:val="1"/>
                <w:sz w:val="22"/>
                <w:szCs w:val="22"/>
                <w:lang w:eastAsia="zh-CN" w:bidi="hi-IN"/>
              </w:rPr>
              <w:t>Excluyente.</w:t>
            </w:r>
          </w:p>
          <w:p w14:paraId="7CB757B9" w14:textId="4410EF8E" w:rsidR="007D24D6" w:rsidRPr="005C351E" w:rsidRDefault="007D24D6" w:rsidP="00CA7D2E">
            <w:pPr>
              <w:widowControl w:val="0"/>
              <w:numPr>
                <w:ilvl w:val="0"/>
                <w:numId w:val="36"/>
              </w:numPr>
              <w:tabs>
                <w:tab w:val="clear" w:pos="1080"/>
                <w:tab w:val="num" w:pos="77"/>
                <w:tab w:val="num" w:pos="360"/>
              </w:tabs>
              <w:suppressAutoHyphens/>
              <w:ind w:left="360" w:hanging="142"/>
              <w:jc w:val="both"/>
              <w:rPr>
                <w:rFonts w:eastAsia="Droid Sans"/>
                <w:b/>
                <w:bCs/>
                <w:i/>
                <w:kern w:val="1"/>
                <w:sz w:val="22"/>
                <w:szCs w:val="22"/>
                <w:lang w:eastAsia="zh-CN" w:bidi="hi-IN"/>
              </w:rPr>
            </w:pPr>
            <w:r w:rsidRPr="005C351E">
              <w:rPr>
                <w:rFonts w:eastAsia="Droid Sans"/>
                <w:b/>
                <w:bCs/>
                <w:kern w:val="1"/>
                <w:sz w:val="22"/>
                <w:szCs w:val="22"/>
                <w:lang w:eastAsia="zh-CN" w:bidi="hi-IN"/>
              </w:rPr>
              <w:t>Experiencia general:</w:t>
            </w:r>
            <w:r w:rsidRPr="005C351E">
              <w:rPr>
                <w:rFonts w:eastAsia="Droid Sans"/>
                <w:kern w:val="1"/>
                <w:sz w:val="22"/>
                <w:szCs w:val="22"/>
                <w:lang w:eastAsia="zh-CN" w:bidi="hi-IN"/>
              </w:rPr>
              <w:t xml:space="preserve"> Deberá demostrar experiencia mínima de </w:t>
            </w:r>
            <w:r w:rsidR="00E17C5B" w:rsidRPr="005C351E">
              <w:rPr>
                <w:rFonts w:eastAsia="Droid Sans"/>
                <w:kern w:val="1"/>
                <w:sz w:val="22"/>
                <w:szCs w:val="22"/>
                <w:lang w:eastAsia="zh-CN" w:bidi="hi-IN"/>
              </w:rPr>
              <w:t>8</w:t>
            </w:r>
            <w:r w:rsidRPr="005C351E">
              <w:rPr>
                <w:rFonts w:eastAsia="Droid Sans"/>
                <w:kern w:val="1"/>
                <w:sz w:val="22"/>
                <w:szCs w:val="22"/>
                <w:lang w:eastAsia="zh-CN" w:bidi="hi-IN"/>
              </w:rPr>
              <w:t xml:space="preserve"> años desde la obtención del grado académico. </w:t>
            </w:r>
            <w:r w:rsidR="00E17C5B" w:rsidRPr="005C351E">
              <w:rPr>
                <w:rFonts w:eastAsia="Droid Sans"/>
                <w:b/>
                <w:kern w:val="1"/>
                <w:sz w:val="22"/>
                <w:szCs w:val="22"/>
                <w:lang w:eastAsia="zh-CN" w:bidi="hi-IN"/>
              </w:rPr>
              <w:t xml:space="preserve"> Se otorgará 1 punto por la experiencia mínima, luego se le sumará </w:t>
            </w:r>
            <w:r w:rsidR="00E17C5B" w:rsidRPr="00631781">
              <w:rPr>
                <w:rFonts w:eastAsia="Droid Sans"/>
                <w:b/>
                <w:kern w:val="1"/>
                <w:sz w:val="22"/>
                <w:szCs w:val="22"/>
                <w:lang w:eastAsia="zh-CN" w:bidi="hi-IN"/>
              </w:rPr>
              <w:t>1 punto</w:t>
            </w:r>
            <w:r w:rsidR="00E17C5B" w:rsidRPr="005C351E">
              <w:rPr>
                <w:rFonts w:eastAsia="Droid Sans"/>
                <w:b/>
                <w:kern w:val="1"/>
                <w:sz w:val="22"/>
                <w:szCs w:val="22"/>
                <w:lang w:eastAsia="zh-CN" w:bidi="hi-IN"/>
              </w:rPr>
              <w:t xml:space="preserve"> por cada año adicional, hasta un máximo </w:t>
            </w:r>
            <w:r w:rsidR="00E17C5B" w:rsidRPr="00631781">
              <w:rPr>
                <w:rFonts w:eastAsia="Droid Sans"/>
                <w:b/>
                <w:kern w:val="1"/>
                <w:sz w:val="22"/>
                <w:szCs w:val="22"/>
                <w:lang w:eastAsia="zh-CN" w:bidi="hi-IN"/>
              </w:rPr>
              <w:t xml:space="preserve">de </w:t>
            </w:r>
            <w:r w:rsidR="00E17C5B" w:rsidRPr="00631781">
              <w:rPr>
                <w:rFonts w:eastAsia="Droid Sans"/>
                <w:b/>
                <w:kern w:val="1"/>
                <w:sz w:val="22"/>
                <w:szCs w:val="22"/>
                <w:u w:val="single"/>
                <w:lang w:eastAsia="zh-CN" w:bidi="hi-IN"/>
              </w:rPr>
              <w:t>5 puntos.</w:t>
            </w:r>
          </w:p>
          <w:p w14:paraId="4676550B" w14:textId="59AD03FD" w:rsidR="0043294E" w:rsidRPr="005C351E" w:rsidRDefault="007D24D6" w:rsidP="00CA7D2E">
            <w:pPr>
              <w:widowControl w:val="0"/>
              <w:numPr>
                <w:ilvl w:val="0"/>
                <w:numId w:val="36"/>
              </w:numPr>
              <w:tabs>
                <w:tab w:val="clear" w:pos="1080"/>
                <w:tab w:val="num" w:pos="77"/>
                <w:tab w:val="num" w:pos="360"/>
              </w:tabs>
              <w:suppressAutoHyphens/>
              <w:ind w:left="360" w:hanging="142"/>
              <w:jc w:val="both"/>
              <w:rPr>
                <w:rFonts w:eastAsia="Droid Sans"/>
                <w:b/>
                <w:i/>
                <w:kern w:val="1"/>
                <w:sz w:val="22"/>
                <w:szCs w:val="22"/>
                <w:lang w:eastAsia="zh-CN" w:bidi="hi-IN"/>
              </w:rPr>
            </w:pPr>
            <w:r w:rsidRPr="005C351E">
              <w:rPr>
                <w:rFonts w:eastAsia="Droid Sans"/>
                <w:b/>
                <w:bCs/>
                <w:color w:val="000000" w:themeColor="text1"/>
                <w:kern w:val="1"/>
                <w:sz w:val="22"/>
                <w:szCs w:val="22"/>
                <w:lang w:eastAsia="zh-CN" w:bidi="hi-IN"/>
              </w:rPr>
              <w:lastRenderedPageBreak/>
              <w:t>Experiencia</w:t>
            </w:r>
            <w:r w:rsidRPr="005C351E">
              <w:rPr>
                <w:rFonts w:eastAsia="Droid Sans"/>
                <w:b/>
                <w:color w:val="000000" w:themeColor="text1"/>
                <w:kern w:val="1"/>
                <w:sz w:val="22"/>
                <w:szCs w:val="22"/>
                <w:lang w:eastAsia="zh-CN" w:bidi="hi-IN"/>
              </w:rPr>
              <w:t xml:space="preserve"> específica:</w:t>
            </w:r>
            <w:r w:rsidRPr="005C351E">
              <w:rPr>
                <w:rFonts w:eastAsia="Droid Sans"/>
                <w:color w:val="000000" w:themeColor="text1"/>
                <w:kern w:val="1"/>
                <w:sz w:val="22"/>
                <w:szCs w:val="22"/>
                <w:lang w:eastAsia="zh-CN" w:bidi="hi-IN"/>
              </w:rPr>
              <w:t xml:space="preserve"> Poseer experiencia en coordinación de las tareas relacionadas a la organización de operativos de campo de gran envergadura que hayan involucrado la conducción </w:t>
            </w:r>
            <w:r w:rsidRPr="00631781">
              <w:rPr>
                <w:rFonts w:eastAsia="Droid Sans"/>
                <w:kern w:val="1"/>
                <w:sz w:val="22"/>
                <w:szCs w:val="22"/>
                <w:lang w:eastAsia="zh-CN" w:bidi="hi-IN"/>
              </w:rPr>
              <w:t>de</w:t>
            </w:r>
            <w:r w:rsidR="00F34D15" w:rsidRPr="00631781">
              <w:rPr>
                <w:rFonts w:eastAsia="Droid Sans"/>
                <w:kern w:val="1"/>
                <w:sz w:val="22"/>
                <w:szCs w:val="22"/>
                <w:lang w:eastAsia="zh-CN" w:bidi="hi-IN"/>
              </w:rPr>
              <w:t xml:space="preserve"> al menos 80</w:t>
            </w:r>
            <w:r w:rsidRPr="00631781">
              <w:rPr>
                <w:rFonts w:eastAsia="Droid Sans"/>
                <w:kern w:val="1"/>
                <w:sz w:val="22"/>
                <w:szCs w:val="22"/>
                <w:lang w:eastAsia="zh-CN" w:bidi="hi-IN"/>
              </w:rPr>
              <w:t xml:space="preserve"> personas ya sea para la implementación de encuestas</w:t>
            </w:r>
            <w:r w:rsidRPr="005C351E">
              <w:rPr>
                <w:rFonts w:eastAsia="Droid Sans"/>
                <w:kern w:val="1"/>
                <w:sz w:val="22"/>
                <w:szCs w:val="22"/>
                <w:lang w:eastAsia="zh-CN" w:bidi="hi-IN"/>
              </w:rPr>
              <w:t>, censos</w:t>
            </w:r>
            <w:r w:rsidR="00567A76" w:rsidRPr="005C351E">
              <w:rPr>
                <w:rFonts w:eastAsia="Droid Sans"/>
                <w:kern w:val="1"/>
                <w:sz w:val="22"/>
                <w:szCs w:val="22"/>
                <w:lang w:eastAsia="zh-CN" w:bidi="hi-IN"/>
              </w:rPr>
              <w:t>,</w:t>
            </w:r>
            <w:r w:rsidRPr="005C351E">
              <w:rPr>
                <w:rFonts w:eastAsia="Droid Sans"/>
                <w:kern w:val="1"/>
                <w:sz w:val="22"/>
                <w:szCs w:val="22"/>
                <w:lang w:eastAsia="zh-CN" w:bidi="hi-IN"/>
              </w:rPr>
              <w:t xml:space="preserve"> evaluación de</w:t>
            </w:r>
            <w:r w:rsidR="00567A76" w:rsidRPr="005C351E">
              <w:rPr>
                <w:rFonts w:eastAsia="Droid Sans"/>
                <w:kern w:val="1"/>
                <w:sz w:val="22"/>
                <w:szCs w:val="22"/>
                <w:lang w:eastAsia="zh-CN" w:bidi="hi-IN"/>
              </w:rPr>
              <w:t xml:space="preserve"> educativa y/o estudios de investigación, </w:t>
            </w:r>
            <w:r w:rsidRPr="005C351E">
              <w:rPr>
                <w:rFonts w:eastAsia="Droid Sans"/>
                <w:kern w:val="1"/>
                <w:sz w:val="22"/>
                <w:szCs w:val="22"/>
                <w:lang w:eastAsia="zh-CN" w:bidi="hi-IN"/>
              </w:rPr>
              <w:t xml:space="preserve">lo cual deberá ser demostrado a través de </w:t>
            </w:r>
            <w:r w:rsidR="0043294E" w:rsidRPr="005C351E">
              <w:rPr>
                <w:rFonts w:eastAsia="Droid Sans"/>
                <w:kern w:val="1"/>
                <w:sz w:val="22"/>
                <w:szCs w:val="22"/>
                <w:u w:val="single"/>
                <w:lang w:eastAsia="zh-CN" w:bidi="hi-IN"/>
              </w:rPr>
              <w:t xml:space="preserve">copias simples de </w:t>
            </w:r>
            <w:r w:rsidRPr="005C351E">
              <w:rPr>
                <w:rFonts w:eastAsia="Droid Sans"/>
                <w:kern w:val="1"/>
                <w:sz w:val="22"/>
                <w:szCs w:val="22"/>
                <w:u w:val="single"/>
                <w:lang w:eastAsia="zh-CN" w:bidi="hi-IN"/>
              </w:rPr>
              <w:t>contratos con el anexo donde se visualicen las actividades desarrolladas y la cantidad de personas involucradas</w:t>
            </w:r>
            <w:r w:rsidRPr="005C351E">
              <w:rPr>
                <w:rFonts w:eastAsia="Droid Sans"/>
                <w:kern w:val="1"/>
                <w:sz w:val="22"/>
                <w:szCs w:val="22"/>
                <w:lang w:eastAsia="zh-CN" w:bidi="hi-IN"/>
              </w:rPr>
              <w:t xml:space="preserve">. </w:t>
            </w:r>
            <w:r w:rsidRPr="005C351E">
              <w:rPr>
                <w:rFonts w:eastAsia="Droid Sans"/>
                <w:b/>
                <w:kern w:val="1"/>
                <w:sz w:val="22"/>
                <w:szCs w:val="22"/>
                <w:lang w:eastAsia="zh-CN" w:bidi="hi-IN"/>
              </w:rPr>
              <w:t>Se otorgará</w:t>
            </w:r>
            <w:r w:rsidR="00E17C5B" w:rsidRPr="005C351E">
              <w:rPr>
                <w:rFonts w:eastAsia="Droid Sans"/>
                <w:b/>
                <w:kern w:val="1"/>
                <w:sz w:val="22"/>
                <w:szCs w:val="22"/>
                <w:lang w:eastAsia="zh-CN" w:bidi="hi-IN"/>
              </w:rPr>
              <w:t xml:space="preserve">n </w:t>
            </w:r>
            <w:r w:rsidR="00E17C5B" w:rsidRPr="00631781">
              <w:rPr>
                <w:rFonts w:eastAsia="Droid Sans"/>
                <w:b/>
                <w:kern w:val="1"/>
                <w:sz w:val="22"/>
                <w:szCs w:val="22"/>
                <w:lang w:eastAsia="zh-CN" w:bidi="hi-IN"/>
              </w:rPr>
              <w:t>2</w:t>
            </w:r>
            <w:r w:rsidRPr="00631781">
              <w:rPr>
                <w:rFonts w:eastAsia="Droid Sans"/>
                <w:b/>
                <w:kern w:val="1"/>
                <w:sz w:val="22"/>
                <w:szCs w:val="22"/>
                <w:lang w:eastAsia="zh-CN" w:bidi="hi-IN"/>
              </w:rPr>
              <w:t xml:space="preserve"> puntos</w:t>
            </w:r>
            <w:r w:rsidRPr="005C351E">
              <w:rPr>
                <w:rFonts w:eastAsia="Droid Sans"/>
                <w:b/>
                <w:kern w:val="1"/>
                <w:sz w:val="22"/>
                <w:szCs w:val="22"/>
                <w:lang w:eastAsia="zh-CN" w:bidi="hi-IN"/>
              </w:rPr>
              <w:t xml:space="preserve"> por cada experiencia hasta un máximo de </w:t>
            </w:r>
            <w:r w:rsidR="00E17C5B" w:rsidRPr="00631781">
              <w:rPr>
                <w:rFonts w:eastAsia="Droid Sans"/>
                <w:b/>
                <w:kern w:val="1"/>
                <w:sz w:val="22"/>
                <w:szCs w:val="22"/>
                <w:u w:val="single"/>
                <w:lang w:eastAsia="zh-CN" w:bidi="hi-IN"/>
              </w:rPr>
              <w:t>10</w:t>
            </w:r>
            <w:r w:rsidRPr="00631781">
              <w:rPr>
                <w:rFonts w:eastAsia="Droid Sans"/>
                <w:b/>
                <w:kern w:val="1"/>
                <w:sz w:val="22"/>
                <w:szCs w:val="22"/>
                <w:u w:val="single"/>
                <w:lang w:eastAsia="zh-CN" w:bidi="hi-IN"/>
              </w:rPr>
              <w:t xml:space="preserve"> puntos</w:t>
            </w:r>
            <w:r w:rsidRPr="00631781">
              <w:rPr>
                <w:rFonts w:eastAsia="Droid Sans"/>
                <w:b/>
                <w:kern w:val="1"/>
                <w:sz w:val="22"/>
                <w:szCs w:val="22"/>
                <w:lang w:eastAsia="zh-CN" w:bidi="hi-IN"/>
              </w:rPr>
              <w:t>.</w:t>
            </w:r>
          </w:p>
          <w:p w14:paraId="37E63596" w14:textId="77777777" w:rsidR="00C110DC" w:rsidRPr="00E17C5B" w:rsidRDefault="00C110DC" w:rsidP="00C110DC">
            <w:pPr>
              <w:widowControl w:val="0"/>
              <w:tabs>
                <w:tab w:val="num" w:pos="360"/>
              </w:tabs>
              <w:suppressAutoHyphens/>
              <w:jc w:val="both"/>
              <w:rPr>
                <w:rFonts w:eastAsia="Droid Sans"/>
                <w:b/>
                <w:i/>
                <w:kern w:val="1"/>
                <w:sz w:val="22"/>
                <w:szCs w:val="22"/>
                <w:lang w:eastAsia="zh-CN" w:bidi="hi-IN"/>
              </w:rPr>
            </w:pPr>
          </w:p>
          <w:p w14:paraId="2E579FE7" w14:textId="77777777" w:rsidR="007C3E06" w:rsidRPr="00E17C5B" w:rsidRDefault="007C3E06" w:rsidP="00C546C8">
            <w:pPr>
              <w:widowControl w:val="0"/>
              <w:tabs>
                <w:tab w:val="left" w:pos="501"/>
              </w:tabs>
              <w:suppressAutoHyphens/>
              <w:ind w:left="360"/>
              <w:jc w:val="both"/>
              <w:rPr>
                <w:rFonts w:eastAsia="Droid Sans"/>
                <w:kern w:val="1"/>
                <w:sz w:val="12"/>
                <w:szCs w:val="22"/>
                <w:lang w:eastAsia="zh-CN" w:bidi="hi-IN"/>
              </w:rPr>
            </w:pPr>
          </w:p>
          <w:p w14:paraId="284BE915" w14:textId="77777777" w:rsidR="007D24D6" w:rsidRPr="00E17C5B" w:rsidRDefault="007D24D6" w:rsidP="007D24D6">
            <w:pPr>
              <w:widowControl w:val="0"/>
              <w:tabs>
                <w:tab w:val="left" w:pos="218"/>
              </w:tabs>
              <w:suppressAutoHyphens/>
              <w:jc w:val="both"/>
              <w:rPr>
                <w:rFonts w:eastAsia="Droid Sans"/>
                <w:b/>
                <w:bCs/>
                <w:kern w:val="1"/>
                <w:sz w:val="22"/>
                <w:szCs w:val="22"/>
                <w:u w:val="single"/>
                <w:lang w:eastAsia="zh-CN" w:bidi="hi-IN"/>
              </w:rPr>
            </w:pPr>
            <w:r w:rsidRPr="00E17C5B">
              <w:rPr>
                <w:rFonts w:eastAsia="Droid Sans"/>
                <w:b/>
                <w:bCs/>
                <w:kern w:val="1"/>
                <w:sz w:val="22"/>
                <w:szCs w:val="22"/>
                <w:lang w:eastAsia="zh-CN" w:bidi="hi-IN"/>
              </w:rPr>
              <w:t xml:space="preserve">C. </w:t>
            </w:r>
            <w:r w:rsidRPr="00E17C5B">
              <w:rPr>
                <w:rFonts w:eastAsia="Droid Sans"/>
                <w:b/>
                <w:bCs/>
                <w:kern w:val="1"/>
                <w:sz w:val="22"/>
                <w:szCs w:val="22"/>
                <w:u w:val="single"/>
                <w:lang w:eastAsia="zh-CN" w:bidi="hi-IN"/>
              </w:rPr>
              <w:t>Plan de contingencia (5 puntos)</w:t>
            </w:r>
          </w:p>
          <w:p w14:paraId="03399B41" w14:textId="77777777" w:rsidR="007D24D6" w:rsidRPr="00E17C5B" w:rsidRDefault="007D24D6" w:rsidP="007D24D6">
            <w:pPr>
              <w:widowControl w:val="0"/>
              <w:tabs>
                <w:tab w:val="left" w:pos="218"/>
              </w:tabs>
              <w:suppressAutoHyphens/>
              <w:jc w:val="both"/>
              <w:rPr>
                <w:rFonts w:eastAsia="Droid Sans"/>
                <w:kern w:val="1"/>
                <w:sz w:val="22"/>
                <w:szCs w:val="22"/>
                <w:lang w:eastAsia="zh-CN" w:bidi="hi-IN"/>
              </w:rPr>
            </w:pPr>
            <w:r w:rsidRPr="00E17C5B">
              <w:rPr>
                <w:rFonts w:eastAsia="Droid Sans"/>
                <w:kern w:val="1"/>
                <w:sz w:val="22"/>
                <w:szCs w:val="22"/>
                <w:lang w:eastAsia="zh-CN" w:bidi="hi-IN"/>
              </w:rPr>
              <w:t xml:space="preserve">     Los indicadores de la rúbrica serán: </w:t>
            </w:r>
          </w:p>
          <w:p w14:paraId="5405D12C" w14:textId="77777777" w:rsidR="007D24D6" w:rsidRPr="00E17C5B" w:rsidRDefault="007D24D6" w:rsidP="00CA7D2E">
            <w:pPr>
              <w:pStyle w:val="Listavistosa-nfasis11"/>
              <w:numPr>
                <w:ilvl w:val="0"/>
                <w:numId w:val="35"/>
              </w:numPr>
              <w:tabs>
                <w:tab w:val="left" w:pos="218"/>
                <w:tab w:val="left" w:pos="402"/>
              </w:tabs>
              <w:suppressAutoHyphens/>
              <w:ind w:left="260" w:firstLine="0"/>
              <w:jc w:val="both"/>
              <w:rPr>
                <w:rFonts w:ascii="Times New Roman" w:eastAsia="Droid Sans" w:hAnsi="Times New Roman"/>
                <w:kern w:val="1"/>
                <w:sz w:val="22"/>
                <w:szCs w:val="22"/>
                <w:lang w:eastAsia="zh-CN" w:bidi="hi-IN"/>
              </w:rPr>
            </w:pPr>
            <w:r w:rsidRPr="00E17C5B">
              <w:rPr>
                <w:rFonts w:ascii="Times New Roman" w:eastAsia="Droid Sans" w:hAnsi="Times New Roman"/>
                <w:b/>
                <w:kern w:val="1"/>
                <w:sz w:val="22"/>
                <w:szCs w:val="22"/>
                <w:u w:val="single"/>
                <w:lang w:eastAsia="zh-CN" w:bidi="hi-IN"/>
              </w:rPr>
              <w:t>No presenta Plan</w:t>
            </w:r>
            <w:r w:rsidRPr="00E17C5B">
              <w:rPr>
                <w:rFonts w:ascii="Times New Roman" w:eastAsia="Droid Sans" w:hAnsi="Times New Roman"/>
                <w:b/>
                <w:kern w:val="1"/>
                <w:sz w:val="22"/>
                <w:szCs w:val="22"/>
                <w:lang w:eastAsia="zh-CN" w:bidi="hi-IN"/>
              </w:rPr>
              <w:t>:</w:t>
            </w:r>
            <w:r w:rsidRPr="00E17C5B">
              <w:rPr>
                <w:rFonts w:ascii="Times New Roman" w:eastAsia="Droid Sans" w:hAnsi="Times New Roman"/>
                <w:kern w:val="1"/>
                <w:sz w:val="22"/>
                <w:szCs w:val="22"/>
                <w:lang w:eastAsia="zh-CN" w:bidi="hi-IN"/>
              </w:rPr>
              <w:t xml:space="preserve"> 0 puntos.</w:t>
            </w:r>
          </w:p>
          <w:p w14:paraId="5433955D" w14:textId="77777777" w:rsidR="00C546C8" w:rsidRPr="00E17C5B" w:rsidRDefault="007D24D6" w:rsidP="00CA7D2E">
            <w:pPr>
              <w:pStyle w:val="Listavistosa-nfasis11"/>
              <w:numPr>
                <w:ilvl w:val="0"/>
                <w:numId w:val="35"/>
              </w:numPr>
              <w:tabs>
                <w:tab w:val="left" w:pos="0"/>
                <w:tab w:val="left" w:pos="218"/>
                <w:tab w:val="left" w:pos="402"/>
              </w:tabs>
              <w:suppressAutoHyphens/>
              <w:autoSpaceDE w:val="0"/>
              <w:autoSpaceDN w:val="0"/>
              <w:ind w:left="260" w:firstLine="0"/>
              <w:jc w:val="both"/>
              <w:rPr>
                <w:rFonts w:ascii="Times New Roman" w:eastAsia="Droid Sans" w:hAnsi="Times New Roman"/>
                <w:b/>
                <w:kern w:val="1"/>
                <w:sz w:val="22"/>
                <w:szCs w:val="22"/>
                <w:lang w:eastAsia="zh-CN" w:bidi="hi-IN"/>
              </w:rPr>
            </w:pPr>
            <w:r w:rsidRPr="00E17C5B">
              <w:rPr>
                <w:rFonts w:ascii="Times New Roman" w:eastAsia="Droid Sans" w:hAnsi="Times New Roman"/>
                <w:b/>
                <w:kern w:val="1"/>
                <w:sz w:val="22"/>
                <w:szCs w:val="22"/>
                <w:u w:val="single"/>
                <w:lang w:eastAsia="zh-CN" w:bidi="hi-IN"/>
              </w:rPr>
              <w:t>Presenta Plan de Contingencia resumido</w:t>
            </w:r>
            <w:r w:rsidRPr="00E17C5B">
              <w:rPr>
                <w:rFonts w:ascii="Times New Roman" w:eastAsia="Droid Sans" w:hAnsi="Times New Roman"/>
                <w:b/>
                <w:kern w:val="1"/>
                <w:sz w:val="22"/>
                <w:szCs w:val="22"/>
                <w:lang w:eastAsia="zh-CN" w:bidi="hi-IN"/>
              </w:rPr>
              <w:t>:</w:t>
            </w:r>
            <w:r w:rsidRPr="00E17C5B">
              <w:rPr>
                <w:rFonts w:ascii="Times New Roman" w:eastAsia="Droid Sans" w:hAnsi="Times New Roman"/>
                <w:kern w:val="1"/>
                <w:sz w:val="22"/>
                <w:szCs w:val="22"/>
                <w:lang w:eastAsia="zh-CN" w:bidi="hi-IN"/>
              </w:rPr>
              <w:t xml:space="preserve"> </w:t>
            </w:r>
            <w:r w:rsidRPr="00E17C5B">
              <w:rPr>
                <w:rFonts w:ascii="Times New Roman" w:eastAsia="Droid Sans" w:hAnsi="Times New Roman"/>
                <w:b/>
                <w:kern w:val="1"/>
                <w:sz w:val="22"/>
                <w:szCs w:val="22"/>
                <w:lang w:eastAsia="zh-CN" w:bidi="hi-IN"/>
              </w:rPr>
              <w:t>2 (dos puntos).</w:t>
            </w:r>
          </w:p>
          <w:p w14:paraId="52BADA94" w14:textId="00BFABEF" w:rsidR="005F3A12" w:rsidRPr="00E17C5B" w:rsidRDefault="007D24D6" w:rsidP="00CA7D2E">
            <w:pPr>
              <w:pStyle w:val="Listavistosa-nfasis11"/>
              <w:numPr>
                <w:ilvl w:val="0"/>
                <w:numId w:val="35"/>
              </w:numPr>
              <w:tabs>
                <w:tab w:val="left" w:pos="0"/>
                <w:tab w:val="left" w:pos="218"/>
                <w:tab w:val="left" w:pos="402"/>
              </w:tabs>
              <w:suppressAutoHyphens/>
              <w:autoSpaceDE w:val="0"/>
              <w:autoSpaceDN w:val="0"/>
              <w:ind w:left="260" w:firstLine="0"/>
              <w:jc w:val="both"/>
              <w:rPr>
                <w:rFonts w:ascii="Times New Roman" w:eastAsia="Droid Sans" w:hAnsi="Times New Roman"/>
                <w:b/>
                <w:kern w:val="1"/>
                <w:sz w:val="22"/>
                <w:szCs w:val="22"/>
                <w:lang w:eastAsia="zh-CN" w:bidi="hi-IN"/>
              </w:rPr>
            </w:pPr>
            <w:r w:rsidRPr="00E17C5B">
              <w:rPr>
                <w:rFonts w:ascii="Times New Roman" w:eastAsia="Droid Sans" w:hAnsi="Times New Roman"/>
                <w:b/>
                <w:kern w:val="1"/>
                <w:sz w:val="22"/>
                <w:szCs w:val="22"/>
                <w:u w:val="single"/>
                <w:lang w:eastAsia="zh-CN" w:bidi="hi-IN"/>
              </w:rPr>
              <w:t>Presenta Plan de Contingencia detallado</w:t>
            </w:r>
            <w:r w:rsidRPr="00E17C5B">
              <w:rPr>
                <w:rFonts w:ascii="Times New Roman" w:eastAsia="Droid Sans" w:hAnsi="Times New Roman"/>
                <w:b/>
                <w:kern w:val="1"/>
                <w:sz w:val="22"/>
                <w:szCs w:val="22"/>
                <w:lang w:eastAsia="zh-CN" w:bidi="hi-IN"/>
              </w:rPr>
              <w:t xml:space="preserve">: </w:t>
            </w:r>
            <w:r w:rsidRPr="00E17C5B">
              <w:rPr>
                <w:rFonts w:ascii="Times New Roman" w:eastAsia="Droid Sans" w:hAnsi="Times New Roman"/>
                <w:kern w:val="1"/>
                <w:sz w:val="22"/>
                <w:szCs w:val="22"/>
                <w:lang w:eastAsia="zh-CN" w:bidi="hi-IN"/>
              </w:rPr>
              <w:t xml:space="preserve">Que describa las acciones a ser implementadas a fin de garantizar las actividades planificadas y las diferentes etapas, ante situaciones imprevistas que puedan afectar el calendario o calidad del Operativo. </w:t>
            </w:r>
            <w:r w:rsidRPr="00E17C5B">
              <w:rPr>
                <w:rFonts w:ascii="Times New Roman" w:eastAsia="Droid Sans" w:hAnsi="Times New Roman"/>
                <w:b/>
                <w:kern w:val="1"/>
                <w:sz w:val="22"/>
                <w:szCs w:val="22"/>
                <w:lang w:eastAsia="zh-CN" w:bidi="hi-IN"/>
              </w:rPr>
              <w:t>5 (cinco) puntos.</w:t>
            </w:r>
          </w:p>
          <w:p w14:paraId="370B06A5" w14:textId="77777777" w:rsidR="007C3E06" w:rsidRPr="00E17C5B" w:rsidRDefault="007C3E06" w:rsidP="007D24D6">
            <w:pPr>
              <w:tabs>
                <w:tab w:val="left" w:pos="0"/>
                <w:tab w:val="left" w:pos="218"/>
              </w:tabs>
              <w:autoSpaceDE w:val="0"/>
              <w:autoSpaceDN w:val="0"/>
              <w:rPr>
                <w:rFonts w:eastAsia="Droid Sans"/>
                <w:b/>
                <w:kern w:val="1"/>
                <w:sz w:val="12"/>
                <w:szCs w:val="22"/>
                <w:lang w:eastAsia="zh-CN" w:bidi="hi-IN"/>
              </w:rPr>
            </w:pPr>
          </w:p>
          <w:p w14:paraId="6BC84709" w14:textId="77777777" w:rsidR="007D24D6" w:rsidRPr="00E17C5B" w:rsidRDefault="007D24D6" w:rsidP="007D24D6">
            <w:pPr>
              <w:autoSpaceDE w:val="0"/>
              <w:autoSpaceDN w:val="0"/>
              <w:rPr>
                <w:sz w:val="22"/>
                <w:szCs w:val="22"/>
                <w:u w:val="single"/>
              </w:rPr>
            </w:pPr>
            <w:r w:rsidRPr="00E17C5B">
              <w:rPr>
                <w:b/>
                <w:iCs/>
                <w:sz w:val="22"/>
                <w:szCs w:val="22"/>
                <w:u w:val="single"/>
              </w:rPr>
              <w:t>CRITERIO PARA DESEMPATE DE OFERTAS</w:t>
            </w:r>
            <w:r w:rsidRPr="00E17C5B">
              <w:rPr>
                <w:sz w:val="22"/>
                <w:szCs w:val="22"/>
                <w:u w:val="single"/>
              </w:rPr>
              <w:t xml:space="preserve"> </w:t>
            </w:r>
          </w:p>
          <w:p w14:paraId="58FE2373" w14:textId="47C2380B" w:rsidR="00E17C5B" w:rsidRPr="00E17C5B" w:rsidRDefault="007D24D6" w:rsidP="00C546C8">
            <w:pPr>
              <w:tabs>
                <w:tab w:val="left" w:pos="0"/>
                <w:tab w:val="left" w:pos="218"/>
              </w:tabs>
              <w:autoSpaceDE w:val="0"/>
              <w:autoSpaceDN w:val="0"/>
              <w:jc w:val="both"/>
              <w:rPr>
                <w:rFonts w:eastAsia="Carlito"/>
                <w:sz w:val="22"/>
                <w:szCs w:val="22"/>
              </w:rPr>
            </w:pPr>
            <w:r w:rsidRPr="00E17C5B">
              <w:rPr>
                <w:sz w:val="22"/>
                <w:szCs w:val="22"/>
              </w:rPr>
              <w:t>En caso de que existan dos o más oferentes solventes que cumplan con todos los requisitos establecidos en el pliego de bases y condiciones del llamado, igualen en puntaje técnico, el Comité de Evaluación determinará cuál de ellas es la mejor calificada para ejecutar el contrato utilizando los criterios establecidos en la Resolución DNCP N° 2567/2016 “Por la cual se aprueban los criterios de desempate para su utilización en los procesos de contratación regidos por la Ley N° 2051/03”.</w:t>
            </w:r>
          </w:p>
        </w:tc>
      </w:tr>
      <w:tr w:rsidR="00324AD7" w:rsidRPr="00720D49" w14:paraId="09545F8A" w14:textId="77777777" w:rsidTr="006874BD">
        <w:trPr>
          <w:trHeight w:val="20"/>
        </w:trPr>
        <w:tc>
          <w:tcPr>
            <w:tcW w:w="0" w:type="auto"/>
            <w:tcBorders>
              <w:bottom w:val="single" w:sz="4" w:space="0" w:color="auto"/>
              <w:right w:val="single" w:sz="4" w:space="0" w:color="auto"/>
            </w:tcBorders>
          </w:tcPr>
          <w:p w14:paraId="0FE4F2A3" w14:textId="1D66013B" w:rsidR="00324AD7" w:rsidRPr="00720D49" w:rsidRDefault="00324AD7" w:rsidP="00683D47">
            <w:pPr>
              <w:ind w:left="142" w:right="-720" w:firstLine="142"/>
              <w:rPr>
                <w:b/>
                <w:iCs/>
                <w:sz w:val="22"/>
                <w:szCs w:val="22"/>
              </w:rPr>
            </w:pPr>
            <w:r w:rsidRPr="00720D49">
              <w:rPr>
                <w:b/>
                <w:iCs/>
                <w:sz w:val="20"/>
                <w:szCs w:val="22"/>
              </w:rPr>
              <w:lastRenderedPageBreak/>
              <w:t>5</w:t>
            </w:r>
            <w:r w:rsidR="00DF3A07" w:rsidRPr="00720D49">
              <w:rPr>
                <w:b/>
                <w:iCs/>
                <w:sz w:val="20"/>
                <w:szCs w:val="22"/>
              </w:rPr>
              <w:t>.3</w:t>
            </w:r>
          </w:p>
        </w:tc>
        <w:tc>
          <w:tcPr>
            <w:tcW w:w="0" w:type="auto"/>
            <w:tcBorders>
              <w:top w:val="single" w:sz="4" w:space="0" w:color="auto"/>
              <w:left w:val="single" w:sz="4" w:space="0" w:color="auto"/>
              <w:bottom w:val="single" w:sz="4" w:space="0" w:color="auto"/>
              <w:right w:val="single" w:sz="4" w:space="0" w:color="auto"/>
            </w:tcBorders>
          </w:tcPr>
          <w:p w14:paraId="4BC3B041" w14:textId="7EDFBD69" w:rsidR="00324AD7" w:rsidRPr="006F1A4D" w:rsidRDefault="00324AD7" w:rsidP="005F3A12">
            <w:pPr>
              <w:autoSpaceDE w:val="0"/>
              <w:autoSpaceDN w:val="0"/>
              <w:adjustRightInd w:val="0"/>
              <w:jc w:val="both"/>
              <w:rPr>
                <w:b/>
                <w:iCs/>
                <w:sz w:val="22"/>
                <w:szCs w:val="22"/>
              </w:rPr>
            </w:pPr>
            <w:r w:rsidRPr="006F1A4D">
              <w:rPr>
                <w:b/>
                <w:iCs/>
                <w:sz w:val="22"/>
                <w:szCs w:val="22"/>
                <w:highlight w:val="lightGray"/>
              </w:rPr>
              <w:t>Evaluación de la Propuesta</w:t>
            </w:r>
            <w:r w:rsidR="00DF3A07" w:rsidRPr="006F1A4D">
              <w:rPr>
                <w:b/>
                <w:iCs/>
                <w:sz w:val="22"/>
                <w:szCs w:val="22"/>
                <w:highlight w:val="lightGray"/>
              </w:rPr>
              <w:t xml:space="preserve"> </w:t>
            </w:r>
            <w:r w:rsidR="00E17C5B" w:rsidRPr="006F1A4D">
              <w:rPr>
                <w:b/>
                <w:iCs/>
                <w:sz w:val="22"/>
                <w:szCs w:val="22"/>
                <w:highlight w:val="lightGray"/>
              </w:rPr>
              <w:t>E</w:t>
            </w:r>
            <w:r w:rsidR="002E3E3C" w:rsidRPr="006F1A4D">
              <w:rPr>
                <w:b/>
                <w:iCs/>
                <w:sz w:val="22"/>
                <w:szCs w:val="22"/>
                <w:highlight w:val="lightGray"/>
              </w:rPr>
              <w:t>conómica</w:t>
            </w:r>
            <w:r w:rsidRPr="006F1A4D">
              <w:rPr>
                <w:b/>
                <w:iCs/>
                <w:sz w:val="22"/>
                <w:szCs w:val="22"/>
                <w:highlight w:val="lightGray"/>
              </w:rPr>
              <w:t>:</w:t>
            </w:r>
          </w:p>
          <w:p w14:paraId="4ACABBE7" w14:textId="13B4589F" w:rsidR="00324AD7" w:rsidRPr="00C376B7" w:rsidRDefault="00324AD7" w:rsidP="006F1A4D">
            <w:pPr>
              <w:autoSpaceDE w:val="0"/>
              <w:autoSpaceDN w:val="0"/>
              <w:adjustRightInd w:val="0"/>
              <w:rPr>
                <w:strike/>
                <w:color w:val="FF0000"/>
                <w:sz w:val="22"/>
                <w:szCs w:val="22"/>
              </w:rPr>
            </w:pPr>
            <w:r w:rsidRPr="006F1A4D">
              <w:rPr>
                <w:sz w:val="22"/>
                <w:szCs w:val="22"/>
                <w:lang w:val="es-PY" w:eastAsia="es-PY"/>
              </w:rPr>
              <w:t xml:space="preserve">La Propuesta </w:t>
            </w:r>
            <w:r w:rsidR="002E3E3C" w:rsidRPr="006F1A4D">
              <w:rPr>
                <w:bCs/>
                <w:sz w:val="22"/>
                <w:szCs w:val="22"/>
              </w:rPr>
              <w:t xml:space="preserve">económica </w:t>
            </w:r>
            <w:r w:rsidR="00C376B7" w:rsidRPr="006F1A4D">
              <w:rPr>
                <w:bCs/>
                <w:sz w:val="22"/>
                <w:szCs w:val="22"/>
              </w:rPr>
              <w:t xml:space="preserve">será evaluada conforme a las documentaciones requeridas en el apartado 3.8. de la Hoja de Datos. </w:t>
            </w:r>
          </w:p>
          <w:p w14:paraId="5E975885" w14:textId="77777777" w:rsidR="00324AD7" w:rsidRPr="00E17C5B" w:rsidRDefault="00324AD7" w:rsidP="005F3A12">
            <w:pPr>
              <w:autoSpaceDE w:val="0"/>
              <w:autoSpaceDN w:val="0"/>
              <w:adjustRightInd w:val="0"/>
              <w:ind w:left="2116" w:hanging="2116"/>
              <w:jc w:val="both"/>
              <w:rPr>
                <w:color w:val="FF0000"/>
                <w:sz w:val="22"/>
                <w:szCs w:val="22"/>
              </w:rPr>
            </w:pPr>
          </w:p>
          <w:p w14:paraId="6F2BCAB8" w14:textId="77777777" w:rsidR="00324AD7" w:rsidRPr="004C683D" w:rsidRDefault="00324AD7" w:rsidP="005F3A12">
            <w:pPr>
              <w:autoSpaceDE w:val="0"/>
              <w:autoSpaceDN w:val="0"/>
              <w:adjustRightInd w:val="0"/>
              <w:ind w:left="2116" w:hanging="2116"/>
              <w:jc w:val="both"/>
              <w:rPr>
                <w:b/>
                <w:sz w:val="22"/>
                <w:szCs w:val="22"/>
              </w:rPr>
            </w:pPr>
            <w:r w:rsidRPr="004C683D">
              <w:rPr>
                <w:b/>
                <w:sz w:val="22"/>
                <w:szCs w:val="22"/>
              </w:rPr>
              <w:t>Garantía de Mantenimiento de Oferta</w:t>
            </w:r>
          </w:p>
          <w:p w14:paraId="7E0CDDF7" w14:textId="77777777" w:rsidR="00324AD7" w:rsidRPr="004C683D" w:rsidRDefault="00324AD7" w:rsidP="005F3A12">
            <w:pPr>
              <w:autoSpaceDE w:val="0"/>
              <w:autoSpaceDN w:val="0"/>
              <w:adjustRightInd w:val="0"/>
              <w:jc w:val="both"/>
              <w:rPr>
                <w:sz w:val="22"/>
                <w:szCs w:val="22"/>
              </w:rPr>
            </w:pPr>
            <w:r w:rsidRPr="004C683D">
              <w:rPr>
                <w:sz w:val="22"/>
                <w:szCs w:val="22"/>
              </w:rPr>
              <w:t xml:space="preserve">La garantía de mantenimiento de oferta debe ser extendida, bajo la forma de una </w:t>
            </w:r>
            <w:r w:rsidRPr="004C683D">
              <w:rPr>
                <w:b/>
                <w:sz w:val="22"/>
                <w:szCs w:val="22"/>
              </w:rPr>
              <w:t>póliza de seguros o garantía bancaria (DOCUMENTO SUSTANCIAL).</w:t>
            </w:r>
            <w:r w:rsidRPr="004C683D">
              <w:rPr>
                <w:sz w:val="22"/>
                <w:szCs w:val="22"/>
              </w:rPr>
              <w:t xml:space="preserve"> Deberá ser por el 5% del monto total del llamado.</w:t>
            </w:r>
          </w:p>
          <w:p w14:paraId="4EAC46F0" w14:textId="77777777" w:rsidR="00324AD7" w:rsidRPr="004C683D" w:rsidRDefault="00324AD7" w:rsidP="005F3A12">
            <w:pPr>
              <w:autoSpaceDE w:val="0"/>
              <w:autoSpaceDN w:val="0"/>
              <w:adjustRightInd w:val="0"/>
              <w:jc w:val="both"/>
              <w:rPr>
                <w:b/>
                <w:sz w:val="14"/>
                <w:szCs w:val="22"/>
              </w:rPr>
            </w:pPr>
          </w:p>
          <w:p w14:paraId="422A48EB" w14:textId="77777777" w:rsidR="00324AD7" w:rsidRPr="004C683D" w:rsidRDefault="00324AD7" w:rsidP="005F3A12">
            <w:pPr>
              <w:autoSpaceDE w:val="0"/>
              <w:autoSpaceDN w:val="0"/>
              <w:adjustRightInd w:val="0"/>
              <w:jc w:val="both"/>
              <w:rPr>
                <w:b/>
                <w:iCs/>
                <w:sz w:val="22"/>
                <w:szCs w:val="22"/>
              </w:rPr>
            </w:pPr>
            <w:r w:rsidRPr="004C683D">
              <w:rPr>
                <w:b/>
                <w:iCs/>
                <w:sz w:val="22"/>
                <w:szCs w:val="22"/>
              </w:rPr>
              <w:t>Obligatoriedad de declarar Información del Personal DEL CONSULTOR en el SICP.</w:t>
            </w:r>
          </w:p>
          <w:p w14:paraId="6B3C3024" w14:textId="77777777" w:rsidR="00324AD7" w:rsidRPr="004C683D" w:rsidRDefault="00324AD7" w:rsidP="005F3A12">
            <w:pPr>
              <w:autoSpaceDE w:val="0"/>
              <w:autoSpaceDN w:val="0"/>
              <w:adjustRightInd w:val="0"/>
              <w:jc w:val="both"/>
              <w:rPr>
                <w:iCs/>
                <w:sz w:val="22"/>
                <w:szCs w:val="22"/>
              </w:rPr>
            </w:pPr>
            <w:r w:rsidRPr="004C683D">
              <w:rPr>
                <w:iCs/>
                <w:sz w:val="22"/>
                <w:szCs w:val="22"/>
              </w:rPr>
              <w:t xml:space="preserve">1) EL CONSULTOR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CONSULTOR deberá consignar dichos datos en el Formulario de Información del Personal (FIP) y en el Formulario de Informe de Servicios Personales (FIS), disponibles a través del SIPE. </w:t>
            </w:r>
          </w:p>
          <w:p w14:paraId="7F0FCDEF" w14:textId="77777777" w:rsidR="00324AD7" w:rsidRPr="004C683D" w:rsidRDefault="00324AD7" w:rsidP="005F3A12">
            <w:pPr>
              <w:autoSpaceDE w:val="0"/>
              <w:autoSpaceDN w:val="0"/>
              <w:adjustRightInd w:val="0"/>
              <w:jc w:val="both"/>
              <w:rPr>
                <w:iCs/>
                <w:sz w:val="12"/>
                <w:szCs w:val="22"/>
              </w:rPr>
            </w:pPr>
          </w:p>
          <w:p w14:paraId="1C5C4994" w14:textId="77777777" w:rsidR="00324AD7" w:rsidRPr="004C683D" w:rsidRDefault="00324AD7" w:rsidP="005F3A12">
            <w:pPr>
              <w:autoSpaceDE w:val="0"/>
              <w:autoSpaceDN w:val="0"/>
              <w:adjustRightInd w:val="0"/>
              <w:jc w:val="both"/>
              <w:rPr>
                <w:iCs/>
                <w:sz w:val="22"/>
                <w:szCs w:val="22"/>
              </w:rPr>
            </w:pPr>
            <w:r w:rsidRPr="004C683D">
              <w:rPr>
                <w:iCs/>
                <w:sz w:val="22"/>
                <w:szCs w:val="22"/>
              </w:rPr>
              <w:t>2) Cuando ocurra algún cambio en la nómina del personal o de los subcontratistas propuestos, EL CONSULTOR está obligado a actualizar el FIP.</w:t>
            </w:r>
          </w:p>
          <w:p w14:paraId="1B7F8111" w14:textId="77777777" w:rsidR="00324AD7" w:rsidRPr="004C683D" w:rsidRDefault="00324AD7" w:rsidP="005F3A12">
            <w:pPr>
              <w:autoSpaceDE w:val="0"/>
              <w:autoSpaceDN w:val="0"/>
              <w:adjustRightInd w:val="0"/>
              <w:jc w:val="both"/>
              <w:rPr>
                <w:iCs/>
                <w:sz w:val="12"/>
                <w:szCs w:val="22"/>
              </w:rPr>
            </w:pPr>
          </w:p>
          <w:p w14:paraId="05873BE7" w14:textId="77777777" w:rsidR="00324AD7" w:rsidRPr="004C683D" w:rsidRDefault="00324AD7" w:rsidP="005F3A12">
            <w:pPr>
              <w:autoSpaceDE w:val="0"/>
              <w:autoSpaceDN w:val="0"/>
              <w:adjustRightInd w:val="0"/>
              <w:jc w:val="both"/>
              <w:rPr>
                <w:iCs/>
                <w:sz w:val="22"/>
                <w:szCs w:val="22"/>
              </w:rPr>
            </w:pPr>
            <w:r w:rsidRPr="004C683D">
              <w:rPr>
                <w:iCs/>
                <w:sz w:val="22"/>
                <w:szCs w:val="22"/>
              </w:rPr>
              <w:t>3) En el caso de que EL CONSULTOR,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CONSULTOR.</w:t>
            </w:r>
          </w:p>
          <w:p w14:paraId="3011AE6A" w14:textId="77777777" w:rsidR="00324AD7" w:rsidRPr="004C683D" w:rsidRDefault="00324AD7" w:rsidP="005F3A12">
            <w:pPr>
              <w:autoSpaceDE w:val="0"/>
              <w:autoSpaceDN w:val="0"/>
              <w:adjustRightInd w:val="0"/>
              <w:jc w:val="both"/>
              <w:rPr>
                <w:iCs/>
                <w:sz w:val="14"/>
                <w:szCs w:val="22"/>
              </w:rPr>
            </w:pPr>
          </w:p>
          <w:p w14:paraId="315CD367" w14:textId="77777777" w:rsidR="00324AD7" w:rsidRPr="004C683D" w:rsidRDefault="00324AD7" w:rsidP="005F3A12">
            <w:pPr>
              <w:autoSpaceDE w:val="0"/>
              <w:autoSpaceDN w:val="0"/>
              <w:adjustRightInd w:val="0"/>
              <w:jc w:val="both"/>
              <w:rPr>
                <w:iCs/>
                <w:sz w:val="22"/>
                <w:szCs w:val="22"/>
              </w:rPr>
            </w:pPr>
            <w:r w:rsidRPr="004C683D">
              <w:rPr>
                <w:iCs/>
                <w:sz w:val="22"/>
                <w:szCs w:val="22"/>
              </w:rPr>
              <w:t>4) Como requerimiento para efectuar los pagos AL CONSULTOR, la contratante, a través del procedimiento establecido para el efecto por la entidad previsional, verificará que EL CONSULTOR se encuentre al día en el cumplimiento con sus obligaciones para con el IPS.</w:t>
            </w:r>
          </w:p>
          <w:p w14:paraId="5126E76A" w14:textId="77777777" w:rsidR="00324AD7" w:rsidRPr="004C683D" w:rsidRDefault="00324AD7" w:rsidP="005F3A12">
            <w:pPr>
              <w:autoSpaceDE w:val="0"/>
              <w:autoSpaceDN w:val="0"/>
              <w:adjustRightInd w:val="0"/>
              <w:jc w:val="both"/>
              <w:rPr>
                <w:iCs/>
                <w:sz w:val="16"/>
                <w:szCs w:val="22"/>
              </w:rPr>
            </w:pPr>
          </w:p>
          <w:p w14:paraId="5C88B4E8" w14:textId="77777777" w:rsidR="00324AD7" w:rsidRPr="004C683D" w:rsidRDefault="00324AD7" w:rsidP="005F3A12">
            <w:pPr>
              <w:autoSpaceDE w:val="0"/>
              <w:autoSpaceDN w:val="0"/>
              <w:adjustRightInd w:val="0"/>
              <w:jc w:val="both"/>
              <w:rPr>
                <w:iCs/>
                <w:sz w:val="22"/>
                <w:szCs w:val="22"/>
              </w:rPr>
            </w:pPr>
            <w:r w:rsidRPr="004C683D">
              <w:rPr>
                <w:iCs/>
                <w:sz w:val="22"/>
                <w:szCs w:val="22"/>
              </w:rPr>
              <w:t>5) La Contratante podrá realizar las diligencias que considere necesarias para verificar que la totalidad de las personas que prestan servicios personales en relación de dependencia para EL CONSULTOR y eventuales subcontratistas se encuentren debidamente individualizados en los listados recibidos.</w:t>
            </w:r>
          </w:p>
          <w:p w14:paraId="03911B9A" w14:textId="77777777" w:rsidR="00324AD7" w:rsidRPr="004C683D" w:rsidRDefault="00324AD7" w:rsidP="005F3A12">
            <w:pPr>
              <w:autoSpaceDE w:val="0"/>
              <w:autoSpaceDN w:val="0"/>
              <w:adjustRightInd w:val="0"/>
              <w:jc w:val="both"/>
              <w:rPr>
                <w:iCs/>
                <w:sz w:val="16"/>
                <w:szCs w:val="22"/>
              </w:rPr>
            </w:pPr>
          </w:p>
          <w:p w14:paraId="70DC84F6" w14:textId="77777777" w:rsidR="00324AD7" w:rsidRPr="004C683D" w:rsidRDefault="00324AD7" w:rsidP="005F3A12">
            <w:pPr>
              <w:autoSpaceDE w:val="0"/>
              <w:autoSpaceDN w:val="0"/>
              <w:adjustRightInd w:val="0"/>
              <w:jc w:val="both"/>
              <w:rPr>
                <w:iCs/>
                <w:sz w:val="22"/>
                <w:szCs w:val="22"/>
              </w:rPr>
            </w:pPr>
            <w:r w:rsidRPr="004C683D">
              <w:rPr>
                <w:iCs/>
                <w:sz w:val="22"/>
                <w:szCs w:val="22"/>
              </w:rPr>
              <w:t>6) EL CONSULTOR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CONSULTOR.</w:t>
            </w:r>
          </w:p>
          <w:p w14:paraId="56E5BD0A" w14:textId="77777777" w:rsidR="00324AD7" w:rsidRPr="004C683D" w:rsidRDefault="00324AD7" w:rsidP="005F3A12">
            <w:pPr>
              <w:autoSpaceDE w:val="0"/>
              <w:autoSpaceDN w:val="0"/>
              <w:adjustRightInd w:val="0"/>
              <w:jc w:val="both"/>
              <w:rPr>
                <w:iCs/>
                <w:sz w:val="16"/>
                <w:szCs w:val="22"/>
              </w:rPr>
            </w:pPr>
          </w:p>
          <w:p w14:paraId="46920339" w14:textId="77777777" w:rsidR="00324AD7" w:rsidRPr="004C683D" w:rsidRDefault="00324AD7" w:rsidP="005F3A12">
            <w:pPr>
              <w:autoSpaceDE w:val="0"/>
              <w:autoSpaceDN w:val="0"/>
              <w:adjustRightInd w:val="0"/>
              <w:jc w:val="both"/>
              <w:rPr>
                <w:iCs/>
                <w:sz w:val="22"/>
                <w:szCs w:val="22"/>
              </w:rPr>
            </w:pPr>
            <w:r w:rsidRPr="004C683D">
              <w:rPr>
                <w:iCs/>
                <w:sz w:val="22"/>
                <w:szCs w:val="22"/>
              </w:rPr>
              <w:t>En caso de detectarse que EL CONSULTOR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CONSULTOR.</w:t>
            </w:r>
          </w:p>
          <w:p w14:paraId="6A926C55" w14:textId="77777777" w:rsidR="00324AD7" w:rsidRPr="004C683D" w:rsidRDefault="00324AD7" w:rsidP="005F3A12">
            <w:pPr>
              <w:autoSpaceDE w:val="0"/>
              <w:autoSpaceDN w:val="0"/>
              <w:adjustRightInd w:val="0"/>
              <w:jc w:val="both"/>
              <w:rPr>
                <w:iCs/>
                <w:sz w:val="16"/>
                <w:szCs w:val="22"/>
              </w:rPr>
            </w:pPr>
          </w:p>
          <w:p w14:paraId="0E52F5CA" w14:textId="77777777" w:rsidR="00324AD7" w:rsidRPr="00C376B7" w:rsidRDefault="00324AD7" w:rsidP="009455C7">
            <w:pPr>
              <w:jc w:val="both"/>
              <w:rPr>
                <w:b/>
                <w:sz w:val="22"/>
                <w:szCs w:val="20"/>
              </w:rPr>
            </w:pPr>
            <w:r w:rsidRPr="004C683D">
              <w:rPr>
                <w:b/>
                <w:sz w:val="22"/>
                <w:szCs w:val="20"/>
              </w:rPr>
              <w:t>La convocante utilizará el SISTEMA BASADO EN PRESUPUESTO FIJO, de conformidad al inciso d) del artículo 54 de la Ley N° 2051/03 “De Contrataciones Públicas” y al Art. 105 del Decreto N° 2992/19.</w:t>
            </w:r>
          </w:p>
          <w:p w14:paraId="1FABF1FE" w14:textId="77777777" w:rsidR="00324AD7" w:rsidRPr="00C376B7" w:rsidRDefault="00324AD7" w:rsidP="009455C7">
            <w:pPr>
              <w:jc w:val="both"/>
              <w:rPr>
                <w:b/>
                <w:color w:val="70AD47" w:themeColor="accent6"/>
                <w:sz w:val="16"/>
                <w:szCs w:val="20"/>
              </w:rPr>
            </w:pPr>
          </w:p>
          <w:p w14:paraId="5D3D0778" w14:textId="7B2F75F4" w:rsidR="00324AD7" w:rsidRPr="00E17C5B" w:rsidRDefault="00324AD7" w:rsidP="00683D47">
            <w:pPr>
              <w:widowControl w:val="0"/>
              <w:adjustRightInd w:val="0"/>
              <w:jc w:val="both"/>
              <w:textAlignment w:val="baseline"/>
              <w:rPr>
                <w:color w:val="FF0000"/>
                <w:sz w:val="22"/>
                <w:szCs w:val="22"/>
                <w:lang w:val="es-PY" w:eastAsia="es-PY"/>
              </w:rPr>
            </w:pPr>
          </w:p>
        </w:tc>
      </w:tr>
      <w:tr w:rsidR="00FB7437" w:rsidRPr="00720D49" w14:paraId="4E4DB3C9" w14:textId="77777777" w:rsidTr="006874BD">
        <w:trPr>
          <w:trHeight w:val="20"/>
        </w:trPr>
        <w:tc>
          <w:tcPr>
            <w:tcW w:w="0" w:type="auto"/>
            <w:tcBorders>
              <w:bottom w:val="single" w:sz="4" w:space="0" w:color="auto"/>
            </w:tcBorders>
          </w:tcPr>
          <w:p w14:paraId="32E712BA" w14:textId="77777777" w:rsidR="00FB7437" w:rsidRPr="00720D49" w:rsidRDefault="00FB7437" w:rsidP="00FB7437">
            <w:pPr>
              <w:ind w:right="-720"/>
              <w:rPr>
                <w:b/>
                <w:iCs/>
                <w:sz w:val="22"/>
                <w:szCs w:val="22"/>
              </w:rPr>
            </w:pPr>
            <w:r w:rsidRPr="00720D49">
              <w:rPr>
                <w:b/>
                <w:iCs/>
                <w:sz w:val="22"/>
                <w:szCs w:val="22"/>
              </w:rPr>
              <w:lastRenderedPageBreak/>
              <w:t>6.1</w:t>
            </w:r>
          </w:p>
          <w:p w14:paraId="6ACC2270" w14:textId="77777777" w:rsidR="00FB7437" w:rsidRPr="00720D49" w:rsidRDefault="00FB7437" w:rsidP="005F3A12">
            <w:pPr>
              <w:ind w:right="-720"/>
              <w:rPr>
                <w:b/>
                <w:iCs/>
                <w:sz w:val="22"/>
                <w:szCs w:val="22"/>
              </w:rPr>
            </w:pPr>
          </w:p>
        </w:tc>
        <w:tc>
          <w:tcPr>
            <w:tcW w:w="0" w:type="auto"/>
            <w:tcBorders>
              <w:top w:val="single" w:sz="4" w:space="0" w:color="auto"/>
              <w:bottom w:val="single" w:sz="4" w:space="0" w:color="auto"/>
            </w:tcBorders>
          </w:tcPr>
          <w:p w14:paraId="62BDF2C5" w14:textId="77777777" w:rsidR="00FB7437" w:rsidRPr="00720D49" w:rsidRDefault="00FB7437" w:rsidP="00FB7437">
            <w:pPr>
              <w:widowControl w:val="0"/>
              <w:autoSpaceDE w:val="0"/>
              <w:autoSpaceDN w:val="0"/>
              <w:adjustRightInd w:val="0"/>
              <w:ind w:right="107"/>
              <w:jc w:val="both"/>
              <w:rPr>
                <w:sz w:val="22"/>
                <w:szCs w:val="22"/>
              </w:rPr>
            </w:pPr>
            <w:r w:rsidRPr="00720D49">
              <w:rPr>
                <w:sz w:val="22"/>
                <w:szCs w:val="22"/>
              </w:rPr>
              <w:t>La fecha y dirección para las reuniones para ajustar los términos del contrato sean:</w:t>
            </w:r>
          </w:p>
          <w:p w14:paraId="2C1762E2" w14:textId="77777777" w:rsidR="00FB7437" w:rsidRPr="00720D49" w:rsidRDefault="00FB7437" w:rsidP="00FB7437">
            <w:pPr>
              <w:widowControl w:val="0"/>
              <w:autoSpaceDE w:val="0"/>
              <w:autoSpaceDN w:val="0"/>
              <w:adjustRightInd w:val="0"/>
              <w:ind w:right="107"/>
              <w:jc w:val="both"/>
              <w:rPr>
                <w:sz w:val="22"/>
                <w:szCs w:val="22"/>
              </w:rPr>
            </w:pPr>
            <w:r w:rsidRPr="00720D49">
              <w:rPr>
                <w:sz w:val="22"/>
                <w:szCs w:val="22"/>
              </w:rPr>
              <w:t>Serán dadas a conocer en la notificación de adjudicación.</w:t>
            </w:r>
          </w:p>
          <w:p w14:paraId="34522477" w14:textId="77777777" w:rsidR="00FB7437" w:rsidRPr="00720D49" w:rsidRDefault="00FB7437" w:rsidP="005F3A12">
            <w:pPr>
              <w:widowControl w:val="0"/>
              <w:autoSpaceDE w:val="0"/>
              <w:autoSpaceDN w:val="0"/>
              <w:adjustRightInd w:val="0"/>
              <w:ind w:right="107"/>
              <w:jc w:val="both"/>
              <w:rPr>
                <w:sz w:val="22"/>
                <w:szCs w:val="22"/>
              </w:rPr>
            </w:pPr>
          </w:p>
        </w:tc>
      </w:tr>
      <w:tr w:rsidR="00B35109" w:rsidRPr="00720D49" w14:paraId="7537BE24" w14:textId="77777777" w:rsidTr="006874BD">
        <w:trPr>
          <w:trHeight w:val="20"/>
        </w:trPr>
        <w:tc>
          <w:tcPr>
            <w:tcW w:w="0" w:type="auto"/>
            <w:tcBorders>
              <w:bottom w:val="single" w:sz="4" w:space="0" w:color="auto"/>
            </w:tcBorders>
          </w:tcPr>
          <w:p w14:paraId="6210355C" w14:textId="77777777" w:rsidR="00B35109" w:rsidRPr="00720D49" w:rsidRDefault="00B35109" w:rsidP="00B35109">
            <w:pPr>
              <w:ind w:right="-720"/>
              <w:rPr>
                <w:b/>
                <w:iCs/>
                <w:sz w:val="20"/>
                <w:szCs w:val="22"/>
              </w:rPr>
            </w:pPr>
            <w:r w:rsidRPr="00720D49">
              <w:rPr>
                <w:b/>
                <w:iCs/>
                <w:sz w:val="20"/>
                <w:szCs w:val="22"/>
              </w:rPr>
              <w:t>7.1</w:t>
            </w:r>
          </w:p>
          <w:p w14:paraId="0FFA8728" w14:textId="77777777" w:rsidR="00B35109" w:rsidRPr="00720D49" w:rsidRDefault="00B35109" w:rsidP="005F3A12">
            <w:pPr>
              <w:ind w:right="-720"/>
              <w:rPr>
                <w:b/>
                <w:iCs/>
                <w:sz w:val="20"/>
                <w:szCs w:val="22"/>
              </w:rPr>
            </w:pPr>
          </w:p>
        </w:tc>
        <w:tc>
          <w:tcPr>
            <w:tcW w:w="0" w:type="auto"/>
            <w:tcBorders>
              <w:top w:val="single" w:sz="4" w:space="0" w:color="auto"/>
              <w:bottom w:val="single" w:sz="4" w:space="0" w:color="auto"/>
            </w:tcBorders>
          </w:tcPr>
          <w:p w14:paraId="7DF52AC8" w14:textId="77777777" w:rsidR="00B35109" w:rsidRPr="00720D49" w:rsidRDefault="00B35109" w:rsidP="00B35109">
            <w:pPr>
              <w:autoSpaceDE w:val="0"/>
              <w:autoSpaceDN w:val="0"/>
              <w:adjustRightInd w:val="0"/>
              <w:jc w:val="both"/>
              <w:rPr>
                <w:iCs/>
                <w:sz w:val="22"/>
                <w:szCs w:val="22"/>
              </w:rPr>
            </w:pPr>
            <w:r w:rsidRPr="00720D49">
              <w:rPr>
                <w:iCs/>
                <w:sz w:val="22"/>
                <w:szCs w:val="22"/>
              </w:rPr>
              <w:t xml:space="preserve">La adjudicación se dará a conocer por nota, a cada una de las consultoras luego de la aprobación de la Máxima Autoridad de la Convocante, dentro de los 5 (cinco) días posteriores a la firma de la misma, a través de medios de comunicación (correo electrónico). Por tanto, los datos requeridos en el Formulario de Información del Oferente </w:t>
            </w:r>
            <w:r w:rsidRPr="0033606E">
              <w:rPr>
                <w:iCs/>
                <w:sz w:val="22"/>
                <w:szCs w:val="22"/>
              </w:rPr>
              <w:t>(Formulario A.1 o A.2)</w:t>
            </w:r>
            <w:r w:rsidRPr="00720D49">
              <w:rPr>
                <w:iCs/>
                <w:sz w:val="22"/>
                <w:szCs w:val="22"/>
              </w:rPr>
              <w:t xml:space="preserve"> deberán ser fidedignos y la empresa será responsable de mantenerlos activos y en funcionamiento para poder recibir las comunicaciones correspondientes. Será suficiente prueba de recibido la confirmación de envío del correo electrónico.</w:t>
            </w:r>
          </w:p>
          <w:p w14:paraId="191FD4E9" w14:textId="77777777" w:rsidR="00B35109" w:rsidRPr="00720D49" w:rsidRDefault="00B35109" w:rsidP="00227846">
            <w:pPr>
              <w:autoSpaceDE w:val="0"/>
              <w:autoSpaceDN w:val="0"/>
              <w:adjustRightInd w:val="0"/>
              <w:jc w:val="both"/>
              <w:rPr>
                <w:iCs/>
                <w:sz w:val="22"/>
                <w:szCs w:val="22"/>
              </w:rPr>
            </w:pPr>
          </w:p>
        </w:tc>
      </w:tr>
      <w:tr w:rsidR="00324AD7" w:rsidRPr="00720D49" w14:paraId="34758414" w14:textId="77777777" w:rsidTr="006874BD">
        <w:trPr>
          <w:trHeight w:val="20"/>
        </w:trPr>
        <w:tc>
          <w:tcPr>
            <w:tcW w:w="0" w:type="auto"/>
            <w:tcBorders>
              <w:bottom w:val="single" w:sz="4" w:space="0" w:color="auto"/>
            </w:tcBorders>
          </w:tcPr>
          <w:p w14:paraId="04E1D58D" w14:textId="5FCE1240" w:rsidR="00324AD7" w:rsidRPr="00720D49" w:rsidRDefault="008F356D" w:rsidP="005F3A12">
            <w:pPr>
              <w:ind w:right="-720"/>
              <w:rPr>
                <w:b/>
                <w:iCs/>
                <w:sz w:val="14"/>
                <w:szCs w:val="22"/>
              </w:rPr>
            </w:pPr>
            <w:r w:rsidRPr="00720D49">
              <w:rPr>
                <w:b/>
                <w:iCs/>
                <w:sz w:val="20"/>
                <w:szCs w:val="22"/>
              </w:rPr>
              <w:t>7.2</w:t>
            </w:r>
          </w:p>
        </w:tc>
        <w:tc>
          <w:tcPr>
            <w:tcW w:w="0" w:type="auto"/>
            <w:tcBorders>
              <w:top w:val="single" w:sz="4" w:space="0" w:color="auto"/>
              <w:bottom w:val="single" w:sz="4" w:space="0" w:color="auto"/>
            </w:tcBorders>
          </w:tcPr>
          <w:p w14:paraId="0E963B81" w14:textId="08C26107" w:rsidR="00324AD7" w:rsidRPr="00720D49" w:rsidRDefault="008F356D" w:rsidP="00227846">
            <w:pPr>
              <w:autoSpaceDE w:val="0"/>
              <w:autoSpaceDN w:val="0"/>
              <w:adjustRightInd w:val="0"/>
              <w:jc w:val="both"/>
              <w:rPr>
                <w:b/>
                <w:iCs/>
                <w:sz w:val="22"/>
                <w:szCs w:val="22"/>
              </w:rPr>
            </w:pPr>
            <w:r w:rsidRPr="00720D49">
              <w:rPr>
                <w:iCs/>
                <w:sz w:val="22"/>
                <w:szCs w:val="22"/>
              </w:rPr>
              <w:t>Se prevé que la fecha y lugar para iniciar los servicios de consultoría sean: en la fecha indicada en la Orden de Servicio a ser emitida por la Dirección Administrativa, dependiente de la Dirección General de Administración y Finanzas del Ministerio de Educación y Ciencias.</w:t>
            </w:r>
          </w:p>
        </w:tc>
      </w:tr>
    </w:tbl>
    <w:p w14:paraId="44C92604" w14:textId="77777777" w:rsidR="00752388" w:rsidRPr="00720D49" w:rsidRDefault="00752388" w:rsidP="009B76E8">
      <w:pPr>
        <w:jc w:val="center"/>
        <w:rPr>
          <w:rFonts w:eastAsia="Calibri"/>
          <w:b/>
          <w:sz w:val="32"/>
          <w:szCs w:val="22"/>
          <w:lang w:val="es-MX"/>
        </w:rPr>
      </w:pPr>
    </w:p>
    <w:p w14:paraId="4A8851BD" w14:textId="77777777" w:rsidR="00752388" w:rsidRPr="00720D49" w:rsidRDefault="00752388">
      <w:pPr>
        <w:rPr>
          <w:rFonts w:eastAsia="Calibri"/>
          <w:b/>
          <w:sz w:val="32"/>
          <w:szCs w:val="22"/>
          <w:lang w:val="es-MX"/>
        </w:rPr>
      </w:pPr>
      <w:r w:rsidRPr="00720D49">
        <w:rPr>
          <w:rFonts w:eastAsia="Calibri"/>
          <w:b/>
          <w:sz w:val="32"/>
          <w:szCs w:val="22"/>
          <w:lang w:val="es-MX"/>
        </w:rPr>
        <w:br w:type="page"/>
      </w:r>
    </w:p>
    <w:p w14:paraId="785EC253" w14:textId="73C43DEB" w:rsidR="009B76E8" w:rsidRPr="00720D49" w:rsidRDefault="009B76E8" w:rsidP="009B76E8">
      <w:pPr>
        <w:jc w:val="center"/>
        <w:rPr>
          <w:rFonts w:eastAsia="Calibri"/>
          <w:b/>
          <w:sz w:val="32"/>
          <w:szCs w:val="22"/>
          <w:lang w:val="es-MX"/>
        </w:rPr>
      </w:pPr>
      <w:r w:rsidRPr="00720D49">
        <w:rPr>
          <w:rFonts w:eastAsia="Calibri"/>
          <w:b/>
          <w:sz w:val="32"/>
          <w:szCs w:val="22"/>
          <w:lang w:val="es-MX"/>
        </w:rPr>
        <w:lastRenderedPageBreak/>
        <w:t>Sección 3. Propuesta Técnica – Formularios Estándar</w:t>
      </w:r>
    </w:p>
    <w:p w14:paraId="6651E70E" w14:textId="77777777" w:rsidR="009B76E8" w:rsidRPr="00720D49" w:rsidRDefault="009B76E8" w:rsidP="009B76E8">
      <w:pPr>
        <w:jc w:val="center"/>
        <w:rPr>
          <w:rFonts w:eastAsia="Calibri"/>
          <w:b/>
          <w:sz w:val="32"/>
          <w:szCs w:val="22"/>
          <w:lang w:val="es-MX"/>
        </w:rPr>
      </w:pPr>
    </w:p>
    <w:p w14:paraId="6F19FC7E" w14:textId="77777777" w:rsidR="009B76E8" w:rsidRPr="00720D49" w:rsidRDefault="009B76E8" w:rsidP="009B76E8">
      <w:pPr>
        <w:jc w:val="center"/>
        <w:rPr>
          <w:rFonts w:eastAsia="Calibri"/>
          <w:i/>
          <w:sz w:val="32"/>
          <w:szCs w:val="22"/>
          <w:lang w:val="es-MX"/>
        </w:rPr>
      </w:pPr>
      <w:r w:rsidRPr="00720D49">
        <w:rPr>
          <w:rFonts w:eastAsia="Calibri"/>
          <w:i/>
          <w:sz w:val="32"/>
          <w:szCs w:val="22"/>
          <w:lang w:val="es-MX"/>
        </w:rPr>
        <w:t>DISPONIBLE EN ARCHIVO APARTE, EN FORMATO EDITABLE A FIN DE QUE EL OFERENTE LO PUEDA UTILIZAR EN LA PREPARACIÓN DE SU OFERTA</w:t>
      </w:r>
    </w:p>
    <w:p w14:paraId="1F078880" w14:textId="77777777" w:rsidR="009B76E8" w:rsidRPr="00720D49" w:rsidRDefault="009B76E8">
      <w:pPr>
        <w:rPr>
          <w:sz w:val="22"/>
          <w:szCs w:val="22"/>
        </w:rPr>
      </w:pPr>
      <w:r w:rsidRPr="00720D49">
        <w:rPr>
          <w:sz w:val="22"/>
          <w:szCs w:val="22"/>
        </w:rPr>
        <w:br w:type="page"/>
      </w:r>
    </w:p>
    <w:p w14:paraId="68221204" w14:textId="79458C6B" w:rsidR="009B76E8" w:rsidRPr="00720D49" w:rsidRDefault="009B76E8" w:rsidP="009B76E8">
      <w:pPr>
        <w:jc w:val="center"/>
        <w:rPr>
          <w:rFonts w:eastAsia="Calibri"/>
          <w:b/>
          <w:sz w:val="32"/>
          <w:szCs w:val="22"/>
          <w:lang w:val="es-MX"/>
        </w:rPr>
      </w:pPr>
      <w:r w:rsidRPr="00720D49">
        <w:rPr>
          <w:rFonts w:eastAsia="Calibri"/>
          <w:b/>
          <w:sz w:val="32"/>
          <w:szCs w:val="22"/>
          <w:lang w:val="es-MX"/>
        </w:rPr>
        <w:lastRenderedPageBreak/>
        <w:t xml:space="preserve">Sección 4. Propuesta </w:t>
      </w:r>
      <w:r w:rsidR="002E3E3C" w:rsidRPr="002E3E3C">
        <w:rPr>
          <w:rFonts w:eastAsia="Calibri"/>
          <w:b/>
          <w:sz w:val="32"/>
          <w:szCs w:val="22"/>
          <w:lang w:val="es-MX"/>
        </w:rPr>
        <w:t>económica</w:t>
      </w:r>
      <w:r w:rsidR="002E3E3C" w:rsidRPr="00720D49">
        <w:rPr>
          <w:bCs/>
          <w:sz w:val="22"/>
          <w:szCs w:val="22"/>
        </w:rPr>
        <w:t xml:space="preserve"> </w:t>
      </w:r>
      <w:r w:rsidRPr="00720D49">
        <w:rPr>
          <w:rFonts w:eastAsia="Calibri"/>
          <w:b/>
          <w:sz w:val="32"/>
          <w:szCs w:val="22"/>
          <w:lang w:val="es-MX"/>
        </w:rPr>
        <w:t>– Formularios Estándar</w:t>
      </w:r>
    </w:p>
    <w:p w14:paraId="7E1A0D2C" w14:textId="77777777" w:rsidR="009B76E8" w:rsidRPr="00720D49" w:rsidRDefault="009B76E8" w:rsidP="009B76E8">
      <w:pPr>
        <w:jc w:val="center"/>
        <w:rPr>
          <w:rFonts w:eastAsia="Calibri"/>
          <w:b/>
          <w:sz w:val="32"/>
          <w:szCs w:val="22"/>
          <w:lang w:val="es-MX"/>
        </w:rPr>
      </w:pPr>
    </w:p>
    <w:p w14:paraId="48785C80" w14:textId="77777777" w:rsidR="009B76E8" w:rsidRPr="00720D49" w:rsidRDefault="009B76E8" w:rsidP="009B76E8">
      <w:pPr>
        <w:jc w:val="center"/>
        <w:rPr>
          <w:rFonts w:eastAsia="Calibri"/>
          <w:i/>
          <w:sz w:val="32"/>
          <w:szCs w:val="22"/>
          <w:lang w:val="es-MX"/>
        </w:rPr>
      </w:pPr>
      <w:r w:rsidRPr="00720D49">
        <w:rPr>
          <w:rFonts w:eastAsia="Calibri"/>
          <w:i/>
          <w:sz w:val="32"/>
          <w:szCs w:val="22"/>
          <w:lang w:val="es-MX"/>
        </w:rPr>
        <w:t>DISPONIBLE EN ARCHIVO APARTE, EN FORMATO EDITABLE A FIN DE QUE EL OFERENTE LO PUEDA UTILIZAR EN LA PREPARACIÓN DE SU OFERTA</w:t>
      </w:r>
    </w:p>
    <w:p w14:paraId="29557761" w14:textId="52F86A01" w:rsidR="004C04F5" w:rsidRPr="00720D49" w:rsidRDefault="004C04F5" w:rsidP="001D3CBE">
      <w:pPr>
        <w:jc w:val="center"/>
        <w:rPr>
          <w:sz w:val="22"/>
          <w:szCs w:val="22"/>
        </w:rPr>
      </w:pPr>
      <w:r w:rsidRPr="00720D49">
        <w:rPr>
          <w:sz w:val="22"/>
          <w:szCs w:val="22"/>
        </w:rPr>
        <w:br w:type="page"/>
      </w:r>
    </w:p>
    <w:p w14:paraId="3DDEA79F" w14:textId="271EA190" w:rsidR="00215892" w:rsidRPr="00720D49" w:rsidRDefault="00111192" w:rsidP="00215892">
      <w:pPr>
        <w:spacing w:after="160" w:line="259" w:lineRule="auto"/>
        <w:jc w:val="center"/>
        <w:rPr>
          <w:b/>
          <w:sz w:val="28"/>
          <w:szCs w:val="28"/>
        </w:rPr>
      </w:pPr>
      <w:r w:rsidRPr="00720D49">
        <w:rPr>
          <w:b/>
          <w:sz w:val="28"/>
          <w:szCs w:val="28"/>
        </w:rPr>
        <w:lastRenderedPageBreak/>
        <w:t xml:space="preserve">SECCIÓN 5. </w:t>
      </w:r>
      <w:r w:rsidR="00215892" w:rsidRPr="00720D49">
        <w:rPr>
          <w:b/>
          <w:sz w:val="28"/>
          <w:szCs w:val="28"/>
        </w:rPr>
        <w:t>TÉRMINOS DE REFERENCIA</w:t>
      </w:r>
    </w:p>
    <w:p w14:paraId="0B844369" w14:textId="77777777" w:rsidR="00F55FBC" w:rsidRPr="00720D49" w:rsidRDefault="00F55FBC" w:rsidP="00CA7D2E">
      <w:pPr>
        <w:pStyle w:val="Ttulo3"/>
        <w:numPr>
          <w:ilvl w:val="0"/>
          <w:numId w:val="42"/>
        </w:numPr>
        <w:shd w:val="pct30" w:color="auto" w:fill="FFFFFF"/>
        <w:ind w:left="284" w:right="0" w:hanging="284"/>
        <w:jc w:val="left"/>
        <w:rPr>
          <w:rFonts w:ascii="Times New Roman" w:hAnsi="Times New Roman"/>
          <w:color w:val="000000"/>
          <w:sz w:val="22"/>
          <w:szCs w:val="22"/>
        </w:rPr>
      </w:pPr>
      <w:r w:rsidRPr="00720D49">
        <w:rPr>
          <w:rFonts w:ascii="Times New Roman" w:hAnsi="Times New Roman"/>
          <w:color w:val="000000"/>
          <w:sz w:val="22"/>
          <w:szCs w:val="22"/>
        </w:rPr>
        <w:t>TÍTULO</w:t>
      </w:r>
    </w:p>
    <w:p w14:paraId="6C1AB9E1" w14:textId="44DF5DDD" w:rsidR="00F55FBC" w:rsidRPr="00720D49" w:rsidRDefault="00F55FBC" w:rsidP="001A77EB">
      <w:pPr>
        <w:widowControl w:val="0"/>
        <w:autoSpaceDE w:val="0"/>
        <w:autoSpaceDN w:val="0"/>
        <w:adjustRightInd w:val="0"/>
        <w:snapToGrid w:val="0"/>
        <w:jc w:val="both"/>
        <w:rPr>
          <w:b/>
          <w:szCs w:val="22"/>
        </w:rPr>
      </w:pPr>
      <w:r w:rsidRPr="00720D49">
        <w:rPr>
          <w:b/>
        </w:rPr>
        <w:t>SERVICIO DE CONSULTORÍA DE APOYO ESPECIALIZADO, LOGÍSTICO</w:t>
      </w:r>
      <w:r w:rsidR="00BB1159" w:rsidRPr="00720D49">
        <w:rPr>
          <w:b/>
        </w:rPr>
        <w:t>,</w:t>
      </w:r>
      <w:r w:rsidRPr="00720D49">
        <w:rPr>
          <w:b/>
        </w:rPr>
        <w:t xml:space="preserve"> DE PROCESAMIENTO </w:t>
      </w:r>
      <w:r w:rsidR="00BB1159" w:rsidRPr="00720D49">
        <w:rPr>
          <w:b/>
        </w:rPr>
        <w:t xml:space="preserve">Y ANÁLISIS DE DATOS </w:t>
      </w:r>
      <w:r w:rsidRPr="00720D49">
        <w:rPr>
          <w:b/>
        </w:rPr>
        <w:t xml:space="preserve">PARA LA </w:t>
      </w:r>
      <w:r w:rsidR="00BB1159" w:rsidRPr="00720D49">
        <w:rPr>
          <w:b/>
          <w:szCs w:val="22"/>
        </w:rPr>
        <w:t xml:space="preserve">APLICACIÓN DEFINITIVA DE LA EVALUACIÓN NACIONAL DE LOGROS DE APRENDIZAJES DE CONTENIDOS ESENCIALES (ENLACE) </w:t>
      </w:r>
      <w:r w:rsidR="001A77EB" w:rsidRPr="00720D49">
        <w:rPr>
          <w:b/>
          <w:szCs w:val="22"/>
        </w:rPr>
        <w:t xml:space="preserve">- </w:t>
      </w:r>
      <w:r w:rsidR="00EE37A8">
        <w:rPr>
          <w:b/>
          <w:szCs w:val="22"/>
        </w:rPr>
        <w:t>AD REFERENDUM</w:t>
      </w:r>
      <w:r w:rsidR="00EE37A8" w:rsidRPr="00720D49" w:rsidDel="00EE37A8">
        <w:rPr>
          <w:b/>
          <w:szCs w:val="22"/>
        </w:rPr>
        <w:t xml:space="preserve"> </w:t>
      </w:r>
      <w:r w:rsidR="001A77EB" w:rsidRPr="00720D49">
        <w:rPr>
          <w:b/>
          <w:szCs w:val="22"/>
        </w:rPr>
        <w:t>–  ID 417.807.</w:t>
      </w:r>
    </w:p>
    <w:p w14:paraId="70EAEB83" w14:textId="77777777" w:rsidR="00E30533" w:rsidRPr="00720D49" w:rsidRDefault="00E30533" w:rsidP="001A77EB">
      <w:pPr>
        <w:widowControl w:val="0"/>
        <w:autoSpaceDE w:val="0"/>
        <w:autoSpaceDN w:val="0"/>
        <w:adjustRightInd w:val="0"/>
        <w:snapToGrid w:val="0"/>
        <w:jc w:val="both"/>
      </w:pPr>
    </w:p>
    <w:p w14:paraId="5859E96B" w14:textId="77777777" w:rsidR="00F55FBC" w:rsidRPr="00720D49" w:rsidRDefault="00F55FBC" w:rsidP="00CA7D2E">
      <w:pPr>
        <w:pStyle w:val="Ttulo3"/>
        <w:numPr>
          <w:ilvl w:val="0"/>
          <w:numId w:val="42"/>
        </w:numPr>
        <w:shd w:val="pct30" w:color="auto" w:fill="FFFFFF"/>
        <w:ind w:left="284" w:right="0" w:hanging="284"/>
        <w:jc w:val="left"/>
        <w:rPr>
          <w:rFonts w:ascii="Times New Roman" w:hAnsi="Times New Roman"/>
          <w:color w:val="000000"/>
          <w:sz w:val="22"/>
          <w:szCs w:val="22"/>
        </w:rPr>
      </w:pPr>
      <w:r w:rsidRPr="00720D49">
        <w:rPr>
          <w:rFonts w:ascii="Times New Roman" w:hAnsi="Times New Roman"/>
          <w:color w:val="000000"/>
          <w:sz w:val="22"/>
          <w:szCs w:val="22"/>
        </w:rPr>
        <w:t>OBJETIVO</w:t>
      </w:r>
    </w:p>
    <w:p w14:paraId="0C5C914E" w14:textId="3F889B45" w:rsidR="00F55FBC" w:rsidRPr="00720D49" w:rsidRDefault="00F55FBC" w:rsidP="00F55FBC">
      <w:pPr>
        <w:pStyle w:val="Listavistosa-nfasis11"/>
        <w:ind w:left="0"/>
        <w:jc w:val="both"/>
        <w:rPr>
          <w:rFonts w:ascii="Times New Roman" w:hAnsi="Times New Roman"/>
          <w:sz w:val="22"/>
          <w:szCs w:val="22"/>
        </w:rPr>
      </w:pPr>
      <w:r w:rsidRPr="00720D49">
        <w:rPr>
          <w:rFonts w:ascii="Times New Roman" w:hAnsi="Times New Roman"/>
          <w:sz w:val="22"/>
          <w:szCs w:val="22"/>
        </w:rPr>
        <w:t xml:space="preserve">Contratar una empresa de consultoría de servicios especializados, logísticos, procesamiento </w:t>
      </w:r>
      <w:r w:rsidR="00C808AE" w:rsidRPr="00720D49">
        <w:rPr>
          <w:rFonts w:ascii="Times New Roman" w:hAnsi="Times New Roman"/>
          <w:sz w:val="22"/>
          <w:szCs w:val="22"/>
        </w:rPr>
        <w:t xml:space="preserve">y análisis de datos </w:t>
      </w:r>
      <w:r w:rsidRPr="00720D49">
        <w:rPr>
          <w:rFonts w:ascii="Times New Roman" w:hAnsi="Times New Roman"/>
          <w:sz w:val="22"/>
          <w:szCs w:val="22"/>
        </w:rPr>
        <w:t>para la implementación de evaluaciones educativas, encuestas y/o censos.</w:t>
      </w:r>
    </w:p>
    <w:p w14:paraId="4E4FAEBA" w14:textId="77777777" w:rsidR="006250DC" w:rsidRPr="00720D49" w:rsidRDefault="006250DC" w:rsidP="00F55FBC">
      <w:pPr>
        <w:pStyle w:val="Listavistosa-nfasis11"/>
        <w:ind w:left="0"/>
        <w:jc w:val="both"/>
        <w:rPr>
          <w:rFonts w:ascii="Times New Roman" w:hAnsi="Times New Roman"/>
          <w:sz w:val="22"/>
          <w:szCs w:val="22"/>
        </w:rPr>
      </w:pPr>
    </w:p>
    <w:p w14:paraId="563F123C" w14:textId="77777777" w:rsidR="00F55FBC" w:rsidRPr="00720D49" w:rsidRDefault="00F55FBC" w:rsidP="00CA7D2E">
      <w:pPr>
        <w:pStyle w:val="Ttulo3"/>
        <w:numPr>
          <w:ilvl w:val="0"/>
          <w:numId w:val="42"/>
        </w:numPr>
        <w:shd w:val="pct30" w:color="auto" w:fill="FFFFFF"/>
        <w:ind w:left="284" w:right="0" w:hanging="284"/>
        <w:jc w:val="left"/>
        <w:rPr>
          <w:rFonts w:ascii="Times New Roman" w:hAnsi="Times New Roman"/>
          <w:color w:val="000000"/>
          <w:sz w:val="22"/>
          <w:szCs w:val="22"/>
        </w:rPr>
      </w:pPr>
      <w:r w:rsidRPr="00720D49">
        <w:rPr>
          <w:rFonts w:ascii="Times New Roman" w:hAnsi="Times New Roman"/>
          <w:color w:val="000000"/>
          <w:sz w:val="22"/>
          <w:szCs w:val="22"/>
        </w:rPr>
        <w:t xml:space="preserve">ANTECEDENTES </w:t>
      </w:r>
    </w:p>
    <w:p w14:paraId="291E1336" w14:textId="77777777" w:rsidR="00A75C28" w:rsidRPr="00720D49" w:rsidRDefault="00A75C28" w:rsidP="00F55FBC">
      <w:pPr>
        <w:jc w:val="both"/>
        <w:rPr>
          <w:sz w:val="22"/>
          <w:szCs w:val="22"/>
          <w:shd w:val="clear" w:color="auto" w:fill="FFFFFF"/>
        </w:rPr>
      </w:pPr>
    </w:p>
    <w:p w14:paraId="4CAB6AC7" w14:textId="1C6F4B49" w:rsidR="00F55FBC" w:rsidRPr="00720D49" w:rsidRDefault="00F55FBC" w:rsidP="00F55FBC">
      <w:pPr>
        <w:jc w:val="both"/>
        <w:rPr>
          <w:sz w:val="22"/>
          <w:szCs w:val="22"/>
          <w:shd w:val="clear" w:color="auto" w:fill="FFFFFF"/>
        </w:rPr>
      </w:pPr>
      <w:r w:rsidRPr="00720D49">
        <w:rPr>
          <w:sz w:val="22"/>
          <w:szCs w:val="22"/>
          <w:shd w:val="clear" w:color="auto" w:fill="FFFFFF"/>
        </w:rPr>
        <w:t>El Ministerio de Educación y Ciencias (MEC) a través de la Dirección de Evaluación de Logros de Aprendizajes Curriculares, dependiente del Instituto Nacional de Evaluación Educativa (INEE) tiene como uno de sus objetivos principales el mejoramiento de la calidad de la educación en nuestro país, en ese contexto, en abril del año 1995 se crea el Sistema Nacional de Evaluación del Proceso Educativo (SNEPE) con el propósito de generar información permanente, válida, confiable y oportuna sobre el nivel de logro de los aprendizajes alcanzados por los estudiantes, así como las variables complementarias o contextuales que ayuden a interpretar mejor los resultados de las mediciones del rendimiento académico, en el año 2015 se aprueba</w:t>
      </w:r>
      <w:r w:rsidR="002C617C" w:rsidRPr="00720D49">
        <w:rPr>
          <w:sz w:val="22"/>
          <w:szCs w:val="22"/>
          <w:shd w:val="clear" w:color="auto" w:fill="FFFFFF"/>
        </w:rPr>
        <w:t>n</w:t>
      </w:r>
      <w:r w:rsidRPr="00720D49">
        <w:rPr>
          <w:sz w:val="22"/>
          <w:szCs w:val="22"/>
          <w:shd w:val="clear" w:color="auto" w:fill="FFFFFF"/>
        </w:rPr>
        <w:t xml:space="preserve"> las EVALUACIONES ESTANDARIZADAS DE DESEMPEÑO DE LOS  ESTUDIANTES EN ÁREAS CURRICULARES A NIVEL PAÍS Y PROCESO PARTICIPATIVO PARA EL DISEÑO DEL INSTITUTO DE EVALUACIÓN EDUCATIVA DEL PARAGUAY (INEEP)</w:t>
      </w:r>
      <w:r w:rsidRPr="00720D49">
        <w:rPr>
          <w:sz w:val="22"/>
          <w:szCs w:val="22"/>
        </w:rPr>
        <w:t xml:space="preserve">, </w:t>
      </w:r>
      <w:r w:rsidRPr="00720D49">
        <w:rPr>
          <w:sz w:val="22"/>
          <w:szCs w:val="22"/>
          <w:shd w:val="clear" w:color="auto" w:fill="FFFFFF"/>
        </w:rPr>
        <w:t>financiado por el Fondo para la Excelencia de la Educación y la Investigación (FEEI).</w:t>
      </w:r>
    </w:p>
    <w:p w14:paraId="672C2C1B" w14:textId="77777777" w:rsidR="00F55FBC" w:rsidRPr="002C39B9" w:rsidRDefault="00F55FBC" w:rsidP="00F55FBC">
      <w:pPr>
        <w:jc w:val="both"/>
        <w:rPr>
          <w:sz w:val="16"/>
          <w:szCs w:val="22"/>
          <w:shd w:val="clear" w:color="auto" w:fill="FFFFFF"/>
        </w:rPr>
      </w:pPr>
    </w:p>
    <w:p w14:paraId="24A50384" w14:textId="77777777" w:rsidR="00F55FBC" w:rsidRPr="00720D49" w:rsidRDefault="00F55FBC" w:rsidP="00F55FBC">
      <w:pPr>
        <w:jc w:val="both"/>
        <w:rPr>
          <w:sz w:val="22"/>
          <w:szCs w:val="22"/>
          <w:shd w:val="clear" w:color="auto" w:fill="FFFFFF"/>
        </w:rPr>
      </w:pPr>
      <w:r w:rsidRPr="00720D49">
        <w:rPr>
          <w:sz w:val="22"/>
          <w:szCs w:val="22"/>
          <w:shd w:val="clear" w:color="auto" w:fill="FFFFFF"/>
        </w:rPr>
        <w:t xml:space="preserve">El programa tiene como objetivo proporcionar información confiable y sistemática sobre los logros académicos de los estudiantes y factores asociables al aprendizaje que retroalimenten la política educativa tendiente a la mejora continua, mediante la participación en evaluaciones nacionales e internacionales. </w:t>
      </w:r>
    </w:p>
    <w:p w14:paraId="6984B485" w14:textId="77777777" w:rsidR="00F55FBC" w:rsidRPr="002C39B9" w:rsidRDefault="00F55FBC" w:rsidP="00F55FBC">
      <w:pPr>
        <w:jc w:val="both"/>
        <w:rPr>
          <w:sz w:val="14"/>
          <w:szCs w:val="22"/>
          <w:shd w:val="clear" w:color="auto" w:fill="FFFFFF"/>
        </w:rPr>
      </w:pPr>
    </w:p>
    <w:p w14:paraId="230E3CCB" w14:textId="77777777" w:rsidR="00F55FBC" w:rsidRPr="00720D49" w:rsidRDefault="00F55FBC" w:rsidP="00F55FBC">
      <w:pPr>
        <w:spacing w:after="120"/>
        <w:jc w:val="both"/>
        <w:rPr>
          <w:sz w:val="22"/>
          <w:szCs w:val="22"/>
          <w:shd w:val="clear" w:color="auto" w:fill="FFFFFF"/>
        </w:rPr>
      </w:pPr>
      <w:r w:rsidRPr="00720D49">
        <w:rPr>
          <w:sz w:val="22"/>
          <w:szCs w:val="22"/>
          <w:shd w:val="clear" w:color="auto" w:fill="FFFFFF"/>
        </w:rPr>
        <w:t xml:space="preserve">En el 2018 se implementó la segunda evaluación censal del SNEPE y la tercera estaba prevista para el año 2021, sin embargo, atendiendo el contexto de educación en situación de crisis sanitaria debido a la pandemia del COVID-19, se propone la realización del estudio Evaluación Nacional de Logros de Aprendizajes de Contenidos Esenciales (ENLACE), que permita conocer el logro de los aprendizajes durante el período de clases a distancia iniciado en marzo de 2020 y 2021. </w:t>
      </w:r>
    </w:p>
    <w:p w14:paraId="743EEF7D" w14:textId="77777777" w:rsidR="00F55FBC" w:rsidRPr="002C39B9" w:rsidRDefault="00F55FBC" w:rsidP="00F55FBC">
      <w:pPr>
        <w:jc w:val="both"/>
        <w:rPr>
          <w:sz w:val="16"/>
          <w:szCs w:val="22"/>
          <w:shd w:val="clear" w:color="auto" w:fill="FFFFFF"/>
        </w:rPr>
      </w:pPr>
    </w:p>
    <w:p w14:paraId="5D3C0BE1" w14:textId="7B2E485B" w:rsidR="003755FB" w:rsidRPr="00720D49" w:rsidRDefault="00B209BE" w:rsidP="00B209BE">
      <w:pPr>
        <w:spacing w:after="120"/>
        <w:jc w:val="both"/>
        <w:rPr>
          <w:bCs/>
          <w:sz w:val="22"/>
          <w:szCs w:val="22"/>
        </w:rPr>
      </w:pPr>
      <w:r w:rsidRPr="00720D49">
        <w:rPr>
          <w:sz w:val="22"/>
          <w:szCs w:val="22"/>
          <w:shd w:val="clear" w:color="auto" w:fill="FFFFFF"/>
        </w:rPr>
        <w:t xml:space="preserve">Para ello </w:t>
      </w:r>
      <w:r w:rsidR="0004385B" w:rsidRPr="00720D49">
        <w:rPr>
          <w:sz w:val="22"/>
          <w:szCs w:val="22"/>
        </w:rPr>
        <w:t>se planificó realizar</w:t>
      </w:r>
      <w:r w:rsidR="000542C9" w:rsidRPr="00720D49">
        <w:rPr>
          <w:sz w:val="22"/>
          <w:szCs w:val="22"/>
          <w:shd w:val="clear" w:color="auto" w:fill="FFFFFF"/>
        </w:rPr>
        <w:t xml:space="preserve"> la implementación de la aplicación piloto de ENLACE </w:t>
      </w:r>
      <w:r w:rsidR="0004385B" w:rsidRPr="00720D49">
        <w:rPr>
          <w:sz w:val="22"/>
          <w:szCs w:val="22"/>
          <w:shd w:val="clear" w:color="auto" w:fill="FFFFFF"/>
        </w:rPr>
        <w:t>en</w:t>
      </w:r>
      <w:r w:rsidR="000542C9" w:rsidRPr="00720D49">
        <w:rPr>
          <w:sz w:val="22"/>
          <w:szCs w:val="22"/>
          <w:shd w:val="clear" w:color="auto" w:fill="FFFFFF"/>
        </w:rPr>
        <w:t xml:space="preserve"> el primer semestre del 2022</w:t>
      </w:r>
      <w:r w:rsidR="0004385B" w:rsidRPr="00720D49">
        <w:rPr>
          <w:sz w:val="22"/>
          <w:szCs w:val="22"/>
          <w:shd w:val="clear" w:color="auto" w:fill="FFFFFF"/>
        </w:rPr>
        <w:t>, financiado con fondos del FEEI</w:t>
      </w:r>
      <w:r w:rsidR="000542C9" w:rsidRPr="00720D49">
        <w:rPr>
          <w:sz w:val="22"/>
          <w:szCs w:val="22"/>
          <w:shd w:val="clear" w:color="auto" w:fill="FFFFFF"/>
        </w:rPr>
        <w:t xml:space="preserve">, </w:t>
      </w:r>
      <w:r w:rsidR="00245076">
        <w:rPr>
          <w:sz w:val="22"/>
          <w:szCs w:val="22"/>
          <w:shd w:val="clear" w:color="auto" w:fill="FFFFFF"/>
        </w:rPr>
        <w:t>para luego realizar</w:t>
      </w:r>
      <w:r w:rsidRPr="00720D49">
        <w:rPr>
          <w:sz w:val="22"/>
          <w:szCs w:val="22"/>
          <w:shd w:val="clear" w:color="auto" w:fill="FFFFFF"/>
        </w:rPr>
        <w:t xml:space="preserve"> la aplicación definitiva con fondos del MEC.</w:t>
      </w:r>
      <w:r w:rsidR="005F46C9" w:rsidRPr="00720D49">
        <w:rPr>
          <w:bCs/>
          <w:sz w:val="22"/>
          <w:szCs w:val="22"/>
        </w:rPr>
        <w:t xml:space="preserve"> </w:t>
      </w:r>
    </w:p>
    <w:p w14:paraId="0B281725" w14:textId="7C4B49C1" w:rsidR="00F55FBC" w:rsidRPr="00720D49" w:rsidRDefault="00B209BE" w:rsidP="00227846">
      <w:pPr>
        <w:spacing w:after="120"/>
        <w:jc w:val="both"/>
        <w:rPr>
          <w:sz w:val="22"/>
          <w:szCs w:val="22"/>
          <w:shd w:val="clear" w:color="auto" w:fill="FFFFFF"/>
        </w:rPr>
      </w:pPr>
      <w:r w:rsidRPr="00720D49">
        <w:rPr>
          <w:sz w:val="22"/>
          <w:szCs w:val="22"/>
          <w:shd w:val="clear" w:color="auto" w:fill="FFFFFF"/>
        </w:rPr>
        <w:t xml:space="preserve">En tal sentido, </w:t>
      </w:r>
      <w:r w:rsidR="00F55FBC" w:rsidRPr="00720D49">
        <w:rPr>
          <w:sz w:val="22"/>
          <w:szCs w:val="22"/>
          <w:shd w:val="clear" w:color="auto" w:fill="FFFFFF"/>
        </w:rPr>
        <w:t xml:space="preserve">se requiere de los servicios especializados para apoyar al equipo técnico del MEC en la implementación del operativo </w:t>
      </w:r>
      <w:r w:rsidRPr="00720D49">
        <w:rPr>
          <w:b/>
          <w:sz w:val="22"/>
          <w:szCs w:val="22"/>
          <w:shd w:val="clear" w:color="auto" w:fill="FFFFFF"/>
        </w:rPr>
        <w:t>ENLACE aplicación definitiva</w:t>
      </w:r>
      <w:r w:rsidRPr="00720D49">
        <w:rPr>
          <w:sz w:val="22"/>
          <w:szCs w:val="22"/>
          <w:shd w:val="clear" w:color="auto" w:fill="FFFFFF"/>
        </w:rPr>
        <w:t xml:space="preserve"> </w:t>
      </w:r>
      <w:r w:rsidR="00F55FBC" w:rsidRPr="00720D49">
        <w:rPr>
          <w:sz w:val="22"/>
          <w:szCs w:val="22"/>
          <w:shd w:val="clear" w:color="auto" w:fill="FFFFFF"/>
        </w:rPr>
        <w:t>en muestras representativas de estudiantes de instituciones de gestión oficial, privadas y privadas</w:t>
      </w:r>
      <w:r w:rsidR="009B76E8" w:rsidRPr="00720D49">
        <w:rPr>
          <w:sz w:val="22"/>
          <w:szCs w:val="22"/>
          <w:shd w:val="clear" w:color="auto" w:fill="FFFFFF"/>
        </w:rPr>
        <w:t xml:space="preserve"> </w:t>
      </w:r>
      <w:r w:rsidR="00F55FBC" w:rsidRPr="00720D49">
        <w:rPr>
          <w:sz w:val="22"/>
          <w:szCs w:val="22"/>
          <w:shd w:val="clear" w:color="auto" w:fill="FFFFFF"/>
        </w:rPr>
        <w:t>subvencionadas.</w:t>
      </w:r>
    </w:p>
    <w:p w14:paraId="2C28CAA5" w14:textId="77777777" w:rsidR="00F55FBC" w:rsidRPr="00720D49" w:rsidRDefault="00F55FBC" w:rsidP="00CA7D2E">
      <w:pPr>
        <w:pStyle w:val="Ttulo3"/>
        <w:numPr>
          <w:ilvl w:val="0"/>
          <w:numId w:val="42"/>
        </w:numPr>
        <w:shd w:val="pct30" w:color="auto" w:fill="FFFFFF"/>
        <w:ind w:left="284" w:right="0" w:hanging="284"/>
        <w:jc w:val="left"/>
        <w:rPr>
          <w:rFonts w:ascii="Times New Roman" w:hAnsi="Times New Roman"/>
          <w:color w:val="000000"/>
          <w:sz w:val="22"/>
          <w:szCs w:val="22"/>
        </w:rPr>
      </w:pPr>
      <w:r w:rsidRPr="00720D49">
        <w:rPr>
          <w:rFonts w:ascii="Times New Roman" w:hAnsi="Times New Roman"/>
          <w:color w:val="000000"/>
          <w:sz w:val="22"/>
          <w:szCs w:val="22"/>
        </w:rPr>
        <w:t>CARACTERÍSTICAS DE LOS SERVICIOS REQUERIDOS</w:t>
      </w:r>
    </w:p>
    <w:p w14:paraId="33F2F0FC" w14:textId="77777777" w:rsidR="00F55FBC" w:rsidRPr="002C39B9" w:rsidRDefault="00F55FBC" w:rsidP="00F55FBC">
      <w:pPr>
        <w:jc w:val="both"/>
        <w:rPr>
          <w:sz w:val="16"/>
          <w:szCs w:val="22"/>
        </w:rPr>
      </w:pPr>
    </w:p>
    <w:p w14:paraId="35A9B5E7" w14:textId="255510F2" w:rsidR="00F55FBC" w:rsidRPr="00720D49" w:rsidRDefault="00F55FBC" w:rsidP="00732F8E">
      <w:pPr>
        <w:jc w:val="both"/>
        <w:rPr>
          <w:sz w:val="22"/>
          <w:szCs w:val="22"/>
        </w:rPr>
      </w:pPr>
      <w:r w:rsidRPr="00720D49">
        <w:rPr>
          <w:sz w:val="22"/>
          <w:szCs w:val="22"/>
        </w:rPr>
        <w:t>Se requiere contratar los servicios de consultoría de apoyo especializado y logístico para la implementación de</w:t>
      </w:r>
      <w:r w:rsidR="00D0162F" w:rsidRPr="00720D49">
        <w:rPr>
          <w:sz w:val="22"/>
          <w:szCs w:val="22"/>
        </w:rPr>
        <w:t xml:space="preserve">l </w:t>
      </w:r>
      <w:r w:rsidRPr="00720D49">
        <w:rPr>
          <w:sz w:val="22"/>
          <w:szCs w:val="22"/>
        </w:rPr>
        <w:t>operativo</w:t>
      </w:r>
      <w:r w:rsidR="00D0162F" w:rsidRPr="00720D49">
        <w:rPr>
          <w:sz w:val="22"/>
          <w:szCs w:val="22"/>
        </w:rPr>
        <w:t xml:space="preserve"> de la Aplicación definitiva </w:t>
      </w:r>
      <w:r w:rsidRPr="00720D49">
        <w:rPr>
          <w:sz w:val="22"/>
          <w:szCs w:val="22"/>
        </w:rPr>
        <w:t>de la</w:t>
      </w:r>
      <w:r w:rsidRPr="00720D49">
        <w:rPr>
          <w:b/>
          <w:bCs/>
          <w:sz w:val="22"/>
          <w:szCs w:val="22"/>
        </w:rPr>
        <w:t xml:space="preserve"> Evaluación de Logros de Aprendizajes de Contenidos Esenciales (ENLACE) </w:t>
      </w:r>
      <w:r w:rsidRPr="00720D49">
        <w:rPr>
          <w:sz w:val="22"/>
          <w:szCs w:val="22"/>
        </w:rPr>
        <w:t xml:space="preserve">donde participarán los estudiantes del </w:t>
      </w:r>
      <w:r w:rsidR="00245076">
        <w:rPr>
          <w:sz w:val="22"/>
          <w:szCs w:val="22"/>
        </w:rPr>
        <w:t>4º, 7</w:t>
      </w:r>
      <w:r w:rsidR="004F6FAF" w:rsidRPr="00720D49">
        <w:rPr>
          <w:sz w:val="22"/>
          <w:szCs w:val="22"/>
        </w:rPr>
        <w:t xml:space="preserve">º </w:t>
      </w:r>
      <w:r w:rsidRPr="00720D49">
        <w:rPr>
          <w:sz w:val="22"/>
          <w:szCs w:val="22"/>
        </w:rPr>
        <w:t xml:space="preserve">grado de la Educación Escolar Básica y </w:t>
      </w:r>
      <w:r w:rsidR="00245076">
        <w:rPr>
          <w:sz w:val="22"/>
          <w:szCs w:val="22"/>
        </w:rPr>
        <w:t>1° y 3</w:t>
      </w:r>
      <w:r w:rsidR="00B209BE" w:rsidRPr="00720D49">
        <w:rPr>
          <w:sz w:val="22"/>
          <w:szCs w:val="22"/>
        </w:rPr>
        <w:t xml:space="preserve">º </w:t>
      </w:r>
      <w:r w:rsidRPr="00720D49">
        <w:rPr>
          <w:sz w:val="22"/>
          <w:szCs w:val="22"/>
        </w:rPr>
        <w:t xml:space="preserve">curso de la Educación Media </w:t>
      </w:r>
      <w:r w:rsidR="004F6FAF" w:rsidRPr="00720D49">
        <w:rPr>
          <w:sz w:val="22"/>
          <w:szCs w:val="22"/>
        </w:rPr>
        <w:t>en</w:t>
      </w:r>
      <w:r w:rsidRPr="00720D49">
        <w:rPr>
          <w:sz w:val="22"/>
          <w:szCs w:val="22"/>
        </w:rPr>
        <w:t xml:space="preserve"> las áreas de </w:t>
      </w:r>
      <w:r w:rsidR="00245076">
        <w:rPr>
          <w:sz w:val="22"/>
          <w:szCs w:val="22"/>
        </w:rPr>
        <w:t xml:space="preserve">lengua castellana </w:t>
      </w:r>
      <w:r w:rsidRPr="00720D49">
        <w:rPr>
          <w:sz w:val="22"/>
          <w:szCs w:val="22"/>
        </w:rPr>
        <w:t xml:space="preserve">y matemática además de los cuestionarios para estudiantes, padres de familias, docentes y directivos; </w:t>
      </w:r>
    </w:p>
    <w:p w14:paraId="7F5C975C" w14:textId="77777777" w:rsidR="00F55FBC" w:rsidRPr="002C39B9" w:rsidRDefault="00F55FBC" w:rsidP="00F55FBC">
      <w:pPr>
        <w:pStyle w:val="Default"/>
        <w:jc w:val="both"/>
        <w:rPr>
          <w:rFonts w:ascii="Times New Roman" w:hAnsi="Times New Roman" w:cs="Times New Roman"/>
          <w:sz w:val="16"/>
          <w:szCs w:val="22"/>
        </w:rPr>
      </w:pPr>
    </w:p>
    <w:p w14:paraId="1E27A527" w14:textId="62251CFA" w:rsidR="00F55FBC" w:rsidRPr="00720D49" w:rsidRDefault="00CD2731" w:rsidP="00F55FBC">
      <w:pPr>
        <w:pStyle w:val="Default"/>
        <w:jc w:val="both"/>
        <w:rPr>
          <w:rFonts w:ascii="Times New Roman" w:hAnsi="Times New Roman" w:cs="Times New Roman"/>
        </w:rPr>
      </w:pPr>
      <w:r w:rsidRPr="00720D49">
        <w:rPr>
          <w:rFonts w:ascii="Times New Roman" w:hAnsi="Times New Roman" w:cs="Times New Roman"/>
          <w:sz w:val="22"/>
          <w:szCs w:val="22"/>
        </w:rPr>
        <w:t xml:space="preserve">El </w:t>
      </w:r>
      <w:r w:rsidR="00F55FBC" w:rsidRPr="00720D49">
        <w:rPr>
          <w:rFonts w:ascii="Times New Roman" w:hAnsi="Times New Roman" w:cs="Times New Roman"/>
          <w:sz w:val="22"/>
          <w:szCs w:val="22"/>
        </w:rPr>
        <w:t>estudio se llevar</w:t>
      </w:r>
      <w:r w:rsidR="002445CF" w:rsidRPr="00720D49">
        <w:rPr>
          <w:rFonts w:ascii="Times New Roman" w:hAnsi="Times New Roman" w:cs="Times New Roman"/>
          <w:sz w:val="22"/>
          <w:szCs w:val="22"/>
        </w:rPr>
        <w:t>á</w:t>
      </w:r>
      <w:r w:rsidR="00F55FBC" w:rsidRPr="00720D49">
        <w:rPr>
          <w:rFonts w:ascii="Times New Roman" w:hAnsi="Times New Roman" w:cs="Times New Roman"/>
          <w:sz w:val="22"/>
          <w:szCs w:val="22"/>
        </w:rPr>
        <w:t xml:space="preserve"> a cabo según lo detallado en </w:t>
      </w:r>
      <w:r w:rsidR="00B209BE" w:rsidRPr="00720D49">
        <w:rPr>
          <w:rFonts w:ascii="Times New Roman" w:hAnsi="Times New Roman" w:cs="Times New Roman"/>
          <w:sz w:val="22"/>
          <w:szCs w:val="22"/>
        </w:rPr>
        <w:t xml:space="preserve">el </w:t>
      </w:r>
      <w:r w:rsidR="00F55FBC" w:rsidRPr="00720D49">
        <w:rPr>
          <w:rFonts w:ascii="Times New Roman" w:hAnsi="Times New Roman" w:cs="Times New Roman"/>
          <w:sz w:val="22"/>
          <w:szCs w:val="22"/>
        </w:rPr>
        <w:t>apartado de</w:t>
      </w:r>
      <w:r w:rsidRPr="00720D49">
        <w:rPr>
          <w:rFonts w:ascii="Times New Roman" w:hAnsi="Times New Roman" w:cs="Times New Roman"/>
          <w:sz w:val="22"/>
          <w:szCs w:val="22"/>
        </w:rPr>
        <w:t xml:space="preserve">l </w:t>
      </w:r>
      <w:r w:rsidR="00F55FBC" w:rsidRPr="00720D49">
        <w:rPr>
          <w:rFonts w:ascii="Times New Roman" w:hAnsi="Times New Roman" w:cs="Times New Roman"/>
          <w:sz w:val="22"/>
          <w:szCs w:val="22"/>
        </w:rPr>
        <w:t>operativo.</w:t>
      </w:r>
    </w:p>
    <w:p w14:paraId="71F77F0A" w14:textId="77777777" w:rsidR="00F55FBC" w:rsidRPr="002C39B9" w:rsidRDefault="00F55FBC" w:rsidP="00F55FBC">
      <w:pPr>
        <w:jc w:val="both"/>
        <w:rPr>
          <w:sz w:val="16"/>
          <w:szCs w:val="22"/>
        </w:rPr>
      </w:pPr>
    </w:p>
    <w:p w14:paraId="3ED1937A" w14:textId="77777777" w:rsidR="00F55FBC" w:rsidRPr="00720D49" w:rsidRDefault="00F55FBC" w:rsidP="00F55FBC">
      <w:pPr>
        <w:jc w:val="both"/>
        <w:rPr>
          <w:sz w:val="22"/>
          <w:szCs w:val="22"/>
        </w:rPr>
      </w:pPr>
      <w:r w:rsidRPr="00720D49">
        <w:rPr>
          <w:sz w:val="22"/>
          <w:szCs w:val="22"/>
        </w:rPr>
        <w:lastRenderedPageBreak/>
        <w:t>La empresa deberá seguir el procedimiento establecido en las disposiciones legales vigentes y el cronograma establecido en el contrato.</w:t>
      </w:r>
    </w:p>
    <w:p w14:paraId="09137814" w14:textId="77777777" w:rsidR="00F55FBC" w:rsidRPr="00720D49" w:rsidRDefault="00F55FBC" w:rsidP="00F55FBC">
      <w:pPr>
        <w:tabs>
          <w:tab w:val="left" w:pos="142"/>
          <w:tab w:val="left" w:pos="284"/>
        </w:tabs>
        <w:jc w:val="both"/>
        <w:rPr>
          <w:sz w:val="22"/>
          <w:szCs w:val="22"/>
        </w:rPr>
      </w:pPr>
    </w:p>
    <w:p w14:paraId="4AF2590D" w14:textId="77777777" w:rsidR="00F55FBC" w:rsidRPr="00720D49" w:rsidRDefault="00F55FBC" w:rsidP="00CA7D2E">
      <w:pPr>
        <w:pStyle w:val="Ttulo3"/>
        <w:numPr>
          <w:ilvl w:val="0"/>
          <w:numId w:val="42"/>
        </w:numPr>
        <w:shd w:val="pct30" w:color="auto" w:fill="FFFFFF"/>
        <w:ind w:left="426" w:right="0" w:hanging="426"/>
        <w:jc w:val="left"/>
        <w:rPr>
          <w:rFonts w:ascii="Times New Roman" w:hAnsi="Times New Roman"/>
          <w:color w:val="000000"/>
          <w:sz w:val="22"/>
          <w:szCs w:val="22"/>
        </w:rPr>
      </w:pPr>
      <w:r w:rsidRPr="00720D49">
        <w:rPr>
          <w:rFonts w:ascii="Times New Roman" w:hAnsi="Times New Roman"/>
          <w:color w:val="000000"/>
          <w:sz w:val="22"/>
          <w:szCs w:val="22"/>
        </w:rPr>
        <w:t xml:space="preserve">LA CONSULTORA DEBERÁ REALIZAR LAS SIGUIENTES ACTIVIDADES </w:t>
      </w:r>
    </w:p>
    <w:p w14:paraId="4E4F33FE" w14:textId="77777777" w:rsidR="00F55FBC" w:rsidRPr="00720D49" w:rsidRDefault="00F55FBC" w:rsidP="00F55FBC">
      <w:pPr>
        <w:jc w:val="both"/>
        <w:rPr>
          <w:sz w:val="22"/>
          <w:szCs w:val="22"/>
        </w:rPr>
      </w:pPr>
      <w:r w:rsidRPr="00720D49">
        <w:rPr>
          <w:sz w:val="22"/>
          <w:szCs w:val="22"/>
        </w:rPr>
        <w:t>Las actividades son indicativas y sirven de referencia para tener una idea global de la consultoría. En el apartado G se encuentra el detalle de los servicios de la presente consultoría.</w:t>
      </w:r>
    </w:p>
    <w:p w14:paraId="4F8A832B" w14:textId="77777777" w:rsidR="00F55FBC" w:rsidRPr="002C39B9" w:rsidRDefault="00F55FBC" w:rsidP="00F55FBC">
      <w:pPr>
        <w:pStyle w:val="Listavistosa-nfasis11"/>
        <w:widowControl/>
        <w:tabs>
          <w:tab w:val="left" w:pos="142"/>
          <w:tab w:val="left" w:pos="284"/>
        </w:tabs>
        <w:ind w:left="426" w:hanging="142"/>
        <w:jc w:val="both"/>
        <w:rPr>
          <w:rFonts w:ascii="Times New Roman" w:hAnsi="Times New Roman"/>
          <w:b/>
          <w:bCs/>
          <w:sz w:val="16"/>
          <w:szCs w:val="22"/>
          <w:u w:val="double"/>
          <w:lang w:val="es-PY"/>
        </w:rPr>
      </w:pPr>
    </w:p>
    <w:p w14:paraId="0FD6F80B"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Planificar el trabajo de campo con el equipo técnico del MEC.</w:t>
      </w:r>
    </w:p>
    <w:p w14:paraId="44F6754B"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Realizar la convocatoria, pre selección y selección de los postulantes para personal requerido.</w:t>
      </w:r>
    </w:p>
    <w:p w14:paraId="3DFE9A09" w14:textId="08283AF8" w:rsidR="00F55FBC" w:rsidRPr="00720D49" w:rsidRDefault="00F55FBC" w:rsidP="00CA7D2E">
      <w:pPr>
        <w:pStyle w:val="Listavistosa-nfasis11"/>
        <w:widowControl/>
        <w:numPr>
          <w:ilvl w:val="0"/>
          <w:numId w:val="43"/>
        </w:numPr>
        <w:ind w:left="426" w:hanging="426"/>
        <w:jc w:val="both"/>
        <w:rPr>
          <w:rFonts w:ascii="Times New Roman" w:hAnsi="Times New Roman"/>
          <w:b/>
          <w:bCs/>
          <w:sz w:val="22"/>
          <w:szCs w:val="22"/>
        </w:rPr>
      </w:pPr>
      <w:r w:rsidRPr="00720D49">
        <w:rPr>
          <w:rFonts w:ascii="Times New Roman" w:hAnsi="Times New Roman"/>
          <w:sz w:val="22"/>
          <w:szCs w:val="22"/>
        </w:rPr>
        <w:t xml:space="preserve">Realizar los procedimientos administrativos para la contratación temporal del personal </w:t>
      </w:r>
      <w:r w:rsidRPr="00720D49">
        <w:rPr>
          <w:rFonts w:ascii="Times New Roman" w:hAnsi="Times New Roman"/>
          <w:b/>
          <w:bCs/>
          <w:sz w:val="22"/>
          <w:szCs w:val="22"/>
        </w:rPr>
        <w:t xml:space="preserve">(ver en la Tabla Nº </w:t>
      </w:r>
      <w:r w:rsidR="005D1D26" w:rsidRPr="00720D49">
        <w:rPr>
          <w:rFonts w:ascii="Times New Roman" w:hAnsi="Times New Roman"/>
          <w:b/>
          <w:bCs/>
          <w:sz w:val="22"/>
          <w:szCs w:val="22"/>
        </w:rPr>
        <w:t>3</w:t>
      </w:r>
      <w:r w:rsidRPr="00720D49">
        <w:rPr>
          <w:rFonts w:ascii="Times New Roman" w:hAnsi="Times New Roman"/>
          <w:b/>
          <w:bCs/>
          <w:sz w:val="22"/>
          <w:szCs w:val="22"/>
        </w:rPr>
        <w:t>).</w:t>
      </w:r>
    </w:p>
    <w:p w14:paraId="6B68124D"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Organizar y apoyar logísticamente de manera coordinada con la Dirección de Evaluación de Logros de Aprendizajes Curriculares (DELAC) las jornadas de capacitación a todo el personal contratado.</w:t>
      </w:r>
    </w:p>
    <w:p w14:paraId="1292F54F" w14:textId="77777777" w:rsidR="00F55FBC" w:rsidRPr="00720D49" w:rsidRDefault="00F55FBC" w:rsidP="00CA7D2E">
      <w:pPr>
        <w:pStyle w:val="Prrafodelista"/>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Prever los insumos para los operativos de campo.</w:t>
      </w:r>
    </w:p>
    <w:p w14:paraId="2AD98961" w14:textId="77777777" w:rsidR="00F55FBC" w:rsidRPr="00720D49" w:rsidRDefault="00F55FBC" w:rsidP="00CA7D2E">
      <w:pPr>
        <w:pStyle w:val="Prrafodelista"/>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Diseñar las hojas de rutas para la distribución de materiales y la aplicación de los instrumentos.</w:t>
      </w:r>
    </w:p>
    <w:p w14:paraId="7678121F"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Organizar los instrumentos e insumos conforme a las orientaciones de la DELAC.</w:t>
      </w:r>
    </w:p>
    <w:p w14:paraId="775C1ED4" w14:textId="77777777" w:rsidR="00F55FBC" w:rsidRPr="00720D49" w:rsidRDefault="00F55FBC" w:rsidP="00CA7D2E">
      <w:pPr>
        <w:pStyle w:val="Prrafodelista"/>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Distribuir correctamente los instrumentos, insumos y materiales necesarios para la aplicación.</w:t>
      </w:r>
    </w:p>
    <w:p w14:paraId="241796B1"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Trasladar los instrumentos e insumos a las sedes operativas departamentales y centrales.</w:t>
      </w:r>
    </w:p>
    <w:p w14:paraId="37FCB887"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Asegurar la distribución de los instrumentos e insumos a los aplicadores.</w:t>
      </w:r>
    </w:p>
    <w:p w14:paraId="753FDDAB"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Desarrollar e implementar un sistema electrónico para el monitoreo del avance de las diferentes etapas de los operativos (convocatoria, selección del personal, entrega/devolución de instrumentos y el trabajo de campo).</w:t>
      </w:r>
    </w:p>
    <w:p w14:paraId="4BB06C97"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Implementar la recolección de datos en las instituciones educativas que forman parte de las muestras a nivel nacional.</w:t>
      </w:r>
    </w:p>
    <w:p w14:paraId="4A42B2B9" w14:textId="7FA9E64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 xml:space="preserve">Monitorear el proceso de ejecución de trabajo de campo, asegurando la asistencia de los estudiantes detallado en el punto </w:t>
      </w:r>
      <w:r w:rsidRPr="00720D49">
        <w:rPr>
          <w:rFonts w:ascii="Times New Roman" w:hAnsi="Times New Roman"/>
          <w:b/>
          <w:bCs/>
          <w:sz w:val="22"/>
          <w:szCs w:val="22"/>
        </w:rPr>
        <w:t>G10</w:t>
      </w:r>
      <w:r w:rsidRPr="00720D49">
        <w:rPr>
          <w:rFonts w:ascii="Times New Roman" w:hAnsi="Times New Roman"/>
          <w:sz w:val="22"/>
          <w:szCs w:val="22"/>
        </w:rPr>
        <w:t xml:space="preserve"> </w:t>
      </w:r>
      <w:r w:rsidRPr="00720D49">
        <w:rPr>
          <w:rFonts w:ascii="Times New Roman" w:hAnsi="Times New Roman"/>
          <w:b/>
          <w:sz w:val="22"/>
          <w:szCs w:val="22"/>
        </w:rPr>
        <w:t xml:space="preserve">“Monitoreo de trabajo de campo y </w:t>
      </w:r>
      <w:r w:rsidR="0042706E" w:rsidRPr="00720D49">
        <w:rPr>
          <w:rFonts w:ascii="Times New Roman" w:hAnsi="Times New Roman"/>
          <w:b/>
          <w:sz w:val="22"/>
          <w:szCs w:val="22"/>
        </w:rPr>
        <w:t>c</w:t>
      </w:r>
      <w:r w:rsidRPr="00720D49">
        <w:rPr>
          <w:rFonts w:ascii="Times New Roman" w:hAnsi="Times New Roman"/>
          <w:b/>
          <w:sz w:val="22"/>
          <w:szCs w:val="22"/>
        </w:rPr>
        <w:t>obertura”.</w:t>
      </w:r>
    </w:p>
    <w:p w14:paraId="7BCF4330"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Recepcionar de los aplicadores los instrumentos e insumos, y garantizar la verificación de los instrumentos conforme a lo establecido por el MEC.</w:t>
      </w:r>
    </w:p>
    <w:p w14:paraId="59517C6D"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Organizar y retornar los instrumentos e insumos al centro de operaciones del INEE (CO), una vez culminada las sesiones de aplicación.</w:t>
      </w:r>
    </w:p>
    <w:p w14:paraId="18407D77" w14:textId="4977CF01"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 xml:space="preserve">Desarrollar las tareas de procesamiento de datos (crítica, codificación y digitalización/digitación) en coordinación con los técnicos de la DELAC, a través del sistema de carga proporcionado por el MEC, cuya información será procesada, controlada, revisada y depurada en las instalaciones del MEC con la supervisión de la DELAC. </w:t>
      </w:r>
      <w:r w:rsidR="005D1D26" w:rsidRPr="00720D49">
        <w:rPr>
          <w:rFonts w:ascii="Times New Roman" w:hAnsi="Times New Roman"/>
          <w:sz w:val="22"/>
          <w:szCs w:val="22"/>
        </w:rPr>
        <w:t>Asi</w:t>
      </w:r>
      <w:r w:rsidR="00EF6019" w:rsidRPr="00720D49">
        <w:rPr>
          <w:rFonts w:ascii="Times New Roman" w:hAnsi="Times New Roman"/>
          <w:sz w:val="22"/>
          <w:szCs w:val="22"/>
        </w:rPr>
        <w:t>mismo, se deberá</w:t>
      </w:r>
      <w:r w:rsidR="004E026A" w:rsidRPr="00720D49">
        <w:rPr>
          <w:rFonts w:ascii="Times New Roman" w:hAnsi="Times New Roman"/>
          <w:sz w:val="22"/>
          <w:szCs w:val="22"/>
        </w:rPr>
        <w:t>n</w:t>
      </w:r>
      <w:r w:rsidR="00EF6019" w:rsidRPr="00720D49">
        <w:rPr>
          <w:rFonts w:ascii="Times New Roman" w:hAnsi="Times New Roman"/>
          <w:sz w:val="22"/>
          <w:szCs w:val="22"/>
        </w:rPr>
        <w:t xml:space="preserve"> r</w:t>
      </w:r>
      <w:r w:rsidRPr="00720D49">
        <w:rPr>
          <w:rFonts w:ascii="Times New Roman" w:hAnsi="Times New Roman"/>
          <w:sz w:val="22"/>
          <w:szCs w:val="22"/>
        </w:rPr>
        <w:t>ealizar</w:t>
      </w:r>
      <w:r w:rsidR="00EF6019" w:rsidRPr="00720D49">
        <w:rPr>
          <w:rFonts w:ascii="Times New Roman" w:hAnsi="Times New Roman"/>
          <w:sz w:val="22"/>
          <w:szCs w:val="22"/>
        </w:rPr>
        <w:t xml:space="preserve"> los</w:t>
      </w:r>
      <w:r w:rsidRPr="00720D49">
        <w:rPr>
          <w:rFonts w:ascii="Times New Roman" w:hAnsi="Times New Roman"/>
          <w:sz w:val="22"/>
          <w:szCs w:val="22"/>
        </w:rPr>
        <w:t xml:space="preserve"> procedimientos para el análisis de consistencia y depuración de las bases de datos, a través de programas estadísticos.</w:t>
      </w:r>
    </w:p>
    <w:p w14:paraId="6C95067C" w14:textId="7B72A8BE" w:rsidR="00EF6019" w:rsidRPr="00720D49" w:rsidRDefault="00257D30" w:rsidP="00CA7D2E">
      <w:pPr>
        <w:pStyle w:val="Listavistosa-nfasis11"/>
        <w:widowControl/>
        <w:numPr>
          <w:ilvl w:val="0"/>
          <w:numId w:val="43"/>
        </w:numPr>
        <w:ind w:left="426" w:hanging="426"/>
        <w:jc w:val="both"/>
        <w:rPr>
          <w:rFonts w:ascii="Times New Roman" w:hAnsi="Times New Roman"/>
          <w:sz w:val="22"/>
          <w:szCs w:val="22"/>
        </w:rPr>
      </w:pPr>
      <w:r>
        <w:rPr>
          <w:rFonts w:ascii="Times New Roman" w:hAnsi="Times New Roman"/>
          <w:sz w:val="22"/>
          <w:szCs w:val="22"/>
        </w:rPr>
        <w:t xml:space="preserve">Acompañar el proceso de </w:t>
      </w:r>
      <w:r w:rsidR="00EF6019" w:rsidRPr="00720D49">
        <w:rPr>
          <w:rFonts w:ascii="Times New Roman" w:hAnsi="Times New Roman"/>
          <w:sz w:val="22"/>
          <w:szCs w:val="22"/>
        </w:rPr>
        <w:t xml:space="preserve">análisis psicométrico y estadístico de datos de las pruebas de ENLACE de manera </w:t>
      </w:r>
      <w:r w:rsidR="004E026A" w:rsidRPr="00720D49">
        <w:rPr>
          <w:rFonts w:ascii="Times New Roman" w:hAnsi="Times New Roman"/>
          <w:sz w:val="22"/>
          <w:szCs w:val="22"/>
        </w:rPr>
        <w:t xml:space="preserve">a </w:t>
      </w:r>
      <w:r w:rsidR="00EF6019" w:rsidRPr="00720D49">
        <w:rPr>
          <w:rFonts w:ascii="Times New Roman" w:hAnsi="Times New Roman"/>
          <w:sz w:val="22"/>
          <w:szCs w:val="22"/>
        </w:rPr>
        <w:t>efectuar la comparabilidad con la evaluación del SNEPE</w:t>
      </w:r>
      <w:r w:rsidR="00E32963" w:rsidRPr="00720D49">
        <w:rPr>
          <w:rFonts w:ascii="Times New Roman" w:hAnsi="Times New Roman"/>
          <w:sz w:val="22"/>
          <w:szCs w:val="22"/>
        </w:rPr>
        <w:t xml:space="preserve"> 20</w:t>
      </w:r>
      <w:r w:rsidR="00EF6019" w:rsidRPr="00720D49">
        <w:rPr>
          <w:rFonts w:ascii="Times New Roman" w:hAnsi="Times New Roman"/>
          <w:sz w:val="22"/>
          <w:szCs w:val="22"/>
        </w:rPr>
        <w:t xml:space="preserve">18 </w:t>
      </w:r>
      <w:r w:rsidR="003470E8" w:rsidRPr="00720D49">
        <w:rPr>
          <w:rFonts w:ascii="Times New Roman" w:hAnsi="Times New Roman"/>
          <w:sz w:val="22"/>
          <w:szCs w:val="22"/>
        </w:rPr>
        <w:t xml:space="preserve">(tratamiento de datos) </w:t>
      </w:r>
      <w:r w:rsidR="00EF6019" w:rsidRPr="00720D49">
        <w:rPr>
          <w:rFonts w:ascii="Times New Roman" w:hAnsi="Times New Roman"/>
          <w:sz w:val="22"/>
          <w:szCs w:val="22"/>
        </w:rPr>
        <w:t xml:space="preserve">y </w:t>
      </w:r>
      <w:r>
        <w:rPr>
          <w:rFonts w:ascii="Times New Roman" w:hAnsi="Times New Roman"/>
          <w:sz w:val="22"/>
          <w:szCs w:val="22"/>
        </w:rPr>
        <w:t>elaboración de</w:t>
      </w:r>
      <w:r w:rsidR="00EF6019" w:rsidRPr="00720D49">
        <w:rPr>
          <w:rFonts w:ascii="Times New Roman" w:hAnsi="Times New Roman"/>
          <w:sz w:val="22"/>
          <w:szCs w:val="22"/>
        </w:rPr>
        <w:t xml:space="preserve"> </w:t>
      </w:r>
      <w:r w:rsidR="00D77A29">
        <w:rPr>
          <w:rFonts w:ascii="Times New Roman" w:hAnsi="Times New Roman"/>
          <w:sz w:val="22"/>
          <w:szCs w:val="22"/>
        </w:rPr>
        <w:t>l</w:t>
      </w:r>
      <w:r w:rsidR="00553284" w:rsidRPr="00720D49">
        <w:rPr>
          <w:rFonts w:ascii="Times New Roman" w:hAnsi="Times New Roman"/>
          <w:sz w:val="22"/>
          <w:szCs w:val="22"/>
        </w:rPr>
        <w:t>os reportes de resultados cognitivos y de factores asociados.</w:t>
      </w:r>
    </w:p>
    <w:p w14:paraId="7D19F5C0" w14:textId="4223DC81"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 xml:space="preserve">Sistematizar todas las etapas del operativo de </w:t>
      </w:r>
      <w:r w:rsidR="00D748E1" w:rsidRPr="00720D49">
        <w:rPr>
          <w:rFonts w:ascii="Times New Roman" w:hAnsi="Times New Roman"/>
          <w:sz w:val="22"/>
          <w:szCs w:val="22"/>
        </w:rPr>
        <w:t>campo, del</w:t>
      </w:r>
      <w:r w:rsidRPr="00720D49">
        <w:rPr>
          <w:rFonts w:ascii="Times New Roman" w:hAnsi="Times New Roman"/>
          <w:sz w:val="22"/>
          <w:szCs w:val="22"/>
        </w:rPr>
        <w:t xml:space="preserve"> procesamiento de datos</w:t>
      </w:r>
      <w:r w:rsidR="00EE6F28" w:rsidRPr="00720D49">
        <w:rPr>
          <w:rFonts w:ascii="Times New Roman" w:hAnsi="Times New Roman"/>
          <w:sz w:val="22"/>
          <w:szCs w:val="22"/>
        </w:rPr>
        <w:t>, análisis de datos y elaboración de informe de resultados</w:t>
      </w:r>
      <w:r w:rsidRPr="00720D49">
        <w:rPr>
          <w:rFonts w:ascii="Times New Roman" w:hAnsi="Times New Roman"/>
          <w:sz w:val="22"/>
          <w:szCs w:val="22"/>
        </w:rPr>
        <w:t>.</w:t>
      </w:r>
    </w:p>
    <w:p w14:paraId="67F5B771" w14:textId="77777777" w:rsidR="00F55FBC" w:rsidRPr="00720D49" w:rsidRDefault="00F55FBC" w:rsidP="00CA7D2E">
      <w:pPr>
        <w:pStyle w:val="Listavistosa-nfasis11"/>
        <w:widowControl/>
        <w:numPr>
          <w:ilvl w:val="0"/>
          <w:numId w:val="43"/>
        </w:numPr>
        <w:ind w:left="426" w:hanging="426"/>
        <w:jc w:val="both"/>
        <w:rPr>
          <w:rFonts w:ascii="Times New Roman" w:hAnsi="Times New Roman"/>
          <w:sz w:val="22"/>
          <w:szCs w:val="22"/>
        </w:rPr>
      </w:pPr>
      <w:r w:rsidRPr="00720D49">
        <w:rPr>
          <w:rFonts w:ascii="Times New Roman" w:hAnsi="Times New Roman"/>
          <w:sz w:val="22"/>
          <w:szCs w:val="22"/>
        </w:rPr>
        <w:t>Elaborar informes de avances y final de las actividades desarrolladas.</w:t>
      </w:r>
    </w:p>
    <w:p w14:paraId="72CC4715" w14:textId="00FD3DEA" w:rsidR="00F55FBC" w:rsidRPr="00720D49" w:rsidRDefault="00F55FBC" w:rsidP="00F55FBC">
      <w:pPr>
        <w:rPr>
          <w:i/>
          <w:sz w:val="22"/>
          <w:szCs w:val="22"/>
        </w:rPr>
      </w:pPr>
    </w:p>
    <w:p w14:paraId="21CFE465" w14:textId="77777777" w:rsidR="00F55FBC" w:rsidRPr="00720D49" w:rsidRDefault="00F55FBC" w:rsidP="00CA7D2E">
      <w:pPr>
        <w:pStyle w:val="Ttulo3"/>
        <w:numPr>
          <w:ilvl w:val="0"/>
          <w:numId w:val="42"/>
        </w:numPr>
        <w:shd w:val="pct30" w:color="auto" w:fill="FFFFFF"/>
        <w:tabs>
          <w:tab w:val="center" w:pos="426"/>
        </w:tabs>
        <w:ind w:left="142" w:right="0" w:firstLine="0"/>
        <w:jc w:val="left"/>
        <w:rPr>
          <w:rFonts w:ascii="Times New Roman" w:hAnsi="Times New Roman"/>
          <w:color w:val="000000"/>
          <w:sz w:val="22"/>
          <w:szCs w:val="22"/>
        </w:rPr>
      </w:pPr>
      <w:r w:rsidRPr="00720D49">
        <w:rPr>
          <w:rFonts w:ascii="Times New Roman" w:hAnsi="Times New Roman"/>
          <w:color w:val="000000"/>
          <w:sz w:val="22"/>
          <w:szCs w:val="22"/>
        </w:rPr>
        <w:t>RESPONSABILIDAD DE LA CONSULTORA</w:t>
      </w:r>
    </w:p>
    <w:p w14:paraId="3F79C298" w14:textId="77777777"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Garantizar que los trabajos sean realizados por el personal clave propuesto y de contar con el personal de apoyo a fin de cumplir con la ejecución de las actividades en tiempo y forma.</w:t>
      </w:r>
    </w:p>
    <w:p w14:paraId="3D2B1B22" w14:textId="77777777"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Encargarse de la logística para las capacitaciones según lo establecido en el “Detalle del servicio de la consultoría”.</w:t>
      </w:r>
    </w:p>
    <w:p w14:paraId="39BCBFFE" w14:textId="53987339" w:rsidR="00F55FBC" w:rsidRPr="00720D49" w:rsidRDefault="00F55FBC" w:rsidP="00CA7D2E">
      <w:pPr>
        <w:pStyle w:val="Listavistosa-nfasis11"/>
        <w:widowControl/>
        <w:numPr>
          <w:ilvl w:val="0"/>
          <w:numId w:val="44"/>
        </w:numPr>
        <w:tabs>
          <w:tab w:val="left" w:pos="142"/>
          <w:tab w:val="left" w:pos="567"/>
        </w:tabs>
        <w:ind w:left="567" w:hanging="425"/>
        <w:jc w:val="both"/>
        <w:rPr>
          <w:rFonts w:ascii="Times New Roman" w:hAnsi="Times New Roman"/>
          <w:sz w:val="22"/>
          <w:szCs w:val="22"/>
        </w:rPr>
      </w:pPr>
      <w:r w:rsidRPr="00720D49">
        <w:rPr>
          <w:rFonts w:ascii="Times New Roman" w:hAnsi="Times New Roman"/>
          <w:sz w:val="22"/>
          <w:szCs w:val="22"/>
        </w:rPr>
        <w:t xml:space="preserve">Garantizar el traslado de materiales desde el </w:t>
      </w:r>
      <w:r w:rsidR="007235CB" w:rsidRPr="00720D49">
        <w:rPr>
          <w:rFonts w:ascii="Times New Roman" w:hAnsi="Times New Roman"/>
          <w:sz w:val="22"/>
          <w:szCs w:val="22"/>
        </w:rPr>
        <w:t>C</w:t>
      </w:r>
      <w:r w:rsidRPr="00720D49">
        <w:rPr>
          <w:rFonts w:ascii="Times New Roman" w:hAnsi="Times New Roman"/>
          <w:sz w:val="22"/>
          <w:szCs w:val="22"/>
        </w:rPr>
        <w:t>entro de Operaciones (sedes en Asunción), hasta las sedes operativas departamentales y viceversa.</w:t>
      </w:r>
    </w:p>
    <w:p w14:paraId="191E488B" w14:textId="56BB6E0A" w:rsidR="00F55FBC" w:rsidRPr="00720D49" w:rsidRDefault="00F55FBC" w:rsidP="00CA7D2E">
      <w:pPr>
        <w:pStyle w:val="Listavistosa-nfasis11"/>
        <w:widowControl/>
        <w:numPr>
          <w:ilvl w:val="0"/>
          <w:numId w:val="44"/>
        </w:numPr>
        <w:tabs>
          <w:tab w:val="left" w:pos="142"/>
          <w:tab w:val="left" w:pos="567"/>
        </w:tabs>
        <w:ind w:left="567" w:hanging="425"/>
        <w:jc w:val="both"/>
        <w:rPr>
          <w:rFonts w:ascii="Times New Roman" w:hAnsi="Times New Roman"/>
          <w:sz w:val="22"/>
          <w:szCs w:val="22"/>
        </w:rPr>
      </w:pPr>
      <w:r w:rsidRPr="00720D49">
        <w:rPr>
          <w:rFonts w:ascii="Times New Roman" w:hAnsi="Times New Roman"/>
          <w:sz w:val="22"/>
          <w:szCs w:val="22"/>
        </w:rPr>
        <w:t>Prever el traslado de los Coordinadores Regionales</w:t>
      </w:r>
      <w:r w:rsidR="00960250" w:rsidRPr="00720D49">
        <w:rPr>
          <w:rFonts w:ascii="Times New Roman" w:hAnsi="Times New Roman"/>
          <w:sz w:val="22"/>
          <w:szCs w:val="22"/>
        </w:rPr>
        <w:t>, jefes técnicos</w:t>
      </w:r>
      <w:r w:rsidRPr="00720D49">
        <w:rPr>
          <w:rFonts w:ascii="Times New Roman" w:hAnsi="Times New Roman"/>
          <w:sz w:val="22"/>
          <w:szCs w:val="22"/>
        </w:rPr>
        <w:t xml:space="preserve"> y</w:t>
      </w:r>
      <w:r w:rsidR="00960250" w:rsidRPr="00720D49">
        <w:rPr>
          <w:rFonts w:ascii="Times New Roman" w:hAnsi="Times New Roman"/>
          <w:sz w:val="22"/>
          <w:szCs w:val="22"/>
        </w:rPr>
        <w:t>/o</w:t>
      </w:r>
      <w:r w:rsidRPr="00720D49">
        <w:rPr>
          <w:rFonts w:ascii="Times New Roman" w:hAnsi="Times New Roman"/>
          <w:sz w:val="22"/>
          <w:szCs w:val="22"/>
        </w:rPr>
        <w:t xml:space="preserve"> logísticos,</w:t>
      </w:r>
      <w:r w:rsidR="004E026A" w:rsidRPr="00720D49">
        <w:rPr>
          <w:rFonts w:ascii="Times New Roman" w:hAnsi="Times New Roman"/>
          <w:sz w:val="22"/>
          <w:szCs w:val="22"/>
        </w:rPr>
        <w:t xml:space="preserve"> desde el centro nacional y el C</w:t>
      </w:r>
      <w:r w:rsidRPr="00720D49">
        <w:rPr>
          <w:rFonts w:ascii="Times New Roman" w:hAnsi="Times New Roman"/>
          <w:sz w:val="22"/>
          <w:szCs w:val="22"/>
        </w:rPr>
        <w:t>entro de Operaciones (sedes en Asunción), hasta las sedes operativas departamentales y viceversa.</w:t>
      </w:r>
    </w:p>
    <w:p w14:paraId="39D1CB19" w14:textId="77777777" w:rsidR="00F55FBC" w:rsidRPr="00720D49" w:rsidRDefault="00F55FBC" w:rsidP="00CA7D2E">
      <w:pPr>
        <w:pStyle w:val="Listavistosa-nfasis11"/>
        <w:widowControl/>
        <w:numPr>
          <w:ilvl w:val="0"/>
          <w:numId w:val="44"/>
        </w:numPr>
        <w:tabs>
          <w:tab w:val="left" w:pos="142"/>
          <w:tab w:val="left" w:pos="567"/>
        </w:tabs>
        <w:ind w:left="567" w:hanging="425"/>
        <w:jc w:val="both"/>
        <w:rPr>
          <w:rFonts w:ascii="Times New Roman" w:hAnsi="Times New Roman"/>
          <w:sz w:val="22"/>
          <w:szCs w:val="22"/>
        </w:rPr>
      </w:pPr>
      <w:r w:rsidRPr="00720D49">
        <w:rPr>
          <w:rFonts w:ascii="Times New Roman" w:hAnsi="Times New Roman"/>
          <w:sz w:val="22"/>
          <w:szCs w:val="22"/>
        </w:rPr>
        <w:lastRenderedPageBreak/>
        <w:t>Garantizar la organización de los materiales, insumos e instrumentos previos a la salida de campo, en cada sede operativa departamental.</w:t>
      </w:r>
    </w:p>
    <w:p w14:paraId="40694650" w14:textId="77777777" w:rsidR="00F55FBC" w:rsidRPr="00720D49" w:rsidRDefault="00F55FBC" w:rsidP="00CA7D2E">
      <w:pPr>
        <w:pStyle w:val="Prrafodelista"/>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Garantizar el traslado de los responsables de campo, hasta la institución educativa seleccionada para cada operativo.</w:t>
      </w:r>
    </w:p>
    <w:p w14:paraId="21BB48CD" w14:textId="142078E7"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Garantizar los procedimientos de control y verificación que contribuyan a la veracidad y calidad de los datos recogidos.</w:t>
      </w:r>
    </w:p>
    <w:p w14:paraId="6562B38F" w14:textId="50AEB7E9"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 xml:space="preserve">Dotar de materiales e insumos para el operativo de campo según Anexo </w:t>
      </w:r>
      <w:r w:rsidR="003A39F7" w:rsidRPr="00720D49">
        <w:rPr>
          <w:rFonts w:ascii="Times New Roman" w:hAnsi="Times New Roman"/>
          <w:sz w:val="22"/>
          <w:szCs w:val="22"/>
        </w:rPr>
        <w:t>4</w:t>
      </w:r>
      <w:r w:rsidRPr="00720D49">
        <w:rPr>
          <w:rFonts w:ascii="Times New Roman" w:hAnsi="Times New Roman"/>
          <w:sz w:val="22"/>
          <w:szCs w:val="22"/>
        </w:rPr>
        <w:t>.</w:t>
      </w:r>
    </w:p>
    <w:p w14:paraId="168F56A9" w14:textId="373206F3"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sz w:val="22"/>
          <w:szCs w:val="22"/>
        </w:rPr>
      </w:pPr>
      <w:r w:rsidRPr="00720D49">
        <w:rPr>
          <w:rFonts w:ascii="Times New Roman" w:hAnsi="Times New Roman"/>
          <w:sz w:val="22"/>
          <w:szCs w:val="22"/>
        </w:rPr>
        <w:t>Garantizar la calidad de los datos recogidos y entregados</w:t>
      </w:r>
      <w:r w:rsidR="00BB02BF" w:rsidRPr="00720D49">
        <w:rPr>
          <w:rFonts w:ascii="Times New Roman" w:hAnsi="Times New Roman"/>
          <w:sz w:val="22"/>
          <w:szCs w:val="22"/>
        </w:rPr>
        <w:t xml:space="preserve">, así como también la elaboración de los diferentes reportes de resultados cognitivos y de factores asociados, a nivel nacional y </w:t>
      </w:r>
      <w:r w:rsidR="00D12144" w:rsidRPr="00720D49">
        <w:rPr>
          <w:rFonts w:ascii="Times New Roman" w:hAnsi="Times New Roman"/>
          <w:sz w:val="22"/>
          <w:szCs w:val="22"/>
        </w:rPr>
        <w:t>regional.</w:t>
      </w:r>
    </w:p>
    <w:p w14:paraId="13FC3F7A" w14:textId="77777777" w:rsidR="00F55FBC" w:rsidRPr="00720D49" w:rsidRDefault="00F55FBC" w:rsidP="00CA7D2E">
      <w:pPr>
        <w:pStyle w:val="Listavistosa-nfasis11"/>
        <w:widowControl/>
        <w:numPr>
          <w:ilvl w:val="0"/>
          <w:numId w:val="44"/>
        </w:numPr>
        <w:tabs>
          <w:tab w:val="left" w:pos="567"/>
        </w:tabs>
        <w:ind w:left="567" w:hanging="425"/>
        <w:jc w:val="both"/>
        <w:rPr>
          <w:rFonts w:ascii="Times New Roman" w:hAnsi="Times New Roman"/>
          <w:b/>
          <w:sz w:val="22"/>
          <w:szCs w:val="22"/>
        </w:rPr>
      </w:pPr>
      <w:r w:rsidRPr="00720D49">
        <w:rPr>
          <w:rFonts w:ascii="Times New Roman" w:hAnsi="Times New Roman"/>
          <w:sz w:val="22"/>
          <w:szCs w:val="22"/>
        </w:rPr>
        <w:t>La Empresa, sus agentes, representantes o expertos se comprometen a no difundir datos relevados durante la ejecución de los trabajos a terceros, durante la vigencia del presente Contrato y también luego de su expiración.</w:t>
      </w:r>
    </w:p>
    <w:p w14:paraId="4F1BF9FF" w14:textId="77777777" w:rsidR="00F55FBC" w:rsidRPr="00720D49" w:rsidRDefault="00F55FBC" w:rsidP="00F55FBC">
      <w:pPr>
        <w:pStyle w:val="Listavistosa-nfasis11"/>
        <w:widowControl/>
        <w:tabs>
          <w:tab w:val="left" w:pos="142"/>
          <w:tab w:val="center" w:pos="426"/>
        </w:tabs>
        <w:ind w:left="142"/>
        <w:jc w:val="both"/>
        <w:rPr>
          <w:rFonts w:ascii="Times New Roman" w:hAnsi="Times New Roman"/>
          <w:b/>
          <w:sz w:val="22"/>
          <w:szCs w:val="22"/>
        </w:rPr>
      </w:pPr>
    </w:p>
    <w:p w14:paraId="7F527AD5" w14:textId="77777777" w:rsidR="00F55FBC" w:rsidRPr="00720D49" w:rsidRDefault="00F55FBC" w:rsidP="00CA7D2E">
      <w:pPr>
        <w:pStyle w:val="Ttulo3"/>
        <w:numPr>
          <w:ilvl w:val="0"/>
          <w:numId w:val="42"/>
        </w:numPr>
        <w:shd w:val="pct30" w:color="auto" w:fill="FFFFFF"/>
        <w:tabs>
          <w:tab w:val="center" w:pos="426"/>
        </w:tabs>
        <w:ind w:left="142" w:right="0" w:firstLine="0"/>
        <w:jc w:val="left"/>
        <w:rPr>
          <w:rFonts w:ascii="Times New Roman" w:hAnsi="Times New Roman"/>
          <w:color w:val="000000"/>
          <w:sz w:val="22"/>
          <w:szCs w:val="22"/>
        </w:rPr>
      </w:pPr>
      <w:r w:rsidRPr="00720D49">
        <w:rPr>
          <w:rFonts w:ascii="Times New Roman" w:hAnsi="Times New Roman"/>
          <w:color w:val="000000"/>
          <w:sz w:val="22"/>
          <w:szCs w:val="22"/>
        </w:rPr>
        <w:t>DETALLE DE LOS SERVICIOS DE LA CONSULTORA</w:t>
      </w:r>
    </w:p>
    <w:p w14:paraId="1A3F3D5C" w14:textId="77777777" w:rsidR="00F55FBC" w:rsidRPr="00720D49" w:rsidRDefault="00F55FBC" w:rsidP="00F55FBC">
      <w:pPr>
        <w:tabs>
          <w:tab w:val="left" w:pos="142"/>
          <w:tab w:val="center" w:pos="426"/>
        </w:tabs>
        <w:ind w:left="142"/>
        <w:jc w:val="both"/>
        <w:rPr>
          <w:b/>
          <w:sz w:val="22"/>
          <w:szCs w:val="22"/>
        </w:rPr>
      </w:pPr>
      <w:r w:rsidRPr="00720D49">
        <w:rPr>
          <w:sz w:val="22"/>
          <w:szCs w:val="22"/>
        </w:rPr>
        <w:t xml:space="preserve">La Consultora deberá </w:t>
      </w:r>
      <w:r w:rsidRPr="00720D49">
        <w:rPr>
          <w:b/>
          <w:i/>
          <w:sz w:val="22"/>
          <w:szCs w:val="22"/>
        </w:rPr>
        <w:t>proveer servicios e insumos</w:t>
      </w:r>
      <w:r w:rsidRPr="00720D49">
        <w:rPr>
          <w:sz w:val="22"/>
          <w:szCs w:val="22"/>
        </w:rPr>
        <w:t xml:space="preserve"> requeridos necesarios para la ejecución de las actividades de los operativos detallados a continuación:</w:t>
      </w:r>
    </w:p>
    <w:p w14:paraId="324AAA31" w14:textId="77777777" w:rsidR="00F55FBC" w:rsidRPr="00720D49" w:rsidRDefault="00F55FBC" w:rsidP="00F55FBC">
      <w:pPr>
        <w:tabs>
          <w:tab w:val="center" w:pos="426"/>
        </w:tabs>
        <w:ind w:left="142"/>
        <w:jc w:val="both"/>
        <w:rPr>
          <w:b/>
          <w:sz w:val="22"/>
          <w:szCs w:val="22"/>
        </w:rPr>
      </w:pPr>
      <w:r w:rsidRPr="00D203B0">
        <w:rPr>
          <w:b/>
          <w:sz w:val="22"/>
          <w:szCs w:val="22"/>
          <w:highlight w:val="lightGray"/>
        </w:rPr>
        <w:t>G1. Recursos Humanos</w:t>
      </w:r>
      <w:r w:rsidRPr="00720D49">
        <w:rPr>
          <w:b/>
          <w:sz w:val="22"/>
          <w:szCs w:val="22"/>
        </w:rPr>
        <w:t>:</w:t>
      </w:r>
    </w:p>
    <w:p w14:paraId="756FE6E6" w14:textId="4A3C0F16" w:rsidR="00F55FBC" w:rsidRPr="00720D49" w:rsidRDefault="00F55FBC" w:rsidP="003A39F7">
      <w:pPr>
        <w:ind w:left="142"/>
        <w:jc w:val="both"/>
        <w:rPr>
          <w:b/>
          <w:sz w:val="22"/>
          <w:szCs w:val="22"/>
        </w:rPr>
      </w:pPr>
      <w:r w:rsidRPr="00720D49">
        <w:rPr>
          <w:sz w:val="22"/>
          <w:szCs w:val="22"/>
        </w:rPr>
        <w:t xml:space="preserve">La Consultora, a pedido de la institución convocante y conforme a los TDRs y perfiles del </w:t>
      </w:r>
      <w:r w:rsidR="007235CB" w:rsidRPr="00720D49">
        <w:rPr>
          <w:sz w:val="22"/>
          <w:szCs w:val="22"/>
        </w:rPr>
        <w:t>A</w:t>
      </w:r>
      <w:r w:rsidRPr="00720D49">
        <w:rPr>
          <w:sz w:val="22"/>
          <w:szCs w:val="22"/>
        </w:rPr>
        <w:t xml:space="preserve">nexo </w:t>
      </w:r>
      <w:r w:rsidR="003A39F7" w:rsidRPr="00720D49">
        <w:rPr>
          <w:sz w:val="22"/>
          <w:szCs w:val="22"/>
        </w:rPr>
        <w:t>3</w:t>
      </w:r>
      <w:r w:rsidRPr="00720D49">
        <w:rPr>
          <w:sz w:val="22"/>
          <w:szCs w:val="22"/>
        </w:rPr>
        <w:t xml:space="preserve">, deberá realizar la convocatoria, selección y contratación </w:t>
      </w:r>
      <w:r w:rsidRPr="00720D49">
        <w:rPr>
          <w:b/>
          <w:i/>
          <w:sz w:val="22"/>
          <w:szCs w:val="22"/>
        </w:rPr>
        <w:t xml:space="preserve">temporal </w:t>
      </w:r>
      <w:r w:rsidRPr="00720D49">
        <w:rPr>
          <w:sz w:val="22"/>
          <w:szCs w:val="22"/>
        </w:rPr>
        <w:t xml:space="preserve">de aplicadores, </w:t>
      </w:r>
      <w:r w:rsidR="00177183" w:rsidRPr="00720D49">
        <w:rPr>
          <w:sz w:val="22"/>
          <w:szCs w:val="22"/>
        </w:rPr>
        <w:t>jefes técnicos</w:t>
      </w:r>
      <w:r w:rsidRPr="00720D49">
        <w:rPr>
          <w:sz w:val="22"/>
          <w:szCs w:val="22"/>
        </w:rPr>
        <w:t>, personal de logística</w:t>
      </w:r>
      <w:r w:rsidR="00786E25">
        <w:rPr>
          <w:sz w:val="22"/>
          <w:szCs w:val="22"/>
        </w:rPr>
        <w:t>/digitador</w:t>
      </w:r>
      <w:r w:rsidR="00960250" w:rsidRPr="00720D49">
        <w:rPr>
          <w:sz w:val="22"/>
          <w:szCs w:val="22"/>
        </w:rPr>
        <w:t xml:space="preserve">, </w:t>
      </w:r>
      <w:r w:rsidR="0083669C" w:rsidRPr="00720D49">
        <w:rPr>
          <w:sz w:val="22"/>
          <w:szCs w:val="22"/>
        </w:rPr>
        <w:t xml:space="preserve">así como también del equipo responsable de realizar el tratamiento de datos y la </w:t>
      </w:r>
      <w:r w:rsidR="00FC7FB3" w:rsidRPr="00720D49">
        <w:rPr>
          <w:sz w:val="22"/>
          <w:szCs w:val="22"/>
        </w:rPr>
        <w:t xml:space="preserve">elaboración de </w:t>
      </w:r>
      <w:r w:rsidR="0083669C" w:rsidRPr="00720D49">
        <w:rPr>
          <w:sz w:val="22"/>
          <w:szCs w:val="22"/>
        </w:rPr>
        <w:t>reportes de resultados</w:t>
      </w:r>
      <w:r w:rsidRPr="00720D49">
        <w:rPr>
          <w:sz w:val="22"/>
          <w:szCs w:val="22"/>
        </w:rPr>
        <w:t>, conforme a la tabla: “detalle de cargos requeridos”</w:t>
      </w:r>
      <w:r w:rsidR="0083669C" w:rsidRPr="00720D49">
        <w:rPr>
          <w:sz w:val="22"/>
          <w:szCs w:val="22"/>
        </w:rPr>
        <w:t>.</w:t>
      </w:r>
      <w:r w:rsidRPr="00720D49" w:rsidDel="002C1EA7">
        <w:rPr>
          <w:b/>
          <w:sz w:val="22"/>
          <w:szCs w:val="22"/>
        </w:rPr>
        <w:t xml:space="preserve"> </w:t>
      </w:r>
    </w:p>
    <w:p w14:paraId="60FA023C" w14:textId="77777777" w:rsidR="00F55FBC" w:rsidRPr="00720D49" w:rsidRDefault="00F55FBC" w:rsidP="00F55FBC">
      <w:pPr>
        <w:tabs>
          <w:tab w:val="left" w:pos="142"/>
          <w:tab w:val="center" w:pos="426"/>
        </w:tabs>
        <w:ind w:left="142"/>
        <w:jc w:val="both"/>
        <w:rPr>
          <w:sz w:val="22"/>
          <w:szCs w:val="22"/>
        </w:rPr>
      </w:pPr>
    </w:p>
    <w:p w14:paraId="72349B39" w14:textId="778DC6E1" w:rsidR="00F55FBC" w:rsidRPr="00720D49" w:rsidRDefault="00F55FBC" w:rsidP="00CA7D2E">
      <w:pPr>
        <w:pStyle w:val="Listavistosa-nfasis11"/>
        <w:widowControl/>
        <w:numPr>
          <w:ilvl w:val="0"/>
          <w:numId w:val="41"/>
        </w:numPr>
        <w:ind w:left="851" w:hanging="425"/>
        <w:jc w:val="both"/>
        <w:rPr>
          <w:rFonts w:ascii="Times New Roman" w:hAnsi="Times New Roman"/>
          <w:sz w:val="22"/>
          <w:szCs w:val="22"/>
        </w:rPr>
      </w:pPr>
      <w:r w:rsidRPr="00720D49">
        <w:rPr>
          <w:rFonts w:ascii="Times New Roman" w:hAnsi="Times New Roman"/>
          <w:b/>
          <w:sz w:val="22"/>
          <w:szCs w:val="22"/>
        </w:rPr>
        <w:t>Selección</w:t>
      </w:r>
      <w:r w:rsidRPr="00720D49">
        <w:rPr>
          <w:rFonts w:ascii="Times New Roman" w:hAnsi="Times New Roman"/>
          <w:sz w:val="22"/>
          <w:szCs w:val="22"/>
        </w:rPr>
        <w:t xml:space="preserve">: El personal requerido para la ejecución del trabajo será seleccionado por la Consultora </w:t>
      </w:r>
      <w:r w:rsidR="00AD44FF" w:rsidRPr="00720D49">
        <w:rPr>
          <w:rFonts w:ascii="Times New Roman" w:hAnsi="Times New Roman"/>
          <w:sz w:val="22"/>
          <w:szCs w:val="22"/>
        </w:rPr>
        <w:t>con base en</w:t>
      </w:r>
      <w:r w:rsidRPr="00720D49">
        <w:rPr>
          <w:rFonts w:ascii="Times New Roman" w:hAnsi="Times New Roman"/>
          <w:sz w:val="22"/>
          <w:szCs w:val="22"/>
        </w:rPr>
        <w:t xml:space="preserve"> los TDR detallados en el Anexo </w:t>
      </w:r>
      <w:r w:rsidR="003A39F7" w:rsidRPr="00720D49">
        <w:rPr>
          <w:rFonts w:ascii="Times New Roman" w:hAnsi="Times New Roman"/>
          <w:sz w:val="22"/>
          <w:szCs w:val="22"/>
        </w:rPr>
        <w:t xml:space="preserve">3 </w:t>
      </w:r>
      <w:r w:rsidRPr="00720D49">
        <w:rPr>
          <w:rFonts w:ascii="Times New Roman" w:hAnsi="Times New Roman"/>
          <w:sz w:val="22"/>
          <w:szCs w:val="22"/>
        </w:rPr>
        <w:t>de la presente convocatoria y su Contratación deberá ser aprobada previamente por la Contratante.</w:t>
      </w:r>
    </w:p>
    <w:p w14:paraId="6733DB55" w14:textId="77777777" w:rsidR="00F55FBC" w:rsidRPr="00720D49" w:rsidRDefault="00F55FBC" w:rsidP="00CA7D2E">
      <w:pPr>
        <w:pStyle w:val="Listavistosa-nfasis11"/>
        <w:widowControl/>
        <w:numPr>
          <w:ilvl w:val="0"/>
          <w:numId w:val="41"/>
        </w:numPr>
        <w:ind w:left="851" w:hanging="425"/>
        <w:contextualSpacing/>
        <w:jc w:val="both"/>
        <w:rPr>
          <w:rFonts w:ascii="Times New Roman" w:hAnsi="Times New Roman"/>
          <w:sz w:val="22"/>
          <w:szCs w:val="22"/>
        </w:rPr>
      </w:pPr>
      <w:r w:rsidRPr="00720D49">
        <w:rPr>
          <w:rFonts w:ascii="Times New Roman" w:hAnsi="Times New Roman"/>
          <w:b/>
          <w:sz w:val="22"/>
          <w:szCs w:val="22"/>
        </w:rPr>
        <w:t>Remuneración.</w:t>
      </w:r>
      <w:r w:rsidRPr="00720D49">
        <w:rPr>
          <w:rFonts w:ascii="Times New Roman" w:hAnsi="Times New Roman"/>
          <w:sz w:val="22"/>
          <w:szCs w:val="22"/>
        </w:rPr>
        <w:t xml:space="preserve"> La Consultora deberá cumplir con todas las disposiciones legales laborales estipuladas a nivel nacional. El personal no tendrá vinculación laboral con el MEC, todas las exigencias establecidas por leyes y normativas deberán ser cumplidas por la empresa consultora.</w:t>
      </w:r>
    </w:p>
    <w:p w14:paraId="7EB04CC8" w14:textId="7AE1C39F" w:rsidR="00F55FBC" w:rsidRPr="00720D49" w:rsidRDefault="00F55FBC" w:rsidP="00CA7D2E">
      <w:pPr>
        <w:pStyle w:val="Listavistosa-nfasis11"/>
        <w:widowControl/>
        <w:numPr>
          <w:ilvl w:val="0"/>
          <w:numId w:val="40"/>
        </w:numPr>
        <w:ind w:left="851" w:hanging="425"/>
        <w:contextualSpacing/>
        <w:jc w:val="both"/>
        <w:rPr>
          <w:rFonts w:ascii="Times New Roman" w:hAnsi="Times New Roman"/>
          <w:sz w:val="22"/>
          <w:szCs w:val="22"/>
        </w:rPr>
      </w:pPr>
      <w:r w:rsidRPr="00720D49">
        <w:rPr>
          <w:rFonts w:ascii="Times New Roman" w:hAnsi="Times New Roman"/>
          <w:b/>
          <w:sz w:val="22"/>
          <w:szCs w:val="22"/>
        </w:rPr>
        <w:t>Confidencialidad</w:t>
      </w:r>
      <w:r w:rsidR="005B13CD" w:rsidRPr="00720D49">
        <w:rPr>
          <w:rFonts w:ascii="Times New Roman" w:hAnsi="Times New Roman"/>
          <w:sz w:val="22"/>
          <w:szCs w:val="22"/>
        </w:rPr>
        <w:t>. La Convocante</w:t>
      </w:r>
      <w:r w:rsidRPr="00720D49">
        <w:rPr>
          <w:rFonts w:ascii="Times New Roman" w:hAnsi="Times New Roman"/>
          <w:sz w:val="22"/>
          <w:szCs w:val="22"/>
        </w:rPr>
        <w:t xml:space="preserve"> y la Consultora deberán mantener confidencialidad y en ningún momento divulgarán a terceros, sin el consentimiento expreso de la otra parte, documentos, datos u otra información que hubiera sido directa o indirectamente proporcionada por la otra parte en conexión con el Contrato, antes, durante o después de la ejecución del mismo. No </w:t>
      </w:r>
      <w:r w:rsidR="0062614A" w:rsidRPr="00720D49">
        <w:rPr>
          <w:rFonts w:ascii="Times New Roman" w:hAnsi="Times New Roman"/>
          <w:sz w:val="22"/>
          <w:szCs w:val="22"/>
        </w:rPr>
        <w:t>obstante,</w:t>
      </w:r>
      <w:r w:rsidR="00C12555" w:rsidRPr="00720D49">
        <w:rPr>
          <w:rFonts w:ascii="Times New Roman" w:hAnsi="Times New Roman"/>
          <w:sz w:val="22"/>
          <w:szCs w:val="22"/>
        </w:rPr>
        <w:t xml:space="preserve"> </w:t>
      </w:r>
      <w:r w:rsidR="00C12555" w:rsidRPr="0062614A">
        <w:rPr>
          <w:rFonts w:ascii="Times New Roman" w:hAnsi="Times New Roman"/>
          <w:sz w:val="22"/>
          <w:szCs w:val="22"/>
        </w:rPr>
        <w:t>a</w:t>
      </w:r>
      <w:r w:rsidRPr="0062614A">
        <w:rPr>
          <w:rFonts w:ascii="Times New Roman" w:hAnsi="Times New Roman"/>
          <w:sz w:val="22"/>
          <w:szCs w:val="22"/>
        </w:rPr>
        <w:t xml:space="preserve"> lo </w:t>
      </w:r>
      <w:r w:rsidRPr="00720D49">
        <w:rPr>
          <w:rFonts w:ascii="Times New Roman" w:hAnsi="Times New Roman"/>
          <w:sz w:val="22"/>
          <w:szCs w:val="22"/>
        </w:rPr>
        <w:t>anterior, la Consultora podrá proporcionar a sus Sub Contratistas –</w:t>
      </w:r>
      <w:r w:rsidR="00C12555" w:rsidRPr="00720D49">
        <w:rPr>
          <w:rFonts w:ascii="Times New Roman" w:hAnsi="Times New Roman"/>
          <w:sz w:val="22"/>
          <w:szCs w:val="22"/>
        </w:rPr>
        <w:t xml:space="preserve"> </w:t>
      </w:r>
      <w:r w:rsidRPr="00720D49">
        <w:rPr>
          <w:rFonts w:ascii="Times New Roman" w:hAnsi="Times New Roman"/>
          <w:sz w:val="22"/>
          <w:szCs w:val="22"/>
        </w:rPr>
        <w:t>en caso de que los hubiere</w:t>
      </w:r>
      <w:r w:rsidR="00C12555" w:rsidRPr="00720D49">
        <w:rPr>
          <w:rFonts w:ascii="Times New Roman" w:hAnsi="Times New Roman"/>
          <w:sz w:val="22"/>
          <w:szCs w:val="22"/>
        </w:rPr>
        <w:t xml:space="preserve"> </w:t>
      </w:r>
      <w:r w:rsidRPr="00720D49">
        <w:rPr>
          <w:rFonts w:ascii="Times New Roman" w:hAnsi="Times New Roman"/>
          <w:sz w:val="22"/>
          <w:szCs w:val="22"/>
        </w:rPr>
        <w:t>- los documentos, datos e información recibidos de la Contratante para que puedan cumplir con su trabajo en virtud del Contrato.  En tal caso, la Consultora obtendrá de dichos Sub Contratistas un compromiso de confidencialidad similar al personal contratado.</w:t>
      </w:r>
    </w:p>
    <w:p w14:paraId="4C7E9169" w14:textId="5B6EA577" w:rsidR="00F55FBC"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Asimismo, todo el personal contratado deberá firmar un acuerdo de confidencialidad elaborado y proveído por la convocante.</w:t>
      </w:r>
    </w:p>
    <w:p w14:paraId="3ECEA910" w14:textId="77777777" w:rsidR="0035483B" w:rsidRPr="00720D49" w:rsidRDefault="0035483B" w:rsidP="00F55FBC">
      <w:pPr>
        <w:pStyle w:val="Listavistosa-nfasis11"/>
        <w:tabs>
          <w:tab w:val="center" w:pos="426"/>
        </w:tabs>
        <w:ind w:left="142"/>
        <w:jc w:val="both"/>
        <w:rPr>
          <w:rFonts w:ascii="Times New Roman" w:hAnsi="Times New Roman"/>
          <w:sz w:val="22"/>
          <w:szCs w:val="22"/>
        </w:rPr>
      </w:pPr>
    </w:p>
    <w:p w14:paraId="7D75F788" w14:textId="1E6282B7" w:rsidR="00F55FBC" w:rsidRPr="00720D49" w:rsidRDefault="00F55FBC" w:rsidP="00732F8E">
      <w:pPr>
        <w:tabs>
          <w:tab w:val="center" w:pos="426"/>
          <w:tab w:val="left" w:pos="709"/>
          <w:tab w:val="left" w:pos="851"/>
        </w:tabs>
        <w:ind w:left="142"/>
        <w:jc w:val="both"/>
        <w:rPr>
          <w:sz w:val="22"/>
          <w:szCs w:val="22"/>
        </w:rPr>
      </w:pPr>
      <w:r w:rsidRPr="00D203B0">
        <w:rPr>
          <w:b/>
          <w:sz w:val="22"/>
          <w:szCs w:val="22"/>
          <w:highlight w:val="lightGray"/>
        </w:rPr>
        <w:t>G2.</w:t>
      </w:r>
      <w:r w:rsidR="006B3D74" w:rsidRPr="00D203B0">
        <w:rPr>
          <w:b/>
          <w:sz w:val="22"/>
          <w:szCs w:val="22"/>
          <w:highlight w:val="lightGray"/>
        </w:rPr>
        <w:t xml:space="preserve"> </w:t>
      </w:r>
      <w:r w:rsidRPr="00D203B0">
        <w:rPr>
          <w:b/>
          <w:sz w:val="22"/>
          <w:szCs w:val="22"/>
          <w:highlight w:val="lightGray"/>
        </w:rPr>
        <w:t>Capacitaciones</w:t>
      </w:r>
      <w:r w:rsidRPr="00720D49">
        <w:rPr>
          <w:b/>
          <w:sz w:val="22"/>
          <w:szCs w:val="22"/>
        </w:rPr>
        <w:t xml:space="preserve">: </w:t>
      </w:r>
      <w:r w:rsidRPr="00720D49">
        <w:rPr>
          <w:sz w:val="22"/>
          <w:szCs w:val="22"/>
        </w:rPr>
        <w:t xml:space="preserve">Las capacitaciones para el personal de </w:t>
      </w:r>
      <w:r w:rsidR="005B13CD" w:rsidRPr="00720D49">
        <w:rPr>
          <w:sz w:val="22"/>
          <w:szCs w:val="22"/>
        </w:rPr>
        <w:t>t</w:t>
      </w:r>
      <w:r w:rsidRPr="00720D49">
        <w:rPr>
          <w:sz w:val="22"/>
          <w:szCs w:val="22"/>
        </w:rPr>
        <w:t xml:space="preserve">rabajo de </w:t>
      </w:r>
      <w:r w:rsidR="005B13CD" w:rsidRPr="00720D49">
        <w:rPr>
          <w:sz w:val="22"/>
          <w:szCs w:val="22"/>
        </w:rPr>
        <w:t>c</w:t>
      </w:r>
      <w:r w:rsidRPr="00720D49">
        <w:rPr>
          <w:sz w:val="22"/>
          <w:szCs w:val="22"/>
        </w:rPr>
        <w:t>ampo</w:t>
      </w:r>
      <w:r w:rsidR="00786E25">
        <w:rPr>
          <w:sz w:val="22"/>
          <w:szCs w:val="22"/>
        </w:rPr>
        <w:t xml:space="preserve"> y</w:t>
      </w:r>
      <w:r w:rsidRPr="00720D49">
        <w:rPr>
          <w:sz w:val="22"/>
          <w:szCs w:val="22"/>
        </w:rPr>
        <w:t xml:space="preserve"> logístico</w:t>
      </w:r>
      <w:r w:rsidR="00786E25">
        <w:rPr>
          <w:sz w:val="22"/>
          <w:szCs w:val="22"/>
        </w:rPr>
        <w:t>/digitador</w:t>
      </w:r>
      <w:r w:rsidRPr="00720D49">
        <w:rPr>
          <w:sz w:val="22"/>
          <w:szCs w:val="22"/>
        </w:rPr>
        <w:t xml:space="preserve"> serán desarrolladas en varios grupos de personas (ver Tabla </w:t>
      </w:r>
      <w:r w:rsidR="00011E27" w:rsidRPr="00720D49">
        <w:rPr>
          <w:sz w:val="22"/>
          <w:szCs w:val="22"/>
        </w:rPr>
        <w:t>3</w:t>
      </w:r>
      <w:r w:rsidRPr="00720D49">
        <w:rPr>
          <w:sz w:val="22"/>
          <w:szCs w:val="22"/>
        </w:rPr>
        <w:t xml:space="preserve"> para el cálculo de cantidad de personas necesarias para las capacitaciones), durante días y lugares designados por la DELAC, para ello se considera lo siguiente:</w:t>
      </w:r>
    </w:p>
    <w:p w14:paraId="34694218" w14:textId="77777777" w:rsidR="00EB76B6" w:rsidRDefault="00EB76B6" w:rsidP="00EB76B6">
      <w:pPr>
        <w:pStyle w:val="Listavistosa-nfasis11"/>
        <w:widowControl/>
        <w:tabs>
          <w:tab w:val="left" w:pos="851"/>
        </w:tabs>
        <w:ind w:left="851"/>
        <w:jc w:val="both"/>
        <w:rPr>
          <w:rFonts w:ascii="Times New Roman" w:hAnsi="Times New Roman"/>
          <w:sz w:val="22"/>
          <w:szCs w:val="22"/>
        </w:rPr>
      </w:pPr>
    </w:p>
    <w:p w14:paraId="5888D504" w14:textId="77777777" w:rsidR="00F55FBC" w:rsidRPr="00720D49" w:rsidRDefault="00F55FBC" w:rsidP="00CA7D2E">
      <w:pPr>
        <w:pStyle w:val="Listavistosa-nfasis11"/>
        <w:widowControl/>
        <w:numPr>
          <w:ilvl w:val="0"/>
          <w:numId w:val="60"/>
        </w:numPr>
        <w:tabs>
          <w:tab w:val="left" w:pos="851"/>
        </w:tabs>
        <w:ind w:left="851"/>
        <w:jc w:val="both"/>
        <w:rPr>
          <w:rFonts w:ascii="Times New Roman" w:hAnsi="Times New Roman"/>
          <w:sz w:val="22"/>
          <w:szCs w:val="22"/>
        </w:rPr>
      </w:pPr>
      <w:r w:rsidRPr="00720D49">
        <w:rPr>
          <w:rFonts w:ascii="Times New Roman" w:hAnsi="Times New Roman"/>
          <w:b/>
          <w:sz w:val="22"/>
          <w:szCs w:val="22"/>
        </w:rPr>
        <w:t>Refrigerio:</w:t>
      </w:r>
      <w:r w:rsidRPr="00720D49">
        <w:rPr>
          <w:rFonts w:ascii="Times New Roman" w:hAnsi="Times New Roman"/>
          <w:sz w:val="22"/>
          <w:szCs w:val="22"/>
        </w:rPr>
        <w:t xml:space="preserve"> La Consultora deberá proveer café, agua mineral, jugos y/o gaseosas. Los mismos deberán proveer además vasos, platos, bandejas, servilletas, tazas y platitos y otros utensilios necesarios para la provisión del catering. En caso de que las capacitaciones sean de 6 o más horas de duración, se deberán incluir complementos como masitas o bocaditos dulces y salados. Se deberá cumplir con un mínimo de 8 bocaditos por persona.</w:t>
      </w:r>
    </w:p>
    <w:p w14:paraId="1460CEE6" w14:textId="73993875" w:rsidR="00F55FBC" w:rsidRPr="00720D49" w:rsidRDefault="00F55FBC" w:rsidP="00CA7D2E">
      <w:pPr>
        <w:numPr>
          <w:ilvl w:val="0"/>
          <w:numId w:val="60"/>
        </w:numPr>
        <w:tabs>
          <w:tab w:val="left" w:pos="851"/>
        </w:tabs>
        <w:ind w:left="851"/>
        <w:jc w:val="both"/>
        <w:rPr>
          <w:sz w:val="22"/>
          <w:szCs w:val="22"/>
          <w:lang w:eastAsia="es-ES"/>
        </w:rPr>
      </w:pPr>
      <w:r w:rsidRPr="00720D49">
        <w:rPr>
          <w:b/>
          <w:sz w:val="22"/>
          <w:szCs w:val="22"/>
          <w:lang w:eastAsia="es-ES"/>
        </w:rPr>
        <w:t>Responsables de la capacitación:</w:t>
      </w:r>
      <w:r w:rsidRPr="00720D49">
        <w:rPr>
          <w:sz w:val="22"/>
          <w:szCs w:val="22"/>
          <w:lang w:eastAsia="es-ES"/>
        </w:rPr>
        <w:t xml:space="preserve"> Para las sesiones presenciales, los capacitadores serán técnicos del MEC </w:t>
      </w:r>
      <w:r w:rsidR="00177183" w:rsidRPr="00720D49">
        <w:rPr>
          <w:sz w:val="22"/>
          <w:szCs w:val="22"/>
          <w:lang w:eastAsia="es-ES"/>
        </w:rPr>
        <w:t xml:space="preserve">(Coordinadores Regionales) </w:t>
      </w:r>
      <w:r w:rsidRPr="00720D49">
        <w:rPr>
          <w:sz w:val="22"/>
          <w:szCs w:val="22"/>
          <w:lang w:eastAsia="es-ES"/>
        </w:rPr>
        <w:t xml:space="preserve">y </w:t>
      </w:r>
      <w:r w:rsidR="001B07D6" w:rsidRPr="00720D49">
        <w:rPr>
          <w:sz w:val="22"/>
          <w:szCs w:val="22"/>
          <w:lang w:eastAsia="es-ES"/>
        </w:rPr>
        <w:t>jefe</w:t>
      </w:r>
      <w:r w:rsidR="0029029A" w:rsidRPr="00720D49">
        <w:rPr>
          <w:sz w:val="22"/>
          <w:szCs w:val="22"/>
          <w:lang w:eastAsia="es-ES"/>
        </w:rPr>
        <w:t>s</w:t>
      </w:r>
      <w:r w:rsidR="001B07D6" w:rsidRPr="00720D49">
        <w:rPr>
          <w:sz w:val="22"/>
          <w:szCs w:val="22"/>
          <w:lang w:eastAsia="es-ES"/>
        </w:rPr>
        <w:t xml:space="preserve"> técnicos contratados para el operativo de campo</w:t>
      </w:r>
      <w:r w:rsidRPr="00720D49">
        <w:rPr>
          <w:sz w:val="22"/>
          <w:szCs w:val="22"/>
          <w:lang w:eastAsia="es-ES"/>
        </w:rPr>
        <w:t>. La consultora coordinará con ellos la planificación y calendarización de cada actividad de capacitación.</w:t>
      </w:r>
    </w:p>
    <w:p w14:paraId="60EE1C3A" w14:textId="77777777" w:rsidR="00F55FBC" w:rsidRPr="00720D49" w:rsidRDefault="00F55FBC" w:rsidP="00CA7D2E">
      <w:pPr>
        <w:numPr>
          <w:ilvl w:val="0"/>
          <w:numId w:val="60"/>
        </w:numPr>
        <w:tabs>
          <w:tab w:val="left" w:pos="851"/>
        </w:tabs>
        <w:ind w:left="851"/>
        <w:jc w:val="both"/>
        <w:rPr>
          <w:sz w:val="22"/>
          <w:szCs w:val="22"/>
        </w:rPr>
      </w:pPr>
      <w:r w:rsidRPr="00720D49">
        <w:rPr>
          <w:b/>
          <w:sz w:val="22"/>
          <w:szCs w:val="22"/>
        </w:rPr>
        <w:lastRenderedPageBreak/>
        <w:t>Registro y sistematización de los talleres y sesiones de capacitación:</w:t>
      </w:r>
      <w:r w:rsidRPr="00720D49">
        <w:rPr>
          <w:sz w:val="22"/>
          <w:szCs w:val="22"/>
        </w:rPr>
        <w:t xml:space="preserve"> La consultora deberá proveer la sistematización de los eventos de capacitación, incluyendo registro fotográfico y documental de las actividades; la estructura y contenidos de la sistematización se acordará con el MEC.</w:t>
      </w:r>
    </w:p>
    <w:p w14:paraId="29BDD2A2" w14:textId="71C1291D" w:rsidR="00F55FBC" w:rsidRPr="00720D49" w:rsidRDefault="00F55FBC" w:rsidP="00CA7D2E">
      <w:pPr>
        <w:numPr>
          <w:ilvl w:val="0"/>
          <w:numId w:val="60"/>
        </w:numPr>
        <w:tabs>
          <w:tab w:val="left" w:pos="851"/>
        </w:tabs>
        <w:ind w:left="851"/>
        <w:jc w:val="both"/>
        <w:rPr>
          <w:sz w:val="22"/>
          <w:szCs w:val="22"/>
        </w:rPr>
      </w:pPr>
      <w:r w:rsidRPr="00720D49">
        <w:rPr>
          <w:b/>
          <w:sz w:val="22"/>
          <w:szCs w:val="22"/>
        </w:rPr>
        <w:t>Traslado de participantes:</w:t>
      </w:r>
      <w:r w:rsidRPr="00720D49">
        <w:rPr>
          <w:sz w:val="22"/>
          <w:szCs w:val="22"/>
        </w:rPr>
        <w:t xml:space="preserve"> la consultora deberá cubrir los gastos de traslado y alojamiento de los participantes que viven fuera de Asunción y </w:t>
      </w:r>
      <w:r w:rsidR="002B5F86" w:rsidRPr="00720D49">
        <w:rPr>
          <w:sz w:val="22"/>
          <w:szCs w:val="22"/>
        </w:rPr>
        <w:t xml:space="preserve">el </w:t>
      </w:r>
      <w:r w:rsidRPr="00720D49">
        <w:rPr>
          <w:sz w:val="22"/>
          <w:szCs w:val="22"/>
        </w:rPr>
        <w:t>Departamento Central, durante los días de capacitación.</w:t>
      </w:r>
    </w:p>
    <w:p w14:paraId="72466A77" w14:textId="77777777" w:rsidR="00F55FBC" w:rsidRPr="00720D49" w:rsidRDefault="00F55FBC" w:rsidP="00CA7D2E">
      <w:pPr>
        <w:numPr>
          <w:ilvl w:val="0"/>
          <w:numId w:val="60"/>
        </w:numPr>
        <w:tabs>
          <w:tab w:val="left" w:pos="851"/>
        </w:tabs>
        <w:ind w:left="851"/>
        <w:jc w:val="both"/>
        <w:rPr>
          <w:sz w:val="22"/>
          <w:szCs w:val="22"/>
          <w:lang w:eastAsia="es-ES"/>
        </w:rPr>
      </w:pPr>
      <w:r w:rsidRPr="00720D49">
        <w:rPr>
          <w:b/>
          <w:sz w:val="22"/>
          <w:szCs w:val="22"/>
        </w:rPr>
        <w:t>Materiales de capacitación:</w:t>
      </w:r>
      <w:r w:rsidRPr="00720D49">
        <w:rPr>
          <w:sz w:val="22"/>
          <w:szCs w:val="22"/>
        </w:rPr>
        <w:t xml:space="preserve"> fotocopias y materiales para las actividades de capacitación.</w:t>
      </w:r>
    </w:p>
    <w:p w14:paraId="501EC140" w14:textId="3C3DAD97" w:rsidR="00F55FBC" w:rsidRPr="009E6ECD" w:rsidRDefault="00F55FBC" w:rsidP="00CA7D2E">
      <w:pPr>
        <w:numPr>
          <w:ilvl w:val="0"/>
          <w:numId w:val="60"/>
        </w:numPr>
        <w:tabs>
          <w:tab w:val="left" w:pos="851"/>
        </w:tabs>
        <w:ind w:left="851"/>
        <w:jc w:val="both"/>
        <w:rPr>
          <w:b/>
          <w:sz w:val="22"/>
          <w:szCs w:val="22"/>
        </w:rPr>
      </w:pPr>
      <w:r w:rsidRPr="009E6ECD">
        <w:rPr>
          <w:b/>
          <w:sz w:val="22"/>
          <w:szCs w:val="22"/>
          <w:lang w:eastAsia="es-ES"/>
        </w:rPr>
        <w:t>Lugar de capacitación:</w:t>
      </w:r>
      <w:r w:rsidRPr="009E6ECD">
        <w:rPr>
          <w:sz w:val="22"/>
          <w:szCs w:val="22"/>
          <w:lang w:eastAsia="es-ES"/>
        </w:rPr>
        <w:t xml:space="preserve"> Las capacitaciones se realizarán indistintamente</w:t>
      </w:r>
      <w:r w:rsidR="0029029A" w:rsidRPr="009E6ECD">
        <w:rPr>
          <w:sz w:val="22"/>
          <w:szCs w:val="22"/>
          <w:lang w:eastAsia="es-ES"/>
        </w:rPr>
        <w:t xml:space="preserve"> en el centro de operaciones del INEE,</w:t>
      </w:r>
      <w:r w:rsidRPr="009E6ECD">
        <w:rPr>
          <w:sz w:val="22"/>
          <w:szCs w:val="22"/>
          <w:lang w:eastAsia="es-ES"/>
        </w:rPr>
        <w:t xml:space="preserve"> en las sedes departamentales del MEC</w:t>
      </w:r>
      <w:r w:rsidR="009E6ECD" w:rsidRPr="009E6ECD">
        <w:rPr>
          <w:sz w:val="22"/>
          <w:szCs w:val="22"/>
          <w:lang w:eastAsia="es-ES"/>
        </w:rPr>
        <w:t xml:space="preserve"> o</w:t>
      </w:r>
      <w:r w:rsidR="001759CA" w:rsidRPr="009E6ECD">
        <w:rPr>
          <w:sz w:val="22"/>
          <w:szCs w:val="22"/>
          <w:lang w:eastAsia="es-ES"/>
        </w:rPr>
        <w:t xml:space="preserve"> </w:t>
      </w:r>
      <w:r w:rsidR="0029029A" w:rsidRPr="009E6ECD">
        <w:rPr>
          <w:sz w:val="22"/>
          <w:szCs w:val="22"/>
          <w:lang w:eastAsia="es-ES"/>
        </w:rPr>
        <w:t xml:space="preserve">en las </w:t>
      </w:r>
      <w:r w:rsidR="0029029A" w:rsidRPr="009E6ECD">
        <w:rPr>
          <w:sz w:val="22"/>
          <w:szCs w:val="22"/>
          <w:u w:val="single"/>
          <w:lang w:eastAsia="es-ES"/>
        </w:rPr>
        <w:t>instalaciones de la consultora</w:t>
      </w:r>
      <w:r w:rsidR="009E6ECD">
        <w:rPr>
          <w:sz w:val="22"/>
          <w:szCs w:val="22"/>
          <w:u w:val="single"/>
          <w:lang w:eastAsia="es-ES"/>
        </w:rPr>
        <w:t>.</w:t>
      </w:r>
    </w:p>
    <w:p w14:paraId="253952CC" w14:textId="77777777" w:rsidR="009E6ECD" w:rsidRPr="009E6ECD" w:rsidRDefault="009E6ECD" w:rsidP="009E6ECD">
      <w:pPr>
        <w:tabs>
          <w:tab w:val="left" w:pos="851"/>
        </w:tabs>
        <w:ind w:left="142"/>
        <w:jc w:val="both"/>
        <w:rPr>
          <w:b/>
          <w:sz w:val="22"/>
          <w:szCs w:val="22"/>
        </w:rPr>
      </w:pPr>
    </w:p>
    <w:p w14:paraId="46E88852" w14:textId="77777777" w:rsidR="00F55FBC" w:rsidRPr="00720D49" w:rsidRDefault="00F55FBC" w:rsidP="00F55FBC">
      <w:pPr>
        <w:tabs>
          <w:tab w:val="center" w:pos="426"/>
        </w:tabs>
        <w:ind w:left="142"/>
        <w:jc w:val="both"/>
        <w:rPr>
          <w:b/>
          <w:sz w:val="22"/>
          <w:szCs w:val="22"/>
        </w:rPr>
      </w:pPr>
      <w:r w:rsidRPr="00D203B0">
        <w:rPr>
          <w:b/>
          <w:sz w:val="22"/>
          <w:szCs w:val="22"/>
          <w:highlight w:val="lightGray"/>
        </w:rPr>
        <w:t>G3. Viáticos y Hospedajes</w:t>
      </w:r>
    </w:p>
    <w:p w14:paraId="61C283FC" w14:textId="77777777" w:rsidR="00F55FBC" w:rsidRPr="00720D49" w:rsidRDefault="00F55FBC" w:rsidP="00F55FBC">
      <w:pPr>
        <w:tabs>
          <w:tab w:val="center" w:pos="426"/>
        </w:tabs>
        <w:ind w:left="142"/>
        <w:jc w:val="both"/>
        <w:rPr>
          <w:sz w:val="22"/>
          <w:szCs w:val="22"/>
        </w:rPr>
      </w:pPr>
      <w:r w:rsidRPr="00720D49">
        <w:rPr>
          <w:sz w:val="22"/>
          <w:szCs w:val="22"/>
        </w:rPr>
        <w:t>La Consultora, bajo autorización de la convocante, deberá asignar viáticos diarios (gastos de alimentación, traslado, hospedaje), conforme a la política de la organización a ser contratada, para asistir a las sesiones de capacitación y para realizar el trabajo de campo, a los siguientes contratados/funcionarios:</w:t>
      </w:r>
    </w:p>
    <w:p w14:paraId="1AF7367E" w14:textId="77777777" w:rsidR="00F55FBC" w:rsidRPr="00720D49" w:rsidRDefault="00F55FBC" w:rsidP="00CA7D2E">
      <w:pPr>
        <w:numPr>
          <w:ilvl w:val="0"/>
          <w:numId w:val="58"/>
        </w:numPr>
        <w:tabs>
          <w:tab w:val="center" w:pos="426"/>
        </w:tabs>
        <w:jc w:val="both"/>
        <w:rPr>
          <w:b/>
          <w:sz w:val="22"/>
          <w:szCs w:val="22"/>
        </w:rPr>
      </w:pPr>
      <w:r w:rsidRPr="00720D49">
        <w:rPr>
          <w:b/>
          <w:sz w:val="22"/>
          <w:szCs w:val="22"/>
        </w:rPr>
        <w:t>Para la capacitación:</w:t>
      </w:r>
    </w:p>
    <w:p w14:paraId="18F23B7E" w14:textId="032CB121" w:rsidR="00F55FBC" w:rsidRPr="00720D49" w:rsidRDefault="00F55FBC"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Técnicos del INEE y/o de la Consultora (refrigerio)</w:t>
      </w:r>
      <w:r w:rsidR="0056154A" w:rsidRPr="00720D49">
        <w:rPr>
          <w:rFonts w:ascii="Times New Roman" w:hAnsi="Times New Roman"/>
          <w:sz w:val="22"/>
          <w:szCs w:val="22"/>
        </w:rPr>
        <w:t>.</w:t>
      </w:r>
      <w:r w:rsidRPr="00720D49">
        <w:rPr>
          <w:rFonts w:ascii="Times New Roman" w:hAnsi="Times New Roman"/>
          <w:sz w:val="22"/>
          <w:szCs w:val="22"/>
        </w:rPr>
        <w:t xml:space="preserve"> </w:t>
      </w:r>
    </w:p>
    <w:p w14:paraId="1FE121B3" w14:textId="6493E4AD" w:rsidR="00F55FBC" w:rsidRPr="00720D49" w:rsidRDefault="00F55FBC"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Personal de logística (refrigerio y hospedaje)</w:t>
      </w:r>
      <w:r w:rsidR="0056154A" w:rsidRPr="00720D49">
        <w:rPr>
          <w:rFonts w:ascii="Times New Roman" w:hAnsi="Times New Roman"/>
          <w:sz w:val="22"/>
          <w:szCs w:val="22"/>
        </w:rPr>
        <w:t>.</w:t>
      </w:r>
    </w:p>
    <w:p w14:paraId="343E0FBB" w14:textId="732BC2E9" w:rsidR="001B07D6" w:rsidRPr="00720D49" w:rsidRDefault="001B07D6"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Jefes técnicos (refrigerio y hospedaje)</w:t>
      </w:r>
      <w:r w:rsidR="0056154A" w:rsidRPr="00720D49">
        <w:rPr>
          <w:rFonts w:ascii="Times New Roman" w:hAnsi="Times New Roman"/>
          <w:sz w:val="22"/>
          <w:szCs w:val="22"/>
        </w:rPr>
        <w:t>.</w:t>
      </w:r>
    </w:p>
    <w:p w14:paraId="1AD68A19" w14:textId="70E15376" w:rsidR="00F55FBC" w:rsidRPr="00720D49" w:rsidRDefault="00F55FBC"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Aplicadores (refrigerio)</w:t>
      </w:r>
      <w:r w:rsidR="0056154A" w:rsidRPr="00720D49">
        <w:rPr>
          <w:rFonts w:ascii="Times New Roman" w:hAnsi="Times New Roman"/>
          <w:sz w:val="22"/>
          <w:szCs w:val="22"/>
        </w:rPr>
        <w:t>.</w:t>
      </w:r>
    </w:p>
    <w:p w14:paraId="5F261D82" w14:textId="77777777" w:rsidR="001B07D6" w:rsidRPr="002C39B9" w:rsidRDefault="001B07D6" w:rsidP="00732F8E">
      <w:pPr>
        <w:pStyle w:val="Listavistosa-nfasis11"/>
        <w:widowControl/>
        <w:tabs>
          <w:tab w:val="left" w:pos="851"/>
        </w:tabs>
        <w:ind w:left="567"/>
        <w:contextualSpacing/>
        <w:jc w:val="both"/>
        <w:rPr>
          <w:rFonts w:ascii="Times New Roman" w:hAnsi="Times New Roman"/>
          <w:sz w:val="16"/>
          <w:szCs w:val="22"/>
        </w:rPr>
      </w:pPr>
    </w:p>
    <w:p w14:paraId="51CB7089" w14:textId="77777777" w:rsidR="00F55FBC" w:rsidRPr="00720D49" w:rsidRDefault="00F55FBC" w:rsidP="00CA7D2E">
      <w:pPr>
        <w:pStyle w:val="Listavistosa-nfasis11"/>
        <w:widowControl/>
        <w:numPr>
          <w:ilvl w:val="0"/>
          <w:numId w:val="58"/>
        </w:numPr>
        <w:tabs>
          <w:tab w:val="center" w:pos="426"/>
        </w:tabs>
        <w:contextualSpacing/>
        <w:jc w:val="both"/>
        <w:rPr>
          <w:rFonts w:ascii="Times New Roman" w:hAnsi="Times New Roman"/>
          <w:sz w:val="22"/>
          <w:szCs w:val="22"/>
        </w:rPr>
      </w:pPr>
      <w:r w:rsidRPr="00720D49">
        <w:rPr>
          <w:rFonts w:ascii="Times New Roman" w:hAnsi="Times New Roman"/>
          <w:b/>
          <w:sz w:val="22"/>
          <w:szCs w:val="22"/>
        </w:rPr>
        <w:t>Para el trabajo de campo:</w:t>
      </w:r>
    </w:p>
    <w:p w14:paraId="68489A7C" w14:textId="1EB8EBA1" w:rsidR="00F55FBC" w:rsidRPr="00720D49" w:rsidRDefault="00F55FBC"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Monitores de trabajo de campo (del Ministerio de Educación y Ciencias y/o la Consultora) (refrigerio)</w:t>
      </w:r>
      <w:r w:rsidR="0056154A" w:rsidRPr="00720D49">
        <w:rPr>
          <w:rFonts w:ascii="Times New Roman" w:hAnsi="Times New Roman"/>
          <w:sz w:val="22"/>
          <w:szCs w:val="22"/>
        </w:rPr>
        <w:t>.</w:t>
      </w:r>
      <w:r w:rsidRPr="00720D49">
        <w:rPr>
          <w:rFonts w:ascii="Times New Roman" w:hAnsi="Times New Roman"/>
          <w:sz w:val="22"/>
          <w:szCs w:val="22"/>
        </w:rPr>
        <w:t xml:space="preserve"> </w:t>
      </w:r>
    </w:p>
    <w:p w14:paraId="445B6F32" w14:textId="5E7A6D1A" w:rsidR="00F55FBC" w:rsidRDefault="00F55FBC"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sidRPr="00720D49">
        <w:rPr>
          <w:rFonts w:ascii="Times New Roman" w:hAnsi="Times New Roman"/>
          <w:sz w:val="22"/>
          <w:szCs w:val="22"/>
        </w:rPr>
        <w:t>Coordinadores regionales (refrigerio y hospedaje)</w:t>
      </w:r>
      <w:r w:rsidR="0056154A" w:rsidRPr="00720D49">
        <w:rPr>
          <w:rFonts w:ascii="Times New Roman" w:hAnsi="Times New Roman"/>
          <w:sz w:val="22"/>
          <w:szCs w:val="22"/>
        </w:rPr>
        <w:t>.</w:t>
      </w:r>
    </w:p>
    <w:p w14:paraId="19B87A01" w14:textId="1D2BC8D2" w:rsidR="009E6ECD" w:rsidRPr="00720D49" w:rsidRDefault="009E6ECD" w:rsidP="00CA7D2E">
      <w:pPr>
        <w:pStyle w:val="Listavistosa-nfasis11"/>
        <w:widowControl/>
        <w:numPr>
          <w:ilvl w:val="0"/>
          <w:numId w:val="48"/>
        </w:numPr>
        <w:tabs>
          <w:tab w:val="left" w:pos="851"/>
        </w:tabs>
        <w:ind w:left="851" w:hanging="284"/>
        <w:contextualSpacing/>
        <w:jc w:val="both"/>
        <w:rPr>
          <w:rFonts w:ascii="Times New Roman" w:hAnsi="Times New Roman"/>
          <w:sz w:val="22"/>
          <w:szCs w:val="22"/>
        </w:rPr>
      </w:pPr>
      <w:r>
        <w:rPr>
          <w:rFonts w:ascii="Times New Roman" w:hAnsi="Times New Roman"/>
          <w:sz w:val="22"/>
          <w:szCs w:val="22"/>
        </w:rPr>
        <w:t xml:space="preserve">Dinamizadores departamentales </w:t>
      </w:r>
      <w:r w:rsidRPr="00720D49">
        <w:rPr>
          <w:rFonts w:ascii="Times New Roman" w:hAnsi="Times New Roman"/>
          <w:sz w:val="22"/>
          <w:szCs w:val="22"/>
        </w:rPr>
        <w:t xml:space="preserve">(refrigerio y </w:t>
      </w:r>
      <w:r>
        <w:rPr>
          <w:rFonts w:ascii="Times New Roman" w:hAnsi="Times New Roman"/>
          <w:sz w:val="22"/>
          <w:szCs w:val="22"/>
        </w:rPr>
        <w:t>traslado</w:t>
      </w:r>
      <w:r w:rsidRPr="00720D49">
        <w:rPr>
          <w:rFonts w:ascii="Times New Roman" w:hAnsi="Times New Roman"/>
          <w:sz w:val="22"/>
          <w:szCs w:val="22"/>
        </w:rPr>
        <w:t>).</w:t>
      </w:r>
    </w:p>
    <w:p w14:paraId="02C5BD71" w14:textId="77777777" w:rsidR="00F55FBC" w:rsidRPr="002C39B9" w:rsidRDefault="00F55FBC" w:rsidP="00F55FBC">
      <w:pPr>
        <w:tabs>
          <w:tab w:val="center" w:pos="426"/>
        </w:tabs>
        <w:ind w:left="142"/>
        <w:jc w:val="both"/>
        <w:rPr>
          <w:b/>
          <w:sz w:val="16"/>
          <w:szCs w:val="22"/>
        </w:rPr>
      </w:pPr>
    </w:p>
    <w:p w14:paraId="77013738" w14:textId="512F2A20" w:rsidR="00F55FBC" w:rsidRDefault="00F55FBC" w:rsidP="00F55FBC">
      <w:pPr>
        <w:ind w:left="567"/>
        <w:jc w:val="both"/>
        <w:rPr>
          <w:sz w:val="22"/>
          <w:szCs w:val="22"/>
        </w:rPr>
      </w:pPr>
      <w:r w:rsidRPr="00720D49">
        <w:rPr>
          <w:sz w:val="22"/>
          <w:szCs w:val="22"/>
        </w:rPr>
        <w:t>En algunos casos, a solicitud de la convocante, se asignará viáticos a los responsables de trabajo de campo cuando se desplacen desde otros departamentos en especial a técnicos y supervisores departamentales.</w:t>
      </w:r>
    </w:p>
    <w:p w14:paraId="196FED03" w14:textId="65A287F1" w:rsidR="002451AE" w:rsidRDefault="002451AE" w:rsidP="00F55FBC">
      <w:pPr>
        <w:ind w:left="567"/>
        <w:jc w:val="both"/>
        <w:rPr>
          <w:sz w:val="22"/>
          <w:szCs w:val="22"/>
        </w:rPr>
      </w:pPr>
    </w:p>
    <w:p w14:paraId="2746101A" w14:textId="5A87CF3F" w:rsidR="002451AE" w:rsidRDefault="002451AE" w:rsidP="00F55FBC">
      <w:pPr>
        <w:ind w:left="567"/>
        <w:jc w:val="both"/>
        <w:rPr>
          <w:sz w:val="22"/>
          <w:szCs w:val="22"/>
        </w:rPr>
      </w:pPr>
    </w:p>
    <w:p w14:paraId="272682D3" w14:textId="77777777" w:rsidR="002451AE" w:rsidRPr="00720D49" w:rsidRDefault="002451AE" w:rsidP="00F55FBC">
      <w:pPr>
        <w:ind w:left="567"/>
        <w:jc w:val="both"/>
        <w:rPr>
          <w:sz w:val="22"/>
          <w:szCs w:val="22"/>
        </w:rPr>
      </w:pPr>
    </w:p>
    <w:p w14:paraId="04B04EC5" w14:textId="77777777" w:rsidR="00F55FBC" w:rsidRPr="002C39B9" w:rsidRDefault="00F55FBC" w:rsidP="00F55FBC">
      <w:pPr>
        <w:tabs>
          <w:tab w:val="center" w:pos="426"/>
        </w:tabs>
        <w:ind w:left="142"/>
        <w:jc w:val="both"/>
        <w:rPr>
          <w:b/>
          <w:sz w:val="16"/>
          <w:szCs w:val="22"/>
        </w:rPr>
      </w:pPr>
    </w:p>
    <w:p w14:paraId="7ACA8380" w14:textId="77777777" w:rsidR="00F55FBC" w:rsidRPr="00720D49" w:rsidRDefault="00F55FBC" w:rsidP="00F55FBC">
      <w:pPr>
        <w:tabs>
          <w:tab w:val="center" w:pos="426"/>
        </w:tabs>
        <w:ind w:left="142"/>
        <w:jc w:val="both"/>
        <w:rPr>
          <w:b/>
          <w:sz w:val="22"/>
          <w:szCs w:val="22"/>
        </w:rPr>
      </w:pPr>
      <w:r w:rsidRPr="00D203B0">
        <w:rPr>
          <w:b/>
          <w:sz w:val="22"/>
          <w:szCs w:val="22"/>
          <w:highlight w:val="lightGray"/>
        </w:rPr>
        <w:t>G4. Logística</w:t>
      </w:r>
      <w:r w:rsidRPr="00720D49">
        <w:rPr>
          <w:b/>
          <w:sz w:val="22"/>
          <w:szCs w:val="22"/>
        </w:rPr>
        <w:t xml:space="preserve"> </w:t>
      </w:r>
    </w:p>
    <w:p w14:paraId="4623BE96" w14:textId="77777777" w:rsidR="00F55FBC" w:rsidRPr="00720D49" w:rsidRDefault="00F55FBC" w:rsidP="00CA7D2E">
      <w:pPr>
        <w:pStyle w:val="Listavistosa-nfasis11"/>
        <w:widowControl/>
        <w:numPr>
          <w:ilvl w:val="0"/>
          <w:numId w:val="37"/>
        </w:numPr>
        <w:tabs>
          <w:tab w:val="center" w:pos="426"/>
        </w:tabs>
        <w:ind w:left="142" w:firstLine="0"/>
        <w:jc w:val="both"/>
        <w:rPr>
          <w:rFonts w:ascii="Times New Roman" w:hAnsi="Times New Roman"/>
          <w:b/>
          <w:sz w:val="22"/>
          <w:szCs w:val="22"/>
        </w:rPr>
      </w:pPr>
      <w:r w:rsidRPr="00720D49">
        <w:rPr>
          <w:rFonts w:ascii="Times New Roman" w:hAnsi="Times New Roman"/>
          <w:b/>
          <w:sz w:val="22"/>
          <w:szCs w:val="22"/>
        </w:rPr>
        <w:t>Provisión de Vehículos:</w:t>
      </w:r>
    </w:p>
    <w:p w14:paraId="64534859" w14:textId="05634F84" w:rsidR="00F55FBC" w:rsidRPr="00720D49" w:rsidRDefault="00F55FBC" w:rsidP="00CA7D2E">
      <w:pPr>
        <w:pStyle w:val="Prrafodelista"/>
        <w:widowControl/>
        <w:numPr>
          <w:ilvl w:val="0"/>
          <w:numId w:val="40"/>
        </w:numPr>
        <w:tabs>
          <w:tab w:val="left" w:pos="709"/>
        </w:tabs>
        <w:ind w:left="426" w:firstLine="0"/>
        <w:jc w:val="both"/>
        <w:rPr>
          <w:rFonts w:ascii="Times New Roman" w:hAnsi="Times New Roman"/>
          <w:sz w:val="22"/>
          <w:szCs w:val="22"/>
        </w:rPr>
      </w:pPr>
      <w:r w:rsidRPr="00720D49">
        <w:rPr>
          <w:rFonts w:ascii="Times New Roman" w:hAnsi="Times New Roman"/>
          <w:b/>
          <w:sz w:val="22"/>
          <w:szCs w:val="22"/>
        </w:rPr>
        <w:t>Características</w:t>
      </w:r>
      <w:r w:rsidRPr="00720D49">
        <w:rPr>
          <w:rFonts w:ascii="Times New Roman" w:hAnsi="Times New Roman"/>
          <w:sz w:val="22"/>
          <w:szCs w:val="22"/>
        </w:rPr>
        <w:t xml:space="preserve">. Camioneta Minivan y/o camioneta tipo 4x4 doble cabina, con </w:t>
      </w:r>
      <w:r w:rsidR="005546E2" w:rsidRPr="00720D49">
        <w:rPr>
          <w:rFonts w:ascii="Times New Roman" w:hAnsi="Times New Roman"/>
          <w:sz w:val="22"/>
          <w:szCs w:val="22"/>
        </w:rPr>
        <w:t>combustible</w:t>
      </w:r>
      <w:r w:rsidRPr="00720D49">
        <w:rPr>
          <w:rFonts w:ascii="Times New Roman" w:hAnsi="Times New Roman"/>
          <w:sz w:val="22"/>
          <w:szCs w:val="22"/>
        </w:rPr>
        <w:t>, 4 puertas, capacidad mínima</w:t>
      </w:r>
      <w:r w:rsidR="0056154A" w:rsidRPr="00720D49">
        <w:rPr>
          <w:rFonts w:ascii="Times New Roman" w:hAnsi="Times New Roman"/>
          <w:sz w:val="22"/>
          <w:szCs w:val="22"/>
        </w:rPr>
        <w:t xml:space="preserve"> para</w:t>
      </w:r>
      <w:r w:rsidRPr="00720D49">
        <w:rPr>
          <w:rFonts w:ascii="Times New Roman" w:hAnsi="Times New Roman"/>
          <w:sz w:val="22"/>
          <w:szCs w:val="22"/>
        </w:rPr>
        <w:t xml:space="preserve"> 5 personas, para el traslado de materiales, equipos, técnicos y monitores en Asunción e Interior del País. </w:t>
      </w:r>
      <w:r w:rsidRPr="00720D49">
        <w:rPr>
          <w:rFonts w:ascii="Times New Roman" w:hAnsi="Times New Roman"/>
          <w:b/>
          <w:i/>
          <w:sz w:val="22"/>
          <w:szCs w:val="22"/>
        </w:rPr>
        <w:t>El servicio debe incluir chofer para cada vehículo con registro de conducir vigente de tipo profesional A o B (Excluyente)</w:t>
      </w:r>
      <w:r w:rsidRPr="00720D49">
        <w:rPr>
          <w:rFonts w:ascii="Times New Roman" w:hAnsi="Times New Roman"/>
          <w:sz w:val="22"/>
          <w:szCs w:val="22"/>
        </w:rPr>
        <w:t>, con disponibilidad las 24</w:t>
      </w:r>
      <w:r w:rsidR="0056154A" w:rsidRPr="00720D49">
        <w:rPr>
          <w:rFonts w:ascii="Times New Roman" w:hAnsi="Times New Roman"/>
          <w:sz w:val="22"/>
          <w:szCs w:val="22"/>
        </w:rPr>
        <w:t xml:space="preserve"> </w:t>
      </w:r>
      <w:r w:rsidRPr="00720D49">
        <w:rPr>
          <w:rFonts w:ascii="Times New Roman" w:hAnsi="Times New Roman"/>
          <w:sz w:val="22"/>
          <w:szCs w:val="22"/>
        </w:rPr>
        <w:t>hs</w:t>
      </w:r>
      <w:r w:rsidR="0056154A" w:rsidRPr="00720D49">
        <w:rPr>
          <w:rFonts w:ascii="Times New Roman" w:hAnsi="Times New Roman"/>
          <w:sz w:val="22"/>
          <w:szCs w:val="22"/>
        </w:rPr>
        <w:t>.</w:t>
      </w:r>
      <w:r w:rsidRPr="00720D49">
        <w:rPr>
          <w:rFonts w:ascii="Times New Roman" w:hAnsi="Times New Roman"/>
          <w:sz w:val="22"/>
          <w:szCs w:val="22"/>
        </w:rPr>
        <w:t xml:space="preserve"> los 7 días de la semana durante los periodos detallados en la Tabla N° 1. </w:t>
      </w:r>
    </w:p>
    <w:p w14:paraId="6A0B5F96" w14:textId="77777777" w:rsidR="00F55FBC" w:rsidRPr="00720D49" w:rsidRDefault="00F55FBC" w:rsidP="00F55FBC">
      <w:pPr>
        <w:pStyle w:val="Prrafodelista"/>
        <w:widowControl/>
        <w:tabs>
          <w:tab w:val="left" w:pos="709"/>
        </w:tabs>
        <w:ind w:left="426"/>
        <w:jc w:val="both"/>
        <w:rPr>
          <w:rFonts w:ascii="Times New Roman" w:hAnsi="Times New Roman"/>
          <w:sz w:val="22"/>
          <w:szCs w:val="22"/>
        </w:rPr>
      </w:pPr>
      <w:r w:rsidRPr="00720D49">
        <w:rPr>
          <w:rFonts w:ascii="Times New Roman" w:hAnsi="Times New Roman"/>
          <w:sz w:val="22"/>
          <w:szCs w:val="22"/>
        </w:rPr>
        <w:t xml:space="preserve">Deberá tener seguro de cobertura de siniestro, pasajeros y terceros –a todo riesgo-, cubiertas con antigüedad no mayor a un año, kit de auxilio, extintores al día, balizas, mantenimiento al día, chapa, habilitación y cédula verde. </w:t>
      </w:r>
    </w:p>
    <w:p w14:paraId="515EF4DA" w14:textId="1B04AB6D" w:rsidR="00F55FBC" w:rsidRDefault="00F55FBC" w:rsidP="00F55FBC">
      <w:pPr>
        <w:pStyle w:val="Prrafodelista"/>
        <w:ind w:left="426"/>
        <w:jc w:val="both"/>
        <w:rPr>
          <w:rFonts w:ascii="Times New Roman" w:hAnsi="Times New Roman"/>
          <w:sz w:val="22"/>
          <w:szCs w:val="22"/>
        </w:rPr>
      </w:pPr>
      <w:r w:rsidRPr="00720D49">
        <w:rPr>
          <w:rFonts w:ascii="Times New Roman" w:hAnsi="Times New Roman"/>
          <w:sz w:val="22"/>
          <w:szCs w:val="22"/>
        </w:rPr>
        <w:t>Los vehículos podrán ser propios de la consultora o alquilados y deberán estar a total disposición de la Dirección de Evaluación de Logros de los Aprendizajes Curriculares.</w:t>
      </w:r>
    </w:p>
    <w:p w14:paraId="1D314705" w14:textId="77777777" w:rsidR="003B209A" w:rsidRPr="00720D49" w:rsidRDefault="003B209A" w:rsidP="00F55FBC">
      <w:pPr>
        <w:pStyle w:val="Prrafodelista"/>
        <w:ind w:left="426"/>
        <w:jc w:val="both"/>
        <w:rPr>
          <w:rFonts w:ascii="Times New Roman" w:hAnsi="Times New Roman"/>
          <w:sz w:val="22"/>
          <w:szCs w:val="22"/>
        </w:rPr>
      </w:pPr>
    </w:p>
    <w:p w14:paraId="72F5D77C" w14:textId="11CDBB33" w:rsidR="00FF19EF" w:rsidRDefault="00FF19EF" w:rsidP="00F55FBC">
      <w:pPr>
        <w:pStyle w:val="Prrafodelista"/>
        <w:ind w:left="0"/>
        <w:rPr>
          <w:rFonts w:ascii="Times New Roman" w:hAnsi="Times New Roman"/>
          <w:sz w:val="22"/>
          <w:szCs w:val="22"/>
        </w:rPr>
      </w:pPr>
    </w:p>
    <w:p w14:paraId="1C9358C3" w14:textId="42E64694" w:rsidR="009E6ECD" w:rsidRDefault="009E6ECD" w:rsidP="00F55FBC">
      <w:pPr>
        <w:pStyle w:val="Prrafodelista"/>
        <w:ind w:left="0"/>
        <w:rPr>
          <w:rFonts w:ascii="Times New Roman" w:hAnsi="Times New Roman"/>
          <w:sz w:val="22"/>
          <w:szCs w:val="22"/>
        </w:rPr>
      </w:pPr>
    </w:p>
    <w:p w14:paraId="172E6D4A" w14:textId="333FAF55" w:rsidR="009E6ECD" w:rsidRDefault="009E6ECD" w:rsidP="00F55FBC">
      <w:pPr>
        <w:pStyle w:val="Prrafodelista"/>
        <w:ind w:left="0"/>
        <w:rPr>
          <w:rFonts w:ascii="Times New Roman" w:hAnsi="Times New Roman"/>
          <w:sz w:val="22"/>
          <w:szCs w:val="22"/>
        </w:rPr>
      </w:pPr>
    </w:p>
    <w:p w14:paraId="2D362DB1" w14:textId="0CD608B8" w:rsidR="009E6ECD" w:rsidRDefault="009E6ECD" w:rsidP="00F55FBC">
      <w:pPr>
        <w:pStyle w:val="Prrafodelista"/>
        <w:ind w:left="0"/>
        <w:rPr>
          <w:rFonts w:ascii="Times New Roman" w:hAnsi="Times New Roman"/>
          <w:sz w:val="22"/>
          <w:szCs w:val="22"/>
        </w:rPr>
      </w:pPr>
    </w:p>
    <w:p w14:paraId="0A192389" w14:textId="51548F2E" w:rsidR="009E6ECD" w:rsidRDefault="009E6ECD" w:rsidP="00F55FBC">
      <w:pPr>
        <w:pStyle w:val="Prrafodelista"/>
        <w:ind w:left="0"/>
        <w:rPr>
          <w:rFonts w:ascii="Times New Roman" w:hAnsi="Times New Roman"/>
          <w:sz w:val="22"/>
          <w:szCs w:val="22"/>
        </w:rPr>
      </w:pPr>
    </w:p>
    <w:p w14:paraId="3405B96B" w14:textId="77777777" w:rsidR="009E6ECD" w:rsidRPr="00720D49" w:rsidRDefault="009E6ECD" w:rsidP="00F55FBC">
      <w:pPr>
        <w:pStyle w:val="Prrafodelista"/>
        <w:ind w:left="0"/>
        <w:rPr>
          <w:rFonts w:ascii="Times New Roman" w:hAnsi="Times New Roman"/>
          <w:sz w:val="22"/>
          <w:szCs w:val="22"/>
        </w:rPr>
      </w:pPr>
    </w:p>
    <w:p w14:paraId="0FC44827" w14:textId="38781CCE" w:rsidR="00F55FBC" w:rsidRPr="00720D49" w:rsidRDefault="00F55FBC" w:rsidP="00F55FBC">
      <w:pPr>
        <w:pStyle w:val="Prrafodelista"/>
        <w:ind w:left="0"/>
        <w:rPr>
          <w:rFonts w:ascii="Times New Roman" w:hAnsi="Times New Roman"/>
          <w:b/>
          <w:sz w:val="22"/>
          <w:szCs w:val="22"/>
        </w:rPr>
      </w:pPr>
      <w:r w:rsidRPr="00720D49">
        <w:rPr>
          <w:rFonts w:ascii="Times New Roman" w:hAnsi="Times New Roman"/>
          <w:sz w:val="22"/>
          <w:szCs w:val="22"/>
        </w:rPr>
        <w:lastRenderedPageBreak/>
        <w:tab/>
      </w:r>
      <w:r w:rsidRPr="00720D49">
        <w:rPr>
          <w:rFonts w:ascii="Times New Roman" w:hAnsi="Times New Roman"/>
          <w:b/>
          <w:sz w:val="22"/>
          <w:szCs w:val="22"/>
        </w:rPr>
        <w:t xml:space="preserve">Tabla Nº 1. Detalle de los vehículos requeridos por operativo. </w:t>
      </w:r>
    </w:p>
    <w:p w14:paraId="3259E559" w14:textId="77777777" w:rsidR="00F00952" w:rsidRPr="00720D49" w:rsidRDefault="00F00952" w:rsidP="00F55FBC">
      <w:pPr>
        <w:pStyle w:val="Prrafodelista"/>
        <w:ind w:left="0"/>
        <w:rPr>
          <w:rFonts w:ascii="Times New Roman" w:hAnsi="Times New Roman"/>
          <w:b/>
          <w:sz w:val="22"/>
          <w:szCs w:val="22"/>
        </w:rPr>
      </w:pPr>
    </w:p>
    <w:tbl>
      <w:tblPr>
        <w:tblW w:w="89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3"/>
        <w:gridCol w:w="1560"/>
        <w:gridCol w:w="3827"/>
      </w:tblGrid>
      <w:tr w:rsidR="00F55FBC" w:rsidRPr="00720D49" w14:paraId="16F7A47F" w14:textId="77777777" w:rsidTr="00F00952">
        <w:trPr>
          <w:trHeight w:val="485"/>
        </w:trPr>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23DC67" w14:textId="77777777" w:rsidR="00F55FBC" w:rsidRPr="00720D49" w:rsidRDefault="00F55FBC" w:rsidP="00F55FBC">
            <w:pPr>
              <w:ind w:firstLine="426"/>
              <w:rPr>
                <w:sz w:val="22"/>
                <w:szCs w:val="22"/>
              </w:rPr>
            </w:pPr>
            <w:r w:rsidRPr="00720D49">
              <w:rPr>
                <w:b/>
                <w:sz w:val="22"/>
                <w:szCs w:val="22"/>
              </w:rPr>
              <w:t xml:space="preserve"> Operativo 1. ENLACE</w:t>
            </w:r>
          </w:p>
        </w:tc>
        <w:tc>
          <w:tcPr>
            <w:tcW w:w="1560" w:type="dxa"/>
            <w:tcBorders>
              <w:left w:val="single" w:sz="4" w:space="0" w:color="auto"/>
            </w:tcBorders>
            <w:shd w:val="clear" w:color="auto" w:fill="D9D9D9" w:themeFill="background1" w:themeFillShade="D9"/>
            <w:vAlign w:val="center"/>
          </w:tcPr>
          <w:p w14:paraId="18CB3615" w14:textId="77777777" w:rsidR="00F55FBC" w:rsidRPr="00720D49" w:rsidRDefault="00F55FBC" w:rsidP="00F55FBC">
            <w:pPr>
              <w:pStyle w:val="Prrafodelista"/>
              <w:ind w:left="0"/>
              <w:jc w:val="center"/>
              <w:rPr>
                <w:rFonts w:ascii="Times New Roman" w:hAnsi="Times New Roman"/>
                <w:sz w:val="22"/>
                <w:szCs w:val="22"/>
              </w:rPr>
            </w:pPr>
            <w:r w:rsidRPr="00720D49">
              <w:rPr>
                <w:rFonts w:ascii="Times New Roman" w:hAnsi="Times New Roman"/>
                <w:b/>
                <w:sz w:val="22"/>
                <w:szCs w:val="22"/>
              </w:rPr>
              <w:t>Cantidad de vehículos</w:t>
            </w:r>
          </w:p>
        </w:tc>
        <w:tc>
          <w:tcPr>
            <w:tcW w:w="3827" w:type="dxa"/>
            <w:shd w:val="clear" w:color="auto" w:fill="D9D9D9" w:themeFill="background1" w:themeFillShade="D9"/>
            <w:vAlign w:val="center"/>
          </w:tcPr>
          <w:p w14:paraId="46E6953A" w14:textId="77777777" w:rsidR="00F55FBC" w:rsidRPr="00720D49" w:rsidRDefault="00F55FBC" w:rsidP="00F55FBC">
            <w:pPr>
              <w:pStyle w:val="Prrafodelista"/>
              <w:ind w:left="0"/>
              <w:jc w:val="center"/>
              <w:rPr>
                <w:rFonts w:ascii="Times New Roman" w:hAnsi="Times New Roman"/>
                <w:b/>
                <w:sz w:val="22"/>
                <w:szCs w:val="22"/>
              </w:rPr>
            </w:pPr>
            <w:r w:rsidRPr="00720D49">
              <w:rPr>
                <w:rFonts w:ascii="Times New Roman" w:hAnsi="Times New Roman"/>
                <w:b/>
                <w:sz w:val="22"/>
                <w:szCs w:val="22"/>
              </w:rPr>
              <w:t>Periodo</w:t>
            </w:r>
          </w:p>
        </w:tc>
      </w:tr>
      <w:tr w:rsidR="00895E79" w:rsidRPr="00720D49" w14:paraId="67EE9BF9" w14:textId="77777777" w:rsidTr="002C39B9">
        <w:trPr>
          <w:trHeight w:val="328"/>
        </w:trPr>
        <w:tc>
          <w:tcPr>
            <w:tcW w:w="3543" w:type="dxa"/>
            <w:tcBorders>
              <w:top w:val="single" w:sz="4" w:space="0" w:color="auto"/>
              <w:bottom w:val="single" w:sz="4" w:space="0" w:color="auto"/>
            </w:tcBorders>
            <w:shd w:val="clear" w:color="auto" w:fill="auto"/>
            <w:vAlign w:val="center"/>
          </w:tcPr>
          <w:p w14:paraId="04B757FA" w14:textId="21053AFC" w:rsidR="00895E79" w:rsidRPr="00720D49" w:rsidRDefault="00CA4E12" w:rsidP="00895E79">
            <w:pPr>
              <w:pStyle w:val="Prrafodelista"/>
              <w:ind w:left="0"/>
              <w:jc w:val="both"/>
              <w:rPr>
                <w:rFonts w:ascii="Times New Roman" w:hAnsi="Times New Roman"/>
                <w:b/>
                <w:sz w:val="22"/>
                <w:szCs w:val="22"/>
              </w:rPr>
            </w:pPr>
            <w:r w:rsidRPr="00720D49">
              <w:rPr>
                <w:rFonts w:ascii="Times New Roman" w:hAnsi="Times New Roman"/>
                <w:sz w:val="22"/>
                <w:szCs w:val="22"/>
              </w:rPr>
              <w:t>Traslado de materiales</w:t>
            </w:r>
          </w:p>
        </w:tc>
        <w:tc>
          <w:tcPr>
            <w:tcW w:w="1560" w:type="dxa"/>
            <w:shd w:val="clear" w:color="auto" w:fill="auto"/>
            <w:vAlign w:val="center"/>
          </w:tcPr>
          <w:p w14:paraId="08B6D2B6" w14:textId="774BEE28" w:rsidR="00895E79" w:rsidRPr="00720D49" w:rsidRDefault="00CA4E12" w:rsidP="00CA4E12">
            <w:pPr>
              <w:pStyle w:val="Prrafodelista"/>
              <w:ind w:left="0"/>
              <w:jc w:val="center"/>
              <w:rPr>
                <w:rFonts w:ascii="Times New Roman" w:hAnsi="Times New Roman"/>
                <w:sz w:val="22"/>
                <w:szCs w:val="22"/>
              </w:rPr>
            </w:pPr>
            <w:r w:rsidRPr="00720D49">
              <w:rPr>
                <w:rFonts w:ascii="Times New Roman" w:hAnsi="Times New Roman"/>
                <w:sz w:val="22"/>
                <w:szCs w:val="22"/>
              </w:rPr>
              <w:t>3 transportes</w:t>
            </w:r>
            <w:r w:rsidR="00517506">
              <w:rPr>
                <w:rFonts w:ascii="Times New Roman" w:hAnsi="Times New Roman"/>
                <w:sz w:val="22"/>
                <w:szCs w:val="22"/>
              </w:rPr>
              <w:t xml:space="preserve"> (ida y vuelta)</w:t>
            </w:r>
          </w:p>
        </w:tc>
        <w:tc>
          <w:tcPr>
            <w:tcW w:w="3827" w:type="dxa"/>
            <w:shd w:val="clear" w:color="auto" w:fill="auto"/>
            <w:vAlign w:val="center"/>
          </w:tcPr>
          <w:p w14:paraId="68BE4F21" w14:textId="172456C6" w:rsidR="00895E79" w:rsidRPr="00720D49" w:rsidRDefault="00CA4E12" w:rsidP="00AB7A6E">
            <w:pPr>
              <w:pStyle w:val="Prrafodelista"/>
              <w:ind w:left="0"/>
              <w:jc w:val="both"/>
              <w:rPr>
                <w:rFonts w:ascii="Times New Roman" w:hAnsi="Times New Roman"/>
                <w:sz w:val="22"/>
                <w:szCs w:val="22"/>
              </w:rPr>
            </w:pPr>
            <w:r w:rsidRPr="00720D49">
              <w:rPr>
                <w:rFonts w:ascii="Times New Roman" w:hAnsi="Times New Roman"/>
                <w:sz w:val="22"/>
                <w:szCs w:val="22"/>
              </w:rPr>
              <w:t>Recorridos de ida y vuelta desde el Centro de Operaciones del INEE hasta las sedes departamentales y viceversa para cubrir 3 rutas a fin de llevar los instrumentos antes del operativo y luego traer los instrumentos finalizado el operativo.</w:t>
            </w:r>
          </w:p>
        </w:tc>
      </w:tr>
      <w:tr w:rsidR="00CA4E12" w:rsidRPr="00720D49" w14:paraId="7EF61288" w14:textId="77777777" w:rsidTr="00692284">
        <w:trPr>
          <w:trHeight w:val="328"/>
        </w:trPr>
        <w:tc>
          <w:tcPr>
            <w:tcW w:w="3543" w:type="dxa"/>
            <w:tcBorders>
              <w:top w:val="single" w:sz="4" w:space="0" w:color="auto"/>
            </w:tcBorders>
            <w:shd w:val="clear" w:color="auto" w:fill="auto"/>
            <w:vAlign w:val="center"/>
          </w:tcPr>
          <w:p w14:paraId="1C866831" w14:textId="42C5253A" w:rsidR="00CA4E12" w:rsidRPr="00720D49" w:rsidDel="00CA4E12" w:rsidRDefault="00CA4E12" w:rsidP="00895E79">
            <w:pPr>
              <w:pStyle w:val="Prrafodelista"/>
              <w:ind w:left="0"/>
              <w:jc w:val="both"/>
              <w:rPr>
                <w:rFonts w:ascii="Times New Roman" w:hAnsi="Times New Roman"/>
                <w:sz w:val="22"/>
                <w:szCs w:val="22"/>
              </w:rPr>
            </w:pPr>
            <w:r w:rsidRPr="00720D49">
              <w:rPr>
                <w:rFonts w:ascii="Times New Roman" w:hAnsi="Times New Roman"/>
                <w:sz w:val="22"/>
                <w:szCs w:val="22"/>
              </w:rPr>
              <w:t>Trabajo de campo (antes, durante y después de la aplicación)</w:t>
            </w:r>
          </w:p>
        </w:tc>
        <w:tc>
          <w:tcPr>
            <w:tcW w:w="1560" w:type="dxa"/>
            <w:shd w:val="clear" w:color="auto" w:fill="auto"/>
            <w:vAlign w:val="center"/>
          </w:tcPr>
          <w:p w14:paraId="6B57EED9" w14:textId="785CE652" w:rsidR="00CA4E12" w:rsidRPr="00720D49" w:rsidRDefault="00CA4E12" w:rsidP="00CA4E12">
            <w:pPr>
              <w:pStyle w:val="Prrafodelista"/>
              <w:ind w:left="0"/>
              <w:jc w:val="center"/>
              <w:rPr>
                <w:rFonts w:ascii="Times New Roman" w:hAnsi="Times New Roman"/>
                <w:sz w:val="22"/>
                <w:szCs w:val="22"/>
              </w:rPr>
            </w:pPr>
            <w:r w:rsidRPr="00720D49">
              <w:rPr>
                <w:rFonts w:ascii="Times New Roman" w:hAnsi="Times New Roman"/>
                <w:sz w:val="22"/>
                <w:szCs w:val="22"/>
              </w:rPr>
              <w:t>18 vehículos</w:t>
            </w:r>
          </w:p>
        </w:tc>
        <w:tc>
          <w:tcPr>
            <w:tcW w:w="3827" w:type="dxa"/>
            <w:shd w:val="clear" w:color="auto" w:fill="auto"/>
            <w:vAlign w:val="center"/>
          </w:tcPr>
          <w:p w14:paraId="2772ECE0" w14:textId="219AA8B2" w:rsidR="00CA4E12" w:rsidRPr="00720D49" w:rsidDel="00CA4E12" w:rsidRDefault="00CA4E12" w:rsidP="009E6ECD">
            <w:pPr>
              <w:pStyle w:val="Prrafodelista"/>
              <w:ind w:left="0"/>
              <w:jc w:val="both"/>
              <w:rPr>
                <w:rFonts w:ascii="Times New Roman" w:hAnsi="Times New Roman"/>
                <w:sz w:val="22"/>
                <w:szCs w:val="22"/>
              </w:rPr>
            </w:pPr>
            <w:r w:rsidRPr="00720D49">
              <w:rPr>
                <w:rFonts w:ascii="Times New Roman" w:hAnsi="Times New Roman"/>
                <w:sz w:val="22"/>
                <w:szCs w:val="22"/>
              </w:rPr>
              <w:t xml:space="preserve">15 días entre </w:t>
            </w:r>
            <w:r w:rsidR="009E6ECD">
              <w:rPr>
                <w:rFonts w:ascii="Times New Roman" w:hAnsi="Times New Roman"/>
                <w:sz w:val="22"/>
                <w:szCs w:val="22"/>
              </w:rPr>
              <w:t>febrero y abril 2023</w:t>
            </w:r>
            <w:r w:rsidRPr="00720D49">
              <w:rPr>
                <w:rFonts w:ascii="Times New Roman" w:hAnsi="Times New Roman"/>
                <w:sz w:val="22"/>
                <w:szCs w:val="22"/>
              </w:rPr>
              <w:t>.</w:t>
            </w:r>
          </w:p>
        </w:tc>
      </w:tr>
    </w:tbl>
    <w:p w14:paraId="47E28A61" w14:textId="77777777" w:rsidR="00F55FBC" w:rsidRPr="00720D49" w:rsidRDefault="00F55FBC" w:rsidP="00F55FBC">
      <w:pPr>
        <w:tabs>
          <w:tab w:val="left" w:pos="284"/>
        </w:tabs>
        <w:jc w:val="both"/>
        <w:rPr>
          <w:b/>
          <w:sz w:val="22"/>
          <w:szCs w:val="22"/>
        </w:rPr>
      </w:pPr>
    </w:p>
    <w:p w14:paraId="1F9BBFC1" w14:textId="77777777" w:rsidR="00F55FBC" w:rsidRPr="00720D49" w:rsidRDefault="00F55FBC" w:rsidP="00F55FBC">
      <w:pPr>
        <w:pStyle w:val="Listavistosa-nfasis11"/>
        <w:widowControl/>
        <w:tabs>
          <w:tab w:val="center" w:pos="426"/>
        </w:tabs>
        <w:ind w:left="142"/>
        <w:jc w:val="both"/>
        <w:rPr>
          <w:rFonts w:ascii="Times New Roman" w:hAnsi="Times New Roman"/>
          <w:b/>
          <w:sz w:val="22"/>
          <w:szCs w:val="22"/>
        </w:rPr>
      </w:pPr>
      <w:r w:rsidRPr="00462B79">
        <w:rPr>
          <w:rFonts w:ascii="Times New Roman" w:hAnsi="Times New Roman"/>
          <w:b/>
          <w:sz w:val="22"/>
          <w:szCs w:val="22"/>
          <w:highlight w:val="lightGray"/>
        </w:rPr>
        <w:t>G5. Gastos de Comunicación</w:t>
      </w:r>
      <w:r w:rsidRPr="00720D49">
        <w:rPr>
          <w:rFonts w:ascii="Times New Roman" w:hAnsi="Times New Roman"/>
          <w:b/>
          <w:sz w:val="22"/>
          <w:szCs w:val="22"/>
        </w:rPr>
        <w:t>:</w:t>
      </w:r>
    </w:p>
    <w:p w14:paraId="351814A6" w14:textId="77777777" w:rsidR="00F55FBC" w:rsidRPr="00720D49"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La consultora deberá asegurar la comunicación (telefónica – internet) durante la vigencia del contrato para: (i) convocatorias de contratación del personal, (ii) convocatoria de asistencia a las capacitaciones, (iii) comunicación con las instituciones, (iv) operativo de campo, entre otras, y será</w:t>
      </w:r>
      <w:r w:rsidRPr="00720D49">
        <w:rPr>
          <w:rFonts w:ascii="Times New Roman" w:hAnsi="Times New Roman"/>
          <w:color w:val="FF0000"/>
          <w:sz w:val="22"/>
          <w:szCs w:val="22"/>
        </w:rPr>
        <w:t xml:space="preserve"> </w:t>
      </w:r>
      <w:r w:rsidRPr="00720D49">
        <w:rPr>
          <w:rFonts w:ascii="Times New Roman" w:hAnsi="Times New Roman"/>
          <w:sz w:val="22"/>
          <w:szCs w:val="22"/>
        </w:rPr>
        <w:t xml:space="preserve">proveída por la consultora. </w:t>
      </w:r>
    </w:p>
    <w:p w14:paraId="77DCED5B" w14:textId="77777777" w:rsidR="00F55FBC" w:rsidRPr="00720D49"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Los gastos de comunicación e internet deberán ser cubiertos para:</w:t>
      </w:r>
    </w:p>
    <w:p w14:paraId="72F7C190" w14:textId="599A5CFB" w:rsidR="00F55FBC" w:rsidRPr="00720D49" w:rsidRDefault="00F55FBC" w:rsidP="00CA7D2E">
      <w:pPr>
        <w:pStyle w:val="Listavistosa-nfasis11"/>
        <w:numPr>
          <w:ilvl w:val="0"/>
          <w:numId w:val="53"/>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Servicio/saldo de internet para las sedes</w:t>
      </w:r>
      <w:r w:rsidR="002445CF" w:rsidRPr="00720D49">
        <w:rPr>
          <w:rFonts w:ascii="Times New Roman" w:hAnsi="Times New Roman"/>
          <w:sz w:val="22"/>
          <w:szCs w:val="22"/>
        </w:rPr>
        <w:t xml:space="preserve"> operativas</w:t>
      </w:r>
      <w:r w:rsidRPr="00720D49">
        <w:rPr>
          <w:rFonts w:ascii="Times New Roman" w:hAnsi="Times New Roman"/>
          <w:sz w:val="22"/>
          <w:szCs w:val="22"/>
        </w:rPr>
        <w:t>.</w:t>
      </w:r>
    </w:p>
    <w:p w14:paraId="25C9ACB9" w14:textId="4DC4AF68" w:rsidR="00F55FBC" w:rsidRPr="00720D49" w:rsidRDefault="00F55FBC" w:rsidP="00CA7D2E">
      <w:pPr>
        <w:pStyle w:val="Listavistosa-nfasis11"/>
        <w:numPr>
          <w:ilvl w:val="0"/>
          <w:numId w:val="53"/>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Saldo para llamadas para los Coordinadores Regionales.</w:t>
      </w:r>
    </w:p>
    <w:p w14:paraId="3238C16E" w14:textId="77777777" w:rsidR="00FC7ECB" w:rsidRPr="00720D49" w:rsidRDefault="00FC7ECB" w:rsidP="00CA7D2E">
      <w:pPr>
        <w:pStyle w:val="Listavistosa-nfasis11"/>
        <w:numPr>
          <w:ilvl w:val="0"/>
          <w:numId w:val="53"/>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Saldo para llamadas para los jefes técnicos y los logísticos de sede.</w:t>
      </w:r>
    </w:p>
    <w:p w14:paraId="04B700A7" w14:textId="77777777" w:rsidR="00FF19EF" w:rsidRPr="002C39B9" w:rsidRDefault="00FF19EF" w:rsidP="00F55FBC">
      <w:pPr>
        <w:pStyle w:val="Listavistosa-nfasis11"/>
        <w:tabs>
          <w:tab w:val="center" w:pos="426"/>
        </w:tabs>
        <w:ind w:left="142"/>
        <w:jc w:val="both"/>
        <w:rPr>
          <w:rFonts w:ascii="Times New Roman" w:hAnsi="Times New Roman"/>
          <w:sz w:val="16"/>
          <w:szCs w:val="22"/>
        </w:rPr>
      </w:pPr>
    </w:p>
    <w:p w14:paraId="103A5991" w14:textId="77777777" w:rsidR="00F55FBC" w:rsidRPr="00720D49" w:rsidRDefault="00F55FBC" w:rsidP="00F55FBC">
      <w:pPr>
        <w:pStyle w:val="Listavistosa-nfasis11"/>
        <w:widowControl/>
        <w:tabs>
          <w:tab w:val="center" w:pos="426"/>
        </w:tabs>
        <w:ind w:left="142"/>
        <w:contextualSpacing/>
        <w:jc w:val="both"/>
        <w:rPr>
          <w:rFonts w:ascii="Times New Roman" w:hAnsi="Times New Roman"/>
          <w:b/>
          <w:sz w:val="22"/>
          <w:szCs w:val="22"/>
        </w:rPr>
      </w:pPr>
      <w:r w:rsidRPr="00A651CA">
        <w:rPr>
          <w:rFonts w:ascii="Times New Roman" w:hAnsi="Times New Roman"/>
          <w:b/>
          <w:sz w:val="22"/>
          <w:szCs w:val="22"/>
          <w:highlight w:val="lightGray"/>
        </w:rPr>
        <w:t>G6. Organización y distribución de instrumentos y materiales</w:t>
      </w:r>
      <w:r w:rsidRPr="00720D49">
        <w:rPr>
          <w:rFonts w:ascii="Times New Roman" w:hAnsi="Times New Roman"/>
          <w:b/>
          <w:sz w:val="22"/>
          <w:szCs w:val="22"/>
        </w:rPr>
        <w:t xml:space="preserve">: </w:t>
      </w:r>
    </w:p>
    <w:p w14:paraId="298AD729" w14:textId="77777777" w:rsidR="00F55FBC" w:rsidRPr="00720D49" w:rsidRDefault="00F55FBC" w:rsidP="00F55FBC">
      <w:pPr>
        <w:tabs>
          <w:tab w:val="center" w:pos="426"/>
        </w:tabs>
        <w:ind w:left="142"/>
        <w:jc w:val="both"/>
        <w:rPr>
          <w:sz w:val="22"/>
          <w:szCs w:val="22"/>
        </w:rPr>
      </w:pPr>
      <w:r w:rsidRPr="00720D49">
        <w:rPr>
          <w:sz w:val="22"/>
          <w:szCs w:val="22"/>
        </w:rPr>
        <w:t xml:space="preserve">La organización de los instrumentos y materiales de los operativos se realizarán en principio en la sede central (Centro de Operaciones), para su posterior distribución a las sedes departamentales, y estarán a cargo del </w:t>
      </w:r>
      <w:r w:rsidRPr="00720D49">
        <w:rPr>
          <w:sz w:val="22"/>
          <w:szCs w:val="22"/>
          <w:lang w:eastAsia="es-ES"/>
        </w:rPr>
        <w:t>Coordinador del Operativo de Campo y</w:t>
      </w:r>
      <w:r w:rsidRPr="00720D49">
        <w:rPr>
          <w:sz w:val="22"/>
          <w:szCs w:val="22"/>
        </w:rPr>
        <w:t xml:space="preserve"> del personal de logística, bajo la supervisión y directrices de responsables del MEC. </w:t>
      </w:r>
    </w:p>
    <w:p w14:paraId="4665024D" w14:textId="6690C55F" w:rsidR="00F55FBC" w:rsidRPr="00720D49" w:rsidRDefault="00F55FBC" w:rsidP="00F55FBC">
      <w:pPr>
        <w:tabs>
          <w:tab w:val="center" w:pos="426"/>
        </w:tabs>
        <w:ind w:left="142"/>
        <w:jc w:val="both"/>
        <w:rPr>
          <w:sz w:val="22"/>
          <w:szCs w:val="22"/>
        </w:rPr>
      </w:pPr>
      <w:r w:rsidRPr="00720D49">
        <w:rPr>
          <w:sz w:val="22"/>
          <w:szCs w:val="22"/>
        </w:rPr>
        <w:t xml:space="preserve">Asimismo, el </w:t>
      </w:r>
      <w:r w:rsidR="0008120F" w:rsidRPr="00720D49">
        <w:rPr>
          <w:sz w:val="22"/>
          <w:szCs w:val="22"/>
        </w:rPr>
        <w:t>jefe técnico</w:t>
      </w:r>
      <w:r w:rsidRPr="00720D49">
        <w:rPr>
          <w:sz w:val="22"/>
          <w:szCs w:val="22"/>
        </w:rPr>
        <w:t xml:space="preserve"> y el personal de logística, serán los responsables de recepcionar los instrumentos y materiales utilizados en el trabajo de campo, y deberán tener un registro informatizado de los mismos para luego ser entregados a los responsables del procesamiento de datos.</w:t>
      </w:r>
    </w:p>
    <w:p w14:paraId="2C162981" w14:textId="77777777" w:rsidR="00F55FBC" w:rsidRPr="00720D49" w:rsidRDefault="00F55FBC" w:rsidP="00F55FBC">
      <w:pPr>
        <w:tabs>
          <w:tab w:val="center" w:pos="426"/>
        </w:tabs>
        <w:ind w:left="142"/>
        <w:jc w:val="both"/>
        <w:rPr>
          <w:sz w:val="16"/>
          <w:szCs w:val="22"/>
        </w:rPr>
      </w:pPr>
    </w:p>
    <w:p w14:paraId="7726D5CC" w14:textId="77777777" w:rsidR="001A77EB" w:rsidRPr="002C39B9" w:rsidRDefault="001A77EB" w:rsidP="00F55FBC">
      <w:pPr>
        <w:tabs>
          <w:tab w:val="center" w:pos="426"/>
        </w:tabs>
        <w:ind w:left="142"/>
        <w:jc w:val="both"/>
        <w:rPr>
          <w:sz w:val="16"/>
          <w:szCs w:val="22"/>
        </w:rPr>
      </w:pPr>
    </w:p>
    <w:p w14:paraId="6942F20F" w14:textId="77777777" w:rsidR="00F55FBC" w:rsidRPr="00720D49" w:rsidRDefault="00F55FBC" w:rsidP="00F55FBC">
      <w:pPr>
        <w:pStyle w:val="Listavistosa-nfasis11"/>
        <w:widowControl/>
        <w:tabs>
          <w:tab w:val="center" w:pos="426"/>
        </w:tabs>
        <w:ind w:left="142"/>
        <w:contextualSpacing/>
        <w:jc w:val="both"/>
        <w:rPr>
          <w:rFonts w:ascii="Times New Roman" w:hAnsi="Times New Roman"/>
          <w:b/>
          <w:sz w:val="22"/>
          <w:szCs w:val="22"/>
        </w:rPr>
      </w:pPr>
      <w:r w:rsidRPr="00A651CA">
        <w:rPr>
          <w:rFonts w:ascii="Times New Roman" w:hAnsi="Times New Roman"/>
          <w:b/>
          <w:sz w:val="22"/>
          <w:szCs w:val="22"/>
          <w:highlight w:val="lightGray"/>
        </w:rPr>
        <w:t>G7. Instalaciones para logística</w:t>
      </w:r>
      <w:r w:rsidRPr="00720D49">
        <w:rPr>
          <w:rFonts w:ascii="Times New Roman" w:hAnsi="Times New Roman"/>
          <w:b/>
          <w:sz w:val="22"/>
          <w:szCs w:val="22"/>
        </w:rPr>
        <w:t xml:space="preserve"> </w:t>
      </w:r>
    </w:p>
    <w:p w14:paraId="25215C90" w14:textId="6734B221" w:rsidR="00AB7A6E" w:rsidRPr="00720D49" w:rsidRDefault="00AB7A6E" w:rsidP="00AB7A6E">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 xml:space="preserve">La organización de los instrumentos para cada sección que debe ser aplicada, será realizada en el Centro de Operaciones del INEE, situado en la ciudad de Asunción. </w:t>
      </w:r>
    </w:p>
    <w:p w14:paraId="4ED7304B" w14:textId="1EA609D1" w:rsidR="00F55FBC" w:rsidRPr="00720D49" w:rsidRDefault="000026BB" w:rsidP="002445CF">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 xml:space="preserve">El MEC </w:t>
      </w:r>
      <w:r w:rsidR="00BD0EAA" w:rsidRPr="00720D49">
        <w:rPr>
          <w:rFonts w:ascii="Times New Roman" w:hAnsi="Times New Roman"/>
          <w:sz w:val="22"/>
          <w:szCs w:val="22"/>
        </w:rPr>
        <w:t>realizará</w:t>
      </w:r>
      <w:r w:rsidRPr="00720D49">
        <w:rPr>
          <w:rFonts w:ascii="Times New Roman" w:hAnsi="Times New Roman"/>
          <w:sz w:val="22"/>
          <w:szCs w:val="22"/>
        </w:rPr>
        <w:t xml:space="preserve"> </w:t>
      </w:r>
      <w:r w:rsidR="00BD0EAA" w:rsidRPr="00720D49">
        <w:rPr>
          <w:rFonts w:ascii="Times New Roman" w:hAnsi="Times New Roman"/>
          <w:sz w:val="22"/>
          <w:szCs w:val="22"/>
        </w:rPr>
        <w:t>las gestiones de los locales para las sedes departamentales donde se realizar</w:t>
      </w:r>
      <w:r w:rsidR="00AB7A6E" w:rsidRPr="00720D49">
        <w:rPr>
          <w:rFonts w:ascii="Times New Roman" w:hAnsi="Times New Roman"/>
          <w:sz w:val="22"/>
          <w:szCs w:val="22"/>
        </w:rPr>
        <w:t>án</w:t>
      </w:r>
      <w:r w:rsidR="00BD0EAA" w:rsidRPr="00720D49">
        <w:rPr>
          <w:rFonts w:ascii="Times New Roman" w:hAnsi="Times New Roman"/>
          <w:sz w:val="22"/>
          <w:szCs w:val="22"/>
        </w:rPr>
        <w:t xml:space="preserve"> las capacitaciones a los aplicadores</w:t>
      </w:r>
      <w:r w:rsidR="00AB7A6E" w:rsidRPr="00720D49">
        <w:rPr>
          <w:rFonts w:ascii="Times New Roman" w:hAnsi="Times New Roman"/>
          <w:sz w:val="22"/>
          <w:szCs w:val="22"/>
        </w:rPr>
        <w:t xml:space="preserve"> y la logística de entrega y recepción de los instrumentos</w:t>
      </w:r>
      <w:r w:rsidR="00F55FBC" w:rsidRPr="00720D49">
        <w:rPr>
          <w:rFonts w:ascii="Times New Roman" w:hAnsi="Times New Roman"/>
          <w:sz w:val="22"/>
          <w:szCs w:val="22"/>
        </w:rPr>
        <w:t xml:space="preserve"> de </w:t>
      </w:r>
      <w:r w:rsidR="00AB7A6E" w:rsidRPr="00720D49">
        <w:rPr>
          <w:rFonts w:ascii="Times New Roman" w:hAnsi="Times New Roman"/>
          <w:sz w:val="22"/>
          <w:szCs w:val="22"/>
        </w:rPr>
        <w:t xml:space="preserve">la </w:t>
      </w:r>
      <w:r w:rsidR="00F55FBC" w:rsidRPr="00720D49">
        <w:rPr>
          <w:rFonts w:ascii="Times New Roman" w:hAnsi="Times New Roman"/>
          <w:sz w:val="22"/>
          <w:szCs w:val="22"/>
        </w:rPr>
        <w:t>zona</w:t>
      </w:r>
      <w:r w:rsidR="00AB7A6E" w:rsidRPr="00720D49">
        <w:rPr>
          <w:rFonts w:ascii="Times New Roman" w:hAnsi="Times New Roman"/>
          <w:sz w:val="22"/>
          <w:szCs w:val="22"/>
        </w:rPr>
        <w:t xml:space="preserve"> correspondiente</w:t>
      </w:r>
      <w:r w:rsidR="002445CF" w:rsidRPr="00720D49">
        <w:rPr>
          <w:rFonts w:ascii="Times New Roman" w:hAnsi="Times New Roman"/>
          <w:sz w:val="22"/>
          <w:szCs w:val="22"/>
        </w:rPr>
        <w:t xml:space="preserve"> y la consultoría deberá cerciorarse el buen funcionamiento de las mismas para el resguardo de los instrumentos. Así como también el aseguramiento de la dotación del internet. </w:t>
      </w:r>
    </w:p>
    <w:p w14:paraId="523F4874" w14:textId="77777777" w:rsidR="00E87323" w:rsidRPr="002C39B9" w:rsidRDefault="00E87323" w:rsidP="00F55FBC">
      <w:pPr>
        <w:pStyle w:val="Prrafodelista"/>
        <w:ind w:left="717"/>
        <w:jc w:val="both"/>
        <w:rPr>
          <w:rFonts w:ascii="Times New Roman" w:hAnsi="Times New Roman"/>
          <w:b/>
          <w:sz w:val="16"/>
          <w:szCs w:val="22"/>
        </w:rPr>
      </w:pPr>
    </w:p>
    <w:p w14:paraId="08725980" w14:textId="77777777" w:rsidR="00F55FBC" w:rsidRPr="00720D49" w:rsidRDefault="00F55FBC" w:rsidP="00F55FBC">
      <w:pPr>
        <w:pStyle w:val="Listavistosa-nfasis11"/>
        <w:widowControl/>
        <w:tabs>
          <w:tab w:val="center" w:pos="426"/>
        </w:tabs>
        <w:ind w:left="142"/>
        <w:contextualSpacing/>
        <w:jc w:val="both"/>
        <w:rPr>
          <w:rFonts w:ascii="Times New Roman" w:hAnsi="Times New Roman"/>
          <w:b/>
          <w:sz w:val="22"/>
          <w:szCs w:val="22"/>
        </w:rPr>
      </w:pPr>
      <w:r w:rsidRPr="00E22A53">
        <w:rPr>
          <w:rFonts w:ascii="Times New Roman" w:hAnsi="Times New Roman"/>
          <w:b/>
          <w:sz w:val="22"/>
          <w:szCs w:val="22"/>
          <w:highlight w:val="lightGray"/>
        </w:rPr>
        <w:t>G8. Custodia y Almacenamiento</w:t>
      </w:r>
      <w:r w:rsidRPr="00720D49">
        <w:rPr>
          <w:rFonts w:ascii="Times New Roman" w:hAnsi="Times New Roman"/>
          <w:b/>
          <w:sz w:val="22"/>
          <w:szCs w:val="22"/>
        </w:rPr>
        <w:t>:</w:t>
      </w:r>
    </w:p>
    <w:p w14:paraId="25E047C3" w14:textId="77777777" w:rsidR="00F55FBC" w:rsidRPr="00720D49" w:rsidRDefault="00F55FBC" w:rsidP="00F55FBC">
      <w:pPr>
        <w:tabs>
          <w:tab w:val="center" w:pos="426"/>
        </w:tabs>
        <w:ind w:left="142"/>
        <w:jc w:val="both"/>
        <w:rPr>
          <w:sz w:val="22"/>
          <w:szCs w:val="22"/>
        </w:rPr>
      </w:pPr>
      <w:r w:rsidRPr="00720D49">
        <w:rPr>
          <w:sz w:val="22"/>
          <w:szCs w:val="22"/>
        </w:rPr>
        <w:t xml:space="preserve">Es responsabilidad exclusiva de la Consultora garantizar la seguridad y la confidencialidad de instrumentos y datos de las pruebas y cuestionarios, poniendo los medios para prevenir daños, robos, extravíos y acceso de personas no autorizadas a los instrumentos. </w:t>
      </w:r>
    </w:p>
    <w:p w14:paraId="282DC986" w14:textId="6C92785E" w:rsidR="00F55FBC" w:rsidRPr="002C39B9" w:rsidRDefault="00F55FBC" w:rsidP="00F55FBC">
      <w:pPr>
        <w:tabs>
          <w:tab w:val="center" w:pos="426"/>
        </w:tabs>
        <w:ind w:left="142"/>
        <w:jc w:val="both"/>
        <w:rPr>
          <w:sz w:val="16"/>
          <w:szCs w:val="22"/>
        </w:rPr>
      </w:pPr>
    </w:p>
    <w:p w14:paraId="2955CBE8" w14:textId="3FFD5C6A" w:rsidR="00F55FBC" w:rsidRPr="00720D49" w:rsidRDefault="00F55FBC" w:rsidP="00F55FBC">
      <w:pPr>
        <w:tabs>
          <w:tab w:val="center" w:pos="426"/>
        </w:tabs>
        <w:ind w:left="142"/>
        <w:jc w:val="both"/>
        <w:rPr>
          <w:b/>
          <w:sz w:val="22"/>
          <w:szCs w:val="22"/>
          <w:lang w:eastAsia="es-ES"/>
        </w:rPr>
      </w:pPr>
      <w:r w:rsidRPr="00E22A53">
        <w:rPr>
          <w:b/>
          <w:sz w:val="22"/>
          <w:szCs w:val="22"/>
          <w:highlight w:val="lightGray"/>
          <w:lang w:eastAsia="es-ES"/>
        </w:rPr>
        <w:t>G9. Roles del equipo de trabajo</w:t>
      </w:r>
      <w:r w:rsidR="0075297B" w:rsidRPr="00E22A53">
        <w:rPr>
          <w:b/>
          <w:sz w:val="22"/>
          <w:szCs w:val="22"/>
          <w:highlight w:val="lightGray"/>
          <w:lang w:eastAsia="es-ES"/>
        </w:rPr>
        <w:t xml:space="preserve"> para la organización y la implementación del operativo</w:t>
      </w:r>
      <w:r w:rsidR="004B5EC7" w:rsidRPr="00720D49">
        <w:rPr>
          <w:b/>
          <w:sz w:val="22"/>
          <w:szCs w:val="22"/>
          <w:lang w:eastAsia="es-ES"/>
        </w:rPr>
        <w:t>.</w:t>
      </w:r>
    </w:p>
    <w:p w14:paraId="16EC692D" w14:textId="77777777" w:rsidR="00356225" w:rsidRPr="002C39B9" w:rsidRDefault="00356225" w:rsidP="00356225">
      <w:pPr>
        <w:tabs>
          <w:tab w:val="center" w:pos="426"/>
        </w:tabs>
        <w:ind w:left="142"/>
        <w:jc w:val="both"/>
        <w:rPr>
          <w:b/>
          <w:i/>
          <w:sz w:val="16"/>
          <w:szCs w:val="22"/>
        </w:rPr>
      </w:pPr>
    </w:p>
    <w:p w14:paraId="47B4FD7E" w14:textId="77777777" w:rsidR="00F55FBC" w:rsidRPr="00720D49" w:rsidRDefault="00F55FBC" w:rsidP="00F55FBC">
      <w:pPr>
        <w:tabs>
          <w:tab w:val="center" w:pos="426"/>
        </w:tabs>
        <w:ind w:left="142"/>
        <w:jc w:val="both"/>
        <w:rPr>
          <w:i/>
          <w:sz w:val="22"/>
          <w:szCs w:val="22"/>
        </w:rPr>
      </w:pPr>
      <w:r w:rsidRPr="00720D49">
        <w:rPr>
          <w:b/>
          <w:sz w:val="22"/>
          <w:szCs w:val="22"/>
        </w:rPr>
        <w:t>Coordinador del Operativo de Campo</w:t>
      </w:r>
      <w:r w:rsidRPr="00720D49">
        <w:rPr>
          <w:b/>
          <w:i/>
          <w:sz w:val="22"/>
          <w:szCs w:val="22"/>
        </w:rPr>
        <w:t xml:space="preserve"> </w:t>
      </w:r>
      <w:r w:rsidRPr="00720D49">
        <w:rPr>
          <w:i/>
          <w:sz w:val="22"/>
          <w:szCs w:val="22"/>
        </w:rPr>
        <w:t>(personal clave de la consultora)</w:t>
      </w:r>
    </w:p>
    <w:p w14:paraId="056DA943" w14:textId="574A2E02"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Coordinar la organización de los materiales e instrumentos</w:t>
      </w:r>
      <w:r w:rsidR="00060CDE" w:rsidRPr="00720D49">
        <w:rPr>
          <w:sz w:val="22"/>
          <w:szCs w:val="22"/>
        </w:rPr>
        <w:t>.</w:t>
      </w:r>
      <w:r w:rsidRPr="00720D49">
        <w:rPr>
          <w:sz w:val="22"/>
          <w:szCs w:val="22"/>
        </w:rPr>
        <w:t xml:space="preserve"> </w:t>
      </w:r>
    </w:p>
    <w:p w14:paraId="5B0324B0"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 xml:space="preserve">Organizar y monitorear el trabajo del personal de campo. </w:t>
      </w:r>
    </w:p>
    <w:p w14:paraId="22A35A5E"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Apoyar a los Coordinadores Regionales para asegurar que a todas las secciones se les haya asignado un aplicador.</w:t>
      </w:r>
    </w:p>
    <w:p w14:paraId="6FCE873C"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lastRenderedPageBreak/>
        <w:t>Coordinar la entrega y devolución de los instrumentos y materiales de aplicación</w:t>
      </w:r>
    </w:p>
    <w:p w14:paraId="612706C0"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Organizar los vehículos para el traslado de los materiales.</w:t>
      </w:r>
    </w:p>
    <w:p w14:paraId="313ADAA1" w14:textId="4630F9C3"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Monitorear la cobertura de las aplicaciones.</w:t>
      </w:r>
    </w:p>
    <w:p w14:paraId="5FEA93E4" w14:textId="77777777" w:rsidR="00356225" w:rsidRPr="002C39B9" w:rsidRDefault="00356225" w:rsidP="00732F8E">
      <w:pPr>
        <w:tabs>
          <w:tab w:val="center" w:pos="426"/>
        </w:tabs>
        <w:ind w:left="426"/>
        <w:jc w:val="both"/>
        <w:rPr>
          <w:sz w:val="16"/>
          <w:szCs w:val="22"/>
        </w:rPr>
      </w:pPr>
    </w:p>
    <w:p w14:paraId="2F789175" w14:textId="524DA9EF" w:rsidR="00D5042D" w:rsidRPr="00720D49" w:rsidRDefault="00356225" w:rsidP="00732F8E">
      <w:pPr>
        <w:tabs>
          <w:tab w:val="left" w:pos="142"/>
          <w:tab w:val="center" w:pos="426"/>
        </w:tabs>
        <w:jc w:val="both"/>
        <w:rPr>
          <w:sz w:val="22"/>
          <w:szCs w:val="22"/>
        </w:rPr>
      </w:pPr>
      <w:r w:rsidRPr="00E22A53">
        <w:rPr>
          <w:b/>
          <w:sz w:val="22"/>
          <w:szCs w:val="22"/>
          <w:highlight w:val="lightGray"/>
        </w:rPr>
        <w:t>Coordinador Regional</w:t>
      </w:r>
      <w:r w:rsidRPr="00720D49">
        <w:rPr>
          <w:b/>
          <w:sz w:val="22"/>
          <w:szCs w:val="22"/>
        </w:rPr>
        <w:t>:</w:t>
      </w:r>
      <w:r w:rsidRPr="00720D49">
        <w:rPr>
          <w:sz w:val="22"/>
          <w:szCs w:val="22"/>
        </w:rPr>
        <w:t xml:space="preserve"> Es un técnico designado por el MEC y es el encargado de organizar y monitorear el trabajo del jefe técnico correspondiente a su región</w:t>
      </w:r>
      <w:r w:rsidR="0008120F" w:rsidRPr="00720D49">
        <w:rPr>
          <w:sz w:val="22"/>
          <w:szCs w:val="22"/>
        </w:rPr>
        <w:t>.</w:t>
      </w:r>
      <w:r w:rsidR="00F55FBC" w:rsidRPr="00720D49">
        <w:rPr>
          <w:sz w:val="22"/>
          <w:szCs w:val="22"/>
        </w:rPr>
        <w:t xml:space="preserve"> </w:t>
      </w:r>
    </w:p>
    <w:p w14:paraId="44043E7C" w14:textId="3F70FFAF" w:rsidR="00D5042D" w:rsidRPr="00720D49" w:rsidRDefault="00D5042D" w:rsidP="00732F8E">
      <w:pPr>
        <w:tabs>
          <w:tab w:val="center" w:pos="426"/>
        </w:tabs>
        <w:ind w:left="142"/>
        <w:jc w:val="both"/>
        <w:rPr>
          <w:sz w:val="22"/>
          <w:szCs w:val="22"/>
        </w:rPr>
      </w:pPr>
    </w:p>
    <w:p w14:paraId="197A3BA2" w14:textId="169991D5" w:rsidR="008B7740" w:rsidRPr="00720D49" w:rsidRDefault="008B7740" w:rsidP="00732F8E">
      <w:pPr>
        <w:tabs>
          <w:tab w:val="center" w:pos="426"/>
        </w:tabs>
        <w:jc w:val="both"/>
        <w:rPr>
          <w:b/>
          <w:i/>
          <w:sz w:val="22"/>
          <w:szCs w:val="22"/>
        </w:rPr>
      </w:pPr>
      <w:r w:rsidRPr="00E22A53">
        <w:rPr>
          <w:b/>
          <w:sz w:val="22"/>
          <w:szCs w:val="22"/>
          <w:highlight w:val="lightGray"/>
        </w:rPr>
        <w:t>Jefe técnico</w:t>
      </w:r>
      <w:r w:rsidRPr="00720D49">
        <w:rPr>
          <w:b/>
          <w:sz w:val="22"/>
          <w:szCs w:val="22"/>
        </w:rPr>
        <w:t>:</w:t>
      </w:r>
      <w:r w:rsidRPr="00720D49">
        <w:rPr>
          <w:b/>
          <w:i/>
          <w:sz w:val="22"/>
          <w:szCs w:val="22"/>
        </w:rPr>
        <w:t xml:space="preserve"> </w:t>
      </w:r>
      <w:r w:rsidRPr="00720D49">
        <w:rPr>
          <w:bCs/>
          <w:i/>
          <w:sz w:val="22"/>
          <w:szCs w:val="22"/>
        </w:rPr>
        <w:t>Es el responsable de la organización del trabajo de campo correspondiente a su sede</w:t>
      </w:r>
      <w:r w:rsidR="008E07CF" w:rsidRPr="00720D49">
        <w:rPr>
          <w:bCs/>
          <w:i/>
          <w:sz w:val="22"/>
          <w:szCs w:val="22"/>
        </w:rPr>
        <w:t xml:space="preserve"> y </w:t>
      </w:r>
      <w:r w:rsidR="008E07CF" w:rsidRPr="00720D49">
        <w:rPr>
          <w:sz w:val="22"/>
          <w:szCs w:val="22"/>
        </w:rPr>
        <w:t>d</w:t>
      </w:r>
      <w:r w:rsidRPr="00720D49">
        <w:rPr>
          <w:sz w:val="22"/>
          <w:szCs w:val="22"/>
        </w:rPr>
        <w:t>ebe</w:t>
      </w:r>
      <w:r w:rsidRPr="00720D49">
        <w:rPr>
          <w:b/>
          <w:i/>
          <w:sz w:val="22"/>
          <w:szCs w:val="22"/>
        </w:rPr>
        <w:t>:</w:t>
      </w:r>
    </w:p>
    <w:p w14:paraId="014E7253"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Asistir a la capacitación en la sede central.</w:t>
      </w:r>
    </w:p>
    <w:p w14:paraId="39847DAB"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Realizar la entrevista, selección y capacitación de aplicadores.</w:t>
      </w:r>
    </w:p>
    <w:p w14:paraId="2AD5E6B6"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Asegurar que a todas las secciones se les haya asignado un aplicador.</w:t>
      </w:r>
    </w:p>
    <w:p w14:paraId="6B008E09"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Recibir del centro nacional y controlar los instrumentos y materiales de aplicación, asimismo, deberá ocuparse del traslado de estos materiales.</w:t>
      </w:r>
    </w:p>
    <w:p w14:paraId="0F55D8C6"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 xml:space="preserve">Supervisar el retiro y la devolución de los instrumentos de los aplicadores. </w:t>
      </w:r>
    </w:p>
    <w:p w14:paraId="6B69CDD0" w14:textId="5A4E7F1B"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Monitorear la llegada de los aplicadores a sus instituciones y controlar el avance de la cantidad de alumnos que realizaron la prueba</w:t>
      </w:r>
      <w:r w:rsidR="003565F6" w:rsidRPr="00720D49">
        <w:rPr>
          <w:sz w:val="22"/>
          <w:szCs w:val="22"/>
        </w:rPr>
        <w:t>.</w:t>
      </w:r>
    </w:p>
    <w:p w14:paraId="55099301"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 xml:space="preserve">Organizar en la sede los materiales e instrumentos recibidos de los aplicadores y trasladarlos al centro nacional o al centro de operaciones. </w:t>
      </w:r>
    </w:p>
    <w:p w14:paraId="6B5983AC" w14:textId="77777777" w:rsidR="008B7740" w:rsidRPr="00720D49" w:rsidRDefault="008B7740" w:rsidP="00CA7D2E">
      <w:pPr>
        <w:numPr>
          <w:ilvl w:val="0"/>
          <w:numId w:val="54"/>
        </w:numPr>
        <w:tabs>
          <w:tab w:val="center" w:pos="426"/>
        </w:tabs>
        <w:ind w:left="284" w:hanging="284"/>
        <w:jc w:val="both"/>
        <w:rPr>
          <w:sz w:val="22"/>
          <w:szCs w:val="22"/>
        </w:rPr>
      </w:pPr>
      <w:r w:rsidRPr="00720D49">
        <w:rPr>
          <w:sz w:val="22"/>
          <w:szCs w:val="22"/>
        </w:rPr>
        <w:t>Mantener el orden y la limpieza en la sede.</w:t>
      </w:r>
    </w:p>
    <w:p w14:paraId="1B8C8861" w14:textId="77777777" w:rsidR="00F55FBC" w:rsidRPr="002C39B9" w:rsidRDefault="00F55FBC" w:rsidP="00F55FBC">
      <w:pPr>
        <w:tabs>
          <w:tab w:val="center" w:pos="426"/>
        </w:tabs>
        <w:jc w:val="both"/>
        <w:rPr>
          <w:sz w:val="16"/>
          <w:szCs w:val="22"/>
        </w:rPr>
      </w:pPr>
    </w:p>
    <w:p w14:paraId="47BF3711" w14:textId="4DE5D1AE" w:rsidR="00A70F7D" w:rsidRPr="00517506" w:rsidRDefault="00517506" w:rsidP="00A70F7D">
      <w:pPr>
        <w:tabs>
          <w:tab w:val="center" w:pos="426"/>
        </w:tabs>
        <w:jc w:val="both"/>
        <w:rPr>
          <w:b/>
          <w:sz w:val="22"/>
          <w:szCs w:val="22"/>
          <w:highlight w:val="lightGray"/>
        </w:rPr>
      </w:pPr>
      <w:r w:rsidRPr="00517506">
        <w:rPr>
          <w:b/>
          <w:sz w:val="22"/>
          <w:szCs w:val="22"/>
          <w:highlight w:val="lightGray"/>
        </w:rPr>
        <w:t>Jefe de RRHH</w:t>
      </w:r>
      <w:r w:rsidR="00A70F7D" w:rsidRPr="00517506">
        <w:rPr>
          <w:b/>
          <w:sz w:val="22"/>
          <w:szCs w:val="22"/>
          <w:highlight w:val="lightGray"/>
        </w:rPr>
        <w:t xml:space="preserve">: </w:t>
      </w:r>
    </w:p>
    <w:p w14:paraId="0D6D7BEE" w14:textId="12C5C264" w:rsidR="00A70F7D" w:rsidRPr="00720D49" w:rsidRDefault="00A70F7D" w:rsidP="00A70F7D">
      <w:pPr>
        <w:tabs>
          <w:tab w:val="center" w:pos="426"/>
        </w:tabs>
        <w:jc w:val="both"/>
        <w:rPr>
          <w:sz w:val="22"/>
          <w:szCs w:val="22"/>
          <w:lang w:eastAsia="es-PY"/>
        </w:rPr>
      </w:pPr>
      <w:r w:rsidRPr="00720D49">
        <w:rPr>
          <w:sz w:val="22"/>
          <w:szCs w:val="22"/>
        </w:rPr>
        <w:t>Deberá organizar las convocatorias del personal requerido, realizando las pre-selecciones y selecciones, además deberá efectuar los contratos y pagos correspondientes de los mismos. Paralelamente será responsable de todas las actividades administrativas, control de asistencia, permisos y monitoreo de las actividades designadas al personal contratado para el trabajo de campo y procesamiento de datos. El asistente administrativo trabaja</w:t>
      </w:r>
      <w:r w:rsidRPr="00720D49">
        <w:rPr>
          <w:sz w:val="22"/>
          <w:szCs w:val="22"/>
          <w:lang w:eastAsia="es-PY"/>
        </w:rPr>
        <w:t xml:space="preserve"> en las oficinas de la consultora y/o en el centro de operaciones, y/o en la sede central.</w:t>
      </w:r>
    </w:p>
    <w:p w14:paraId="238EADA1" w14:textId="77777777" w:rsidR="00A70F7D" w:rsidRPr="002C39B9" w:rsidRDefault="00A70F7D" w:rsidP="00D3618B">
      <w:pPr>
        <w:tabs>
          <w:tab w:val="center" w:pos="426"/>
        </w:tabs>
        <w:ind w:left="142"/>
        <w:jc w:val="both"/>
        <w:rPr>
          <w:b/>
          <w:sz w:val="16"/>
          <w:szCs w:val="22"/>
          <w:highlight w:val="green"/>
        </w:rPr>
      </w:pPr>
    </w:p>
    <w:p w14:paraId="250D84B6" w14:textId="029B610A" w:rsidR="00A70F7D" w:rsidRPr="00720D49" w:rsidRDefault="00060CDE" w:rsidP="00732F8E">
      <w:pPr>
        <w:tabs>
          <w:tab w:val="center" w:pos="426"/>
        </w:tabs>
        <w:jc w:val="both"/>
        <w:rPr>
          <w:b/>
          <w:sz w:val="22"/>
          <w:szCs w:val="22"/>
        </w:rPr>
      </w:pPr>
      <w:r w:rsidRPr="00E22A53">
        <w:rPr>
          <w:b/>
          <w:sz w:val="22"/>
          <w:szCs w:val="22"/>
          <w:highlight w:val="lightGray"/>
        </w:rPr>
        <w:t>Personal logístico</w:t>
      </w:r>
    </w:p>
    <w:p w14:paraId="206C6FD0" w14:textId="77777777" w:rsidR="00D3618B" w:rsidRPr="00720D49" w:rsidRDefault="00D3618B" w:rsidP="00CA7D2E">
      <w:pPr>
        <w:numPr>
          <w:ilvl w:val="0"/>
          <w:numId w:val="54"/>
        </w:numPr>
        <w:tabs>
          <w:tab w:val="center" w:pos="426"/>
        </w:tabs>
        <w:ind w:left="284" w:hanging="284"/>
        <w:jc w:val="both"/>
        <w:rPr>
          <w:sz w:val="22"/>
          <w:szCs w:val="22"/>
        </w:rPr>
      </w:pPr>
      <w:r w:rsidRPr="00720D49">
        <w:rPr>
          <w:sz w:val="22"/>
          <w:szCs w:val="22"/>
        </w:rPr>
        <w:t>Asistir a la capacitación en la sede central.</w:t>
      </w:r>
    </w:p>
    <w:p w14:paraId="7B0A370E" w14:textId="77777777" w:rsidR="00D3618B" w:rsidRPr="00720D49" w:rsidRDefault="00D3618B" w:rsidP="00CA7D2E">
      <w:pPr>
        <w:numPr>
          <w:ilvl w:val="0"/>
          <w:numId w:val="54"/>
        </w:numPr>
        <w:tabs>
          <w:tab w:val="center" w:pos="426"/>
        </w:tabs>
        <w:ind w:left="284" w:hanging="284"/>
        <w:jc w:val="both"/>
        <w:rPr>
          <w:sz w:val="22"/>
          <w:szCs w:val="22"/>
        </w:rPr>
      </w:pPr>
      <w:r w:rsidRPr="00720D49">
        <w:rPr>
          <w:sz w:val="22"/>
          <w:szCs w:val="22"/>
        </w:rPr>
        <w:t>Apoyar en la entrevista, selección y capacitación de aplicadores.</w:t>
      </w:r>
    </w:p>
    <w:p w14:paraId="4493F0C2" w14:textId="77777777" w:rsidR="00A70F7D" w:rsidRPr="00720D49" w:rsidRDefault="00A70F7D" w:rsidP="00CA7D2E">
      <w:pPr>
        <w:numPr>
          <w:ilvl w:val="0"/>
          <w:numId w:val="54"/>
        </w:numPr>
        <w:tabs>
          <w:tab w:val="center" w:pos="426"/>
        </w:tabs>
        <w:ind w:left="284" w:hanging="284"/>
        <w:jc w:val="both"/>
        <w:rPr>
          <w:sz w:val="22"/>
          <w:szCs w:val="22"/>
        </w:rPr>
      </w:pPr>
      <w:r w:rsidRPr="00720D49">
        <w:rPr>
          <w:sz w:val="22"/>
          <w:szCs w:val="22"/>
        </w:rPr>
        <w:t xml:space="preserve">Organizar los instrumentos y materiales, en paquetes, que serán utilizados para cada sección de aplicación de todo el país, para luego ser enviados a las sedes departamentales. </w:t>
      </w:r>
    </w:p>
    <w:p w14:paraId="51EF12A4" w14:textId="0F2CCBD2" w:rsidR="00D3618B" w:rsidRPr="00720D49" w:rsidRDefault="00D3618B" w:rsidP="00CA7D2E">
      <w:pPr>
        <w:numPr>
          <w:ilvl w:val="0"/>
          <w:numId w:val="54"/>
        </w:numPr>
        <w:tabs>
          <w:tab w:val="center" w:pos="426"/>
        </w:tabs>
        <w:ind w:left="284" w:hanging="284"/>
        <w:jc w:val="both"/>
        <w:rPr>
          <w:sz w:val="22"/>
          <w:szCs w:val="22"/>
        </w:rPr>
      </w:pPr>
      <w:r w:rsidRPr="00720D49">
        <w:rPr>
          <w:sz w:val="22"/>
          <w:szCs w:val="22"/>
        </w:rPr>
        <w:t>Recibir del centro nacional y controlar los instrumentos y materiales de aplicación, asimismo, deberá ocuparse del traslado de estos materiales.</w:t>
      </w:r>
    </w:p>
    <w:p w14:paraId="5BAAEF79" w14:textId="1A962AB1" w:rsidR="00D3618B" w:rsidRPr="00720D49" w:rsidRDefault="00D3618B" w:rsidP="00CA7D2E">
      <w:pPr>
        <w:numPr>
          <w:ilvl w:val="0"/>
          <w:numId w:val="54"/>
        </w:numPr>
        <w:tabs>
          <w:tab w:val="center" w:pos="426"/>
        </w:tabs>
        <w:ind w:left="284" w:hanging="284"/>
        <w:jc w:val="both"/>
        <w:rPr>
          <w:sz w:val="22"/>
          <w:szCs w:val="22"/>
        </w:rPr>
      </w:pPr>
      <w:r w:rsidRPr="00720D49">
        <w:rPr>
          <w:sz w:val="22"/>
          <w:szCs w:val="22"/>
        </w:rPr>
        <w:t xml:space="preserve">Entregar y recepcionar los instrumentos de los aplicadores. </w:t>
      </w:r>
    </w:p>
    <w:p w14:paraId="47B1E340" w14:textId="6D4A7A10" w:rsidR="00D3618B" w:rsidRPr="00720D49" w:rsidRDefault="00D3618B" w:rsidP="00CA7D2E">
      <w:pPr>
        <w:numPr>
          <w:ilvl w:val="0"/>
          <w:numId w:val="54"/>
        </w:numPr>
        <w:tabs>
          <w:tab w:val="center" w:pos="426"/>
        </w:tabs>
        <w:ind w:left="284" w:hanging="284"/>
        <w:jc w:val="both"/>
        <w:rPr>
          <w:sz w:val="22"/>
          <w:szCs w:val="22"/>
        </w:rPr>
      </w:pPr>
      <w:r w:rsidRPr="00720D49">
        <w:rPr>
          <w:sz w:val="22"/>
          <w:szCs w:val="22"/>
        </w:rPr>
        <w:t>Monitorear la llegada de los aplicadores a sus instituciones y controlar el avance de la cantidad de alumnos que realizaron la prueba</w:t>
      </w:r>
      <w:r w:rsidR="00060CDE" w:rsidRPr="00720D49">
        <w:rPr>
          <w:sz w:val="22"/>
          <w:szCs w:val="22"/>
        </w:rPr>
        <w:t>.</w:t>
      </w:r>
    </w:p>
    <w:p w14:paraId="0E67F67B" w14:textId="66CFC2AC" w:rsidR="00D3618B" w:rsidRPr="00517506" w:rsidRDefault="00D3618B" w:rsidP="00CA7D2E">
      <w:pPr>
        <w:numPr>
          <w:ilvl w:val="0"/>
          <w:numId w:val="54"/>
        </w:numPr>
        <w:tabs>
          <w:tab w:val="center" w:pos="426"/>
        </w:tabs>
        <w:ind w:left="284" w:hanging="284"/>
        <w:jc w:val="both"/>
        <w:rPr>
          <w:sz w:val="22"/>
          <w:szCs w:val="22"/>
        </w:rPr>
      </w:pPr>
      <w:r w:rsidRPr="00720D49">
        <w:rPr>
          <w:sz w:val="22"/>
          <w:szCs w:val="22"/>
        </w:rPr>
        <w:t>Organizar en la sede los materiales e instrumentos recibidos de los aplicadores y trasladarlos al centro nacional o al centro de operaciones</w:t>
      </w:r>
      <w:r w:rsidR="00060CDE" w:rsidRPr="00720D49">
        <w:rPr>
          <w:sz w:val="22"/>
          <w:szCs w:val="22"/>
        </w:rPr>
        <w:t>.</w:t>
      </w:r>
      <w:r w:rsidRPr="00720D49">
        <w:rPr>
          <w:b/>
          <w:i/>
          <w:sz w:val="22"/>
          <w:szCs w:val="22"/>
          <w:highlight w:val="yellow"/>
        </w:rPr>
        <w:t xml:space="preserve"> </w:t>
      </w:r>
    </w:p>
    <w:p w14:paraId="4B6C3E5D" w14:textId="06E5E6C1" w:rsidR="00517506" w:rsidRPr="00517506" w:rsidRDefault="00517506" w:rsidP="00CA7D2E">
      <w:pPr>
        <w:numPr>
          <w:ilvl w:val="0"/>
          <w:numId w:val="54"/>
        </w:numPr>
        <w:tabs>
          <w:tab w:val="center" w:pos="426"/>
        </w:tabs>
        <w:ind w:left="284" w:hanging="284"/>
        <w:jc w:val="both"/>
        <w:rPr>
          <w:sz w:val="22"/>
          <w:szCs w:val="22"/>
        </w:rPr>
      </w:pPr>
      <w:r w:rsidRPr="00517506">
        <w:rPr>
          <w:sz w:val="22"/>
          <w:szCs w:val="22"/>
        </w:rPr>
        <w:t>Apoyar las actividades del Jefe Técnico.</w:t>
      </w:r>
    </w:p>
    <w:p w14:paraId="45677332" w14:textId="77777777" w:rsidR="00D3618B" w:rsidRPr="002C39B9" w:rsidRDefault="00D3618B" w:rsidP="00D3618B">
      <w:pPr>
        <w:tabs>
          <w:tab w:val="center" w:pos="426"/>
        </w:tabs>
        <w:ind w:left="142"/>
        <w:jc w:val="both"/>
        <w:rPr>
          <w:b/>
          <w:sz w:val="16"/>
          <w:szCs w:val="22"/>
        </w:rPr>
      </w:pPr>
    </w:p>
    <w:p w14:paraId="414EC554" w14:textId="77777777" w:rsidR="00F55FBC" w:rsidRPr="00720D49" w:rsidRDefault="00F55FBC" w:rsidP="00A70F7D">
      <w:pPr>
        <w:tabs>
          <w:tab w:val="center" w:pos="426"/>
        </w:tabs>
        <w:jc w:val="both"/>
        <w:rPr>
          <w:b/>
          <w:sz w:val="22"/>
          <w:szCs w:val="22"/>
        </w:rPr>
      </w:pPr>
      <w:r w:rsidRPr="00E22A53">
        <w:rPr>
          <w:b/>
          <w:sz w:val="22"/>
          <w:szCs w:val="22"/>
          <w:highlight w:val="lightGray"/>
        </w:rPr>
        <w:t>Aplicador</w:t>
      </w:r>
      <w:r w:rsidRPr="00720D49">
        <w:rPr>
          <w:b/>
          <w:sz w:val="22"/>
          <w:szCs w:val="22"/>
        </w:rPr>
        <w:t>:</w:t>
      </w:r>
    </w:p>
    <w:p w14:paraId="05F4F479" w14:textId="3CE32F03"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Participar de la jornada de capacitación</w:t>
      </w:r>
      <w:r w:rsidR="00060CDE" w:rsidRPr="00720D49">
        <w:rPr>
          <w:sz w:val="22"/>
          <w:szCs w:val="22"/>
        </w:rPr>
        <w:t>.</w:t>
      </w:r>
    </w:p>
    <w:p w14:paraId="215367FA"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Trasladarse hasta las instituciones educativas.</w:t>
      </w:r>
    </w:p>
    <w:p w14:paraId="17C8A722"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Recibir, aplicar, organizar y entregar los instrumentos de evaluación.</w:t>
      </w:r>
    </w:p>
    <w:p w14:paraId="07C07781"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Seguir cuidadosamente los procedimientos de aplicación, así como las orientaciones recibidas en la capacitación.</w:t>
      </w:r>
    </w:p>
    <w:p w14:paraId="7DB55385" w14:textId="77777777"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Velar por la transparencia del proceso de evaluación.</w:t>
      </w:r>
    </w:p>
    <w:p w14:paraId="30521658" w14:textId="51BCF5FD" w:rsidR="00F55FBC" w:rsidRPr="00720D49" w:rsidRDefault="00F55FBC" w:rsidP="00CA7D2E">
      <w:pPr>
        <w:numPr>
          <w:ilvl w:val="0"/>
          <w:numId w:val="54"/>
        </w:numPr>
        <w:tabs>
          <w:tab w:val="center" w:pos="426"/>
        </w:tabs>
        <w:ind w:left="426" w:hanging="284"/>
        <w:jc w:val="both"/>
        <w:rPr>
          <w:sz w:val="22"/>
          <w:szCs w:val="22"/>
        </w:rPr>
      </w:pPr>
      <w:r w:rsidRPr="00720D49">
        <w:rPr>
          <w:sz w:val="22"/>
          <w:szCs w:val="22"/>
        </w:rPr>
        <w:t xml:space="preserve">Firmar la Carta </w:t>
      </w:r>
      <w:r w:rsidR="001807BF" w:rsidRPr="00720D49">
        <w:rPr>
          <w:sz w:val="22"/>
          <w:szCs w:val="22"/>
        </w:rPr>
        <w:t xml:space="preserve">de </w:t>
      </w:r>
      <w:r w:rsidRPr="00720D49">
        <w:rPr>
          <w:sz w:val="22"/>
          <w:szCs w:val="22"/>
        </w:rPr>
        <w:t>Compromiso de Confidencialidad.</w:t>
      </w:r>
    </w:p>
    <w:p w14:paraId="582FFFB7" w14:textId="00A91D0F" w:rsidR="00F55FBC" w:rsidRPr="00720D49" w:rsidRDefault="00F55FBC" w:rsidP="00F55FBC">
      <w:pPr>
        <w:tabs>
          <w:tab w:val="center" w:pos="426"/>
        </w:tabs>
        <w:ind w:left="142"/>
        <w:jc w:val="both"/>
        <w:rPr>
          <w:b/>
          <w:i/>
          <w:sz w:val="22"/>
          <w:szCs w:val="22"/>
        </w:rPr>
      </w:pPr>
    </w:p>
    <w:p w14:paraId="39571415" w14:textId="7672DB86" w:rsidR="00A70F7D" w:rsidRPr="00720D49" w:rsidRDefault="00A70F7D" w:rsidP="00A70F7D">
      <w:pPr>
        <w:tabs>
          <w:tab w:val="center" w:pos="426"/>
        </w:tabs>
        <w:jc w:val="both"/>
        <w:rPr>
          <w:sz w:val="22"/>
          <w:szCs w:val="22"/>
        </w:rPr>
      </w:pPr>
      <w:r w:rsidRPr="00E22A53">
        <w:rPr>
          <w:b/>
          <w:sz w:val="22"/>
          <w:szCs w:val="22"/>
          <w:highlight w:val="lightGray"/>
        </w:rPr>
        <w:lastRenderedPageBreak/>
        <w:t>Monitor del operativo</w:t>
      </w:r>
      <w:r w:rsidRPr="00720D49">
        <w:rPr>
          <w:b/>
          <w:sz w:val="22"/>
          <w:szCs w:val="22"/>
        </w:rPr>
        <w:t>:</w:t>
      </w:r>
      <w:r w:rsidRPr="00720D49">
        <w:rPr>
          <w:sz w:val="22"/>
          <w:szCs w:val="22"/>
        </w:rPr>
        <w:t xml:space="preserve"> Es un técnico designado por el MEC</w:t>
      </w:r>
      <w:r w:rsidR="00517506">
        <w:rPr>
          <w:sz w:val="22"/>
          <w:szCs w:val="22"/>
        </w:rPr>
        <w:t xml:space="preserve"> (Dinamizador de la Red de Evaluadores Educativos del Paraguay)</w:t>
      </w:r>
      <w:r w:rsidR="007D21C6" w:rsidRPr="00720D49">
        <w:rPr>
          <w:sz w:val="22"/>
          <w:szCs w:val="22"/>
        </w:rPr>
        <w:t>, que se encuentra en cada sede departamental</w:t>
      </w:r>
      <w:r w:rsidRPr="00720D49">
        <w:rPr>
          <w:sz w:val="22"/>
          <w:szCs w:val="22"/>
        </w:rPr>
        <w:t xml:space="preserve"> y es el encargado de:</w:t>
      </w:r>
    </w:p>
    <w:p w14:paraId="5CAA469D" w14:textId="77777777" w:rsidR="00A70F7D" w:rsidRPr="00720D49" w:rsidRDefault="00A70F7D" w:rsidP="00CA7D2E">
      <w:pPr>
        <w:numPr>
          <w:ilvl w:val="0"/>
          <w:numId w:val="54"/>
        </w:numPr>
        <w:tabs>
          <w:tab w:val="center" w:pos="426"/>
        </w:tabs>
        <w:ind w:left="142" w:firstLine="0"/>
        <w:jc w:val="both"/>
        <w:rPr>
          <w:sz w:val="22"/>
          <w:szCs w:val="22"/>
        </w:rPr>
      </w:pPr>
      <w:r w:rsidRPr="00720D49">
        <w:rPr>
          <w:sz w:val="22"/>
          <w:szCs w:val="22"/>
        </w:rPr>
        <w:t>Monitorear el proceso de aplicación de las pruebas.</w:t>
      </w:r>
    </w:p>
    <w:p w14:paraId="0B63DED6" w14:textId="77777777" w:rsidR="00A70F7D" w:rsidRPr="00720D49" w:rsidRDefault="00A70F7D" w:rsidP="00CA7D2E">
      <w:pPr>
        <w:numPr>
          <w:ilvl w:val="0"/>
          <w:numId w:val="54"/>
        </w:numPr>
        <w:tabs>
          <w:tab w:val="center" w:pos="426"/>
        </w:tabs>
        <w:ind w:left="142" w:firstLine="0"/>
        <w:jc w:val="both"/>
        <w:rPr>
          <w:sz w:val="22"/>
          <w:szCs w:val="22"/>
        </w:rPr>
      </w:pPr>
      <w:r w:rsidRPr="00720D49">
        <w:rPr>
          <w:sz w:val="22"/>
          <w:szCs w:val="22"/>
        </w:rPr>
        <w:t>Velar por la transparencia y calidad de la aplicación.</w:t>
      </w:r>
    </w:p>
    <w:p w14:paraId="11687D81" w14:textId="77777777" w:rsidR="00A70F7D" w:rsidRPr="00720D49" w:rsidRDefault="00A70F7D" w:rsidP="00CA7D2E">
      <w:pPr>
        <w:numPr>
          <w:ilvl w:val="0"/>
          <w:numId w:val="54"/>
        </w:numPr>
        <w:tabs>
          <w:tab w:val="center" w:pos="426"/>
        </w:tabs>
        <w:ind w:left="142" w:firstLine="0"/>
        <w:jc w:val="both"/>
        <w:rPr>
          <w:sz w:val="22"/>
          <w:szCs w:val="22"/>
        </w:rPr>
      </w:pPr>
      <w:r w:rsidRPr="00720D49">
        <w:rPr>
          <w:sz w:val="22"/>
          <w:szCs w:val="22"/>
        </w:rPr>
        <w:t xml:space="preserve">Fiscalizar la gestión del Coordinador y Equipo Técnico. </w:t>
      </w:r>
    </w:p>
    <w:p w14:paraId="70A37575" w14:textId="77777777" w:rsidR="00A70F7D" w:rsidRPr="00720D49" w:rsidRDefault="00A70F7D" w:rsidP="00CA7D2E">
      <w:pPr>
        <w:numPr>
          <w:ilvl w:val="0"/>
          <w:numId w:val="54"/>
        </w:numPr>
        <w:tabs>
          <w:tab w:val="center" w:pos="426"/>
        </w:tabs>
        <w:ind w:left="142" w:firstLine="0"/>
        <w:jc w:val="both"/>
        <w:rPr>
          <w:sz w:val="22"/>
          <w:szCs w:val="22"/>
        </w:rPr>
      </w:pPr>
      <w:r w:rsidRPr="00720D49">
        <w:rPr>
          <w:sz w:val="22"/>
          <w:szCs w:val="22"/>
        </w:rPr>
        <w:t>Brindar la asistencia técnica requerida a los Coordinadores del Operativo.</w:t>
      </w:r>
    </w:p>
    <w:p w14:paraId="1A2DAC8E" w14:textId="112A21CD" w:rsidR="00906D2E" w:rsidRPr="00720D49" w:rsidRDefault="00906D2E" w:rsidP="00F55FBC">
      <w:pPr>
        <w:tabs>
          <w:tab w:val="center" w:pos="426"/>
        </w:tabs>
        <w:ind w:left="142"/>
        <w:jc w:val="both"/>
        <w:rPr>
          <w:b/>
          <w:i/>
          <w:sz w:val="22"/>
          <w:szCs w:val="22"/>
        </w:rPr>
      </w:pPr>
    </w:p>
    <w:p w14:paraId="0F0D203C" w14:textId="77777777" w:rsidR="00514594" w:rsidRPr="00720D49" w:rsidRDefault="00514594" w:rsidP="00F55FBC">
      <w:pPr>
        <w:tabs>
          <w:tab w:val="center" w:pos="426"/>
        </w:tabs>
        <w:ind w:left="142"/>
        <w:jc w:val="both"/>
        <w:rPr>
          <w:b/>
          <w:i/>
          <w:sz w:val="22"/>
          <w:szCs w:val="22"/>
        </w:rPr>
      </w:pPr>
    </w:p>
    <w:p w14:paraId="54A244BE" w14:textId="77777777" w:rsidR="00F55FBC" w:rsidRPr="00720D49" w:rsidRDefault="00F55FBC" w:rsidP="00F55FBC">
      <w:pPr>
        <w:tabs>
          <w:tab w:val="center" w:pos="426"/>
        </w:tabs>
        <w:ind w:left="142"/>
        <w:jc w:val="both"/>
        <w:rPr>
          <w:b/>
          <w:sz w:val="22"/>
          <w:szCs w:val="22"/>
        </w:rPr>
      </w:pPr>
      <w:r w:rsidRPr="00493DBC">
        <w:rPr>
          <w:b/>
          <w:sz w:val="22"/>
          <w:szCs w:val="22"/>
          <w:highlight w:val="lightGray"/>
        </w:rPr>
        <w:t>G10. Monitoreo de trabajo de campo y cobertura</w:t>
      </w:r>
    </w:p>
    <w:p w14:paraId="1A1CF9C0" w14:textId="77777777" w:rsidR="00F55FBC" w:rsidRPr="00720D49" w:rsidRDefault="00F55FBC" w:rsidP="00F55FBC">
      <w:pPr>
        <w:tabs>
          <w:tab w:val="center" w:pos="426"/>
        </w:tabs>
        <w:ind w:left="142"/>
        <w:jc w:val="both"/>
        <w:rPr>
          <w:sz w:val="22"/>
          <w:szCs w:val="22"/>
        </w:rPr>
      </w:pPr>
      <w:r w:rsidRPr="00720D49">
        <w:rPr>
          <w:sz w:val="22"/>
          <w:szCs w:val="22"/>
        </w:rPr>
        <w:t>La empresa consultora es responsable de garantizar la llegada a tiempo de los aplicadores a las instituciones educativas, de resolver inconvenientes que puedan surgir y que sean inherentes a las instituciones, entiéndase lejanía, problemas de rutas, huelgas, etc. Asimismo, deberá tener un registro actualizado de la asistencia de los estudiantes para considerar la revisita para cada sección.</w:t>
      </w:r>
    </w:p>
    <w:p w14:paraId="64A5EAED" w14:textId="77777777" w:rsidR="00F55FBC" w:rsidRPr="002C39B9" w:rsidRDefault="00F55FBC" w:rsidP="00F55FBC">
      <w:pPr>
        <w:tabs>
          <w:tab w:val="center" w:pos="426"/>
        </w:tabs>
        <w:ind w:left="142"/>
        <w:jc w:val="both"/>
        <w:rPr>
          <w:sz w:val="16"/>
          <w:szCs w:val="22"/>
        </w:rPr>
      </w:pPr>
    </w:p>
    <w:p w14:paraId="4C327E6F" w14:textId="25113CDC" w:rsidR="00F55FBC" w:rsidRPr="00720D49" w:rsidRDefault="00F55FBC" w:rsidP="008E07CF">
      <w:pPr>
        <w:ind w:left="142"/>
        <w:rPr>
          <w:sz w:val="22"/>
          <w:szCs w:val="22"/>
        </w:rPr>
      </w:pPr>
      <w:r w:rsidRPr="00720D49">
        <w:rPr>
          <w:sz w:val="22"/>
          <w:szCs w:val="22"/>
        </w:rPr>
        <w:t xml:space="preserve">Las cantidades finales de secciones y alumnos a ser evaluados en </w:t>
      </w:r>
      <w:r w:rsidR="008E07CF" w:rsidRPr="00720D49">
        <w:rPr>
          <w:sz w:val="22"/>
          <w:szCs w:val="22"/>
        </w:rPr>
        <w:t>el</w:t>
      </w:r>
      <w:r w:rsidRPr="00720D49">
        <w:rPr>
          <w:sz w:val="22"/>
          <w:szCs w:val="22"/>
        </w:rPr>
        <w:t xml:space="preserve"> operativo, serán comunicadas por escrito por el MEC, al momento de contar con las bases de datos definitivas. </w:t>
      </w:r>
    </w:p>
    <w:p w14:paraId="48293739" w14:textId="77777777" w:rsidR="00F55FBC" w:rsidRPr="002C39B9" w:rsidRDefault="00F55FBC" w:rsidP="00F55FBC">
      <w:pPr>
        <w:ind w:left="142"/>
        <w:rPr>
          <w:sz w:val="16"/>
          <w:szCs w:val="22"/>
        </w:rPr>
      </w:pPr>
    </w:p>
    <w:p w14:paraId="703869CF" w14:textId="77777777" w:rsidR="00F55FBC" w:rsidRPr="00720D49" w:rsidRDefault="00F55FBC" w:rsidP="00F55FBC">
      <w:pPr>
        <w:ind w:left="142"/>
        <w:jc w:val="both"/>
        <w:rPr>
          <w:sz w:val="22"/>
          <w:szCs w:val="22"/>
        </w:rPr>
      </w:pPr>
      <w:r w:rsidRPr="00720D49">
        <w:rPr>
          <w:sz w:val="22"/>
          <w:szCs w:val="22"/>
        </w:rPr>
        <w:t>Si hubiera discrepancias entre la base de datos del MEC y los casos efectivos que encuentren los aplicadores durante las visitas a las instituciones educativas, éstas serán documentadas con aval de las autoridades competentes, y no serán consideradas como responsabilidad de la empresa. En los casos en que, tras realizar las visitas y revisitas (sesiones adicionales) a una institución, no se logre completar la evaluación a todos los estudiantes, se analizará caso por caso para determinar si la empresa efectivamente agotó todas las instancias para cumplir con la cobertura exigida. Se establecerán mecanismos detallados de comunicación e información para asegurar la transparencia para estos casos.</w:t>
      </w:r>
    </w:p>
    <w:p w14:paraId="3F401DD0" w14:textId="77777777" w:rsidR="00F55FBC" w:rsidRPr="002C39B9" w:rsidRDefault="00F55FBC" w:rsidP="00F55FBC">
      <w:pPr>
        <w:tabs>
          <w:tab w:val="center" w:pos="426"/>
        </w:tabs>
        <w:ind w:left="142"/>
        <w:jc w:val="both"/>
        <w:rPr>
          <w:sz w:val="16"/>
          <w:szCs w:val="22"/>
        </w:rPr>
      </w:pPr>
    </w:p>
    <w:p w14:paraId="19C498E5" w14:textId="61B17799" w:rsidR="00F55FBC" w:rsidRPr="00720D49" w:rsidRDefault="00F55FBC" w:rsidP="00F55FBC">
      <w:pPr>
        <w:tabs>
          <w:tab w:val="center" w:pos="426"/>
        </w:tabs>
        <w:ind w:left="142"/>
        <w:jc w:val="both"/>
        <w:rPr>
          <w:sz w:val="22"/>
          <w:szCs w:val="22"/>
        </w:rPr>
      </w:pPr>
      <w:r w:rsidRPr="00720D49">
        <w:rPr>
          <w:sz w:val="22"/>
          <w:szCs w:val="22"/>
        </w:rPr>
        <w:t>Se espera que la empresa evalúe como mínimo al 90% de los estudiantes matriculados en cada sección y provea de todos los medios necesarios para lograrlo. Una sección/sesión se considerará completa cuando se hayan aplicado las pruebas y los cuestionarios a estudiantes, padres y docentes de esa sección, además de completar los formularios correspondientes.</w:t>
      </w:r>
    </w:p>
    <w:p w14:paraId="262A44FC" w14:textId="77777777" w:rsidR="00F55FBC" w:rsidRPr="002C39B9" w:rsidRDefault="00F55FBC" w:rsidP="00F55FBC">
      <w:pPr>
        <w:tabs>
          <w:tab w:val="center" w:pos="426"/>
        </w:tabs>
        <w:ind w:left="142"/>
        <w:jc w:val="both"/>
        <w:rPr>
          <w:sz w:val="16"/>
          <w:szCs w:val="22"/>
        </w:rPr>
      </w:pPr>
    </w:p>
    <w:p w14:paraId="3EA54F70" w14:textId="21587A52" w:rsidR="00F55FBC" w:rsidRPr="00720D49" w:rsidRDefault="00F55FBC" w:rsidP="00F55FBC">
      <w:pPr>
        <w:tabs>
          <w:tab w:val="center" w:pos="426"/>
        </w:tabs>
        <w:ind w:left="142"/>
        <w:jc w:val="both"/>
        <w:rPr>
          <w:sz w:val="22"/>
          <w:szCs w:val="22"/>
        </w:rPr>
      </w:pPr>
      <w:r w:rsidRPr="00720D49">
        <w:rPr>
          <w:sz w:val="22"/>
          <w:szCs w:val="22"/>
        </w:rPr>
        <w:t>Por otra parte, la cobertura mínima aceptable del TOTAL de las secciones evaluadas será del 100%.</w:t>
      </w:r>
    </w:p>
    <w:p w14:paraId="66E557FF" w14:textId="77777777" w:rsidR="00F55FBC" w:rsidRPr="00720D49" w:rsidRDefault="00F55FBC" w:rsidP="00F55FBC">
      <w:pPr>
        <w:tabs>
          <w:tab w:val="center" w:pos="426"/>
        </w:tabs>
        <w:ind w:left="142"/>
        <w:jc w:val="both"/>
        <w:rPr>
          <w:sz w:val="22"/>
          <w:szCs w:val="22"/>
        </w:rPr>
      </w:pPr>
      <w:r w:rsidRPr="00720D49">
        <w:rPr>
          <w:sz w:val="22"/>
          <w:szCs w:val="22"/>
        </w:rPr>
        <w:t xml:space="preserve">El MEC establecerá los mecanismos de control para asegurar que la empresa alcance esos niveles de cobertura mínima. </w:t>
      </w:r>
    </w:p>
    <w:p w14:paraId="5374D810" w14:textId="77777777" w:rsidR="009D7844" w:rsidRPr="002C39B9" w:rsidRDefault="009D7844" w:rsidP="00F55FBC">
      <w:pPr>
        <w:tabs>
          <w:tab w:val="center" w:pos="426"/>
        </w:tabs>
        <w:ind w:left="142"/>
        <w:jc w:val="both"/>
        <w:rPr>
          <w:sz w:val="16"/>
          <w:szCs w:val="22"/>
        </w:rPr>
      </w:pPr>
    </w:p>
    <w:p w14:paraId="4294B5EE" w14:textId="77777777" w:rsidR="00F55FBC" w:rsidRPr="00720D49" w:rsidRDefault="00F55FBC" w:rsidP="00F55FBC">
      <w:pPr>
        <w:tabs>
          <w:tab w:val="center" w:pos="426"/>
        </w:tabs>
        <w:ind w:left="142"/>
        <w:jc w:val="both"/>
        <w:rPr>
          <w:b/>
          <w:sz w:val="22"/>
          <w:szCs w:val="22"/>
        </w:rPr>
      </w:pPr>
      <w:r w:rsidRPr="00493DBC">
        <w:rPr>
          <w:b/>
          <w:sz w:val="22"/>
          <w:szCs w:val="22"/>
          <w:highlight w:val="lightGray"/>
        </w:rPr>
        <w:t>G11. Traslado de materiales</w:t>
      </w:r>
    </w:p>
    <w:p w14:paraId="486BE6E6" w14:textId="12ABD938" w:rsidR="00F55FBC" w:rsidRPr="00720D49" w:rsidRDefault="00F55FBC" w:rsidP="00F55FBC">
      <w:pPr>
        <w:tabs>
          <w:tab w:val="center" w:pos="426"/>
        </w:tabs>
        <w:ind w:left="142"/>
        <w:jc w:val="both"/>
        <w:rPr>
          <w:sz w:val="22"/>
          <w:szCs w:val="22"/>
        </w:rPr>
      </w:pPr>
      <w:r w:rsidRPr="00720D49">
        <w:rPr>
          <w:sz w:val="22"/>
          <w:szCs w:val="22"/>
        </w:rPr>
        <w:t xml:space="preserve">El traslado desde las sedes centrales hasta las sedes departamentales y viceversa, de los materiales e instrumentos será realizado con los vehículos proporcionados por la empresa </w:t>
      </w:r>
      <w:r w:rsidRPr="00720D49">
        <w:rPr>
          <w:b/>
          <w:sz w:val="22"/>
          <w:szCs w:val="22"/>
        </w:rPr>
        <w:t>(detallados en la Tabla N° 1),</w:t>
      </w:r>
      <w:r w:rsidRPr="00720D49">
        <w:rPr>
          <w:sz w:val="22"/>
          <w:szCs w:val="22"/>
        </w:rPr>
        <w:t xml:space="preserve"> cuya organización estará a cargo del </w:t>
      </w:r>
      <w:r w:rsidRPr="00720D49">
        <w:rPr>
          <w:sz w:val="22"/>
          <w:szCs w:val="22"/>
          <w:lang w:eastAsia="es-ES"/>
        </w:rPr>
        <w:t xml:space="preserve">Coordinador </w:t>
      </w:r>
      <w:r w:rsidR="00514594" w:rsidRPr="00720D49">
        <w:rPr>
          <w:sz w:val="22"/>
          <w:szCs w:val="22"/>
          <w:lang w:eastAsia="es-ES"/>
        </w:rPr>
        <w:t>Regional para luego realizar la entrega a los aplicadores.</w:t>
      </w:r>
    </w:p>
    <w:p w14:paraId="1FAA24F2" w14:textId="77777777" w:rsidR="00F55FBC" w:rsidRPr="00720D49" w:rsidRDefault="00F55FBC" w:rsidP="00F55FBC">
      <w:pPr>
        <w:tabs>
          <w:tab w:val="center" w:pos="426"/>
        </w:tabs>
        <w:ind w:left="142"/>
        <w:jc w:val="both"/>
        <w:rPr>
          <w:sz w:val="22"/>
          <w:szCs w:val="22"/>
        </w:rPr>
      </w:pPr>
    </w:p>
    <w:p w14:paraId="5D5815BA" w14:textId="0D6B097B" w:rsidR="00F55FBC" w:rsidRPr="00720D49" w:rsidRDefault="00F55FBC" w:rsidP="00F55FBC">
      <w:pPr>
        <w:tabs>
          <w:tab w:val="center" w:pos="426"/>
        </w:tabs>
        <w:ind w:left="142"/>
        <w:jc w:val="both"/>
        <w:rPr>
          <w:b/>
          <w:sz w:val="22"/>
          <w:szCs w:val="22"/>
        </w:rPr>
      </w:pPr>
      <w:r w:rsidRPr="00493DBC">
        <w:rPr>
          <w:b/>
          <w:sz w:val="22"/>
          <w:szCs w:val="22"/>
          <w:highlight w:val="lightGray"/>
        </w:rPr>
        <w:t>G12. Aplicación de los Instrumentos</w:t>
      </w:r>
    </w:p>
    <w:p w14:paraId="17467B28" w14:textId="77777777" w:rsidR="00F55FBC" w:rsidRPr="00720D49" w:rsidRDefault="00F55FBC" w:rsidP="00F55FBC">
      <w:pPr>
        <w:tabs>
          <w:tab w:val="center" w:pos="426"/>
        </w:tabs>
        <w:ind w:left="142"/>
        <w:jc w:val="both"/>
        <w:rPr>
          <w:sz w:val="22"/>
          <w:szCs w:val="22"/>
        </w:rPr>
      </w:pPr>
      <w:r w:rsidRPr="00720D49">
        <w:rPr>
          <w:sz w:val="22"/>
          <w:szCs w:val="22"/>
        </w:rPr>
        <w:t>La empresa consultora deberá:</w:t>
      </w:r>
    </w:p>
    <w:p w14:paraId="05EF674E" w14:textId="77777777" w:rsidR="00F55FBC" w:rsidRPr="00720D49" w:rsidRDefault="00F55FBC" w:rsidP="00CA7D2E">
      <w:pPr>
        <w:pStyle w:val="Listavistosa-nfasis11"/>
        <w:widowControl/>
        <w:numPr>
          <w:ilvl w:val="0"/>
          <w:numId w:val="45"/>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Garantizar la comunicación de los aplicadores con la institución educativa antes del día de aplicación.</w:t>
      </w:r>
    </w:p>
    <w:p w14:paraId="7D8E2478" w14:textId="6F96801B" w:rsidR="0062181C" w:rsidRPr="00720D49" w:rsidRDefault="00F55FBC" w:rsidP="00CA7D2E">
      <w:pPr>
        <w:pStyle w:val="Listavistosa-nfasis11"/>
        <w:widowControl/>
        <w:numPr>
          <w:ilvl w:val="0"/>
          <w:numId w:val="45"/>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Garantizar la correcta distribución por sección de los instrumentos y materiales del operativo (Manuales, Pruebas, Cuestionarios, Formularios de recepción y devolución de materiales, Acta de Certificación, Planillas de estudiantes, docentes, asistencia a sesiones de aplicación, Reportes de sesiones, Formulario del Informe del aplicador, Formulario del Informe de evaluación del proceso de aplicación etc.), e insumos necesarios para la ejecución del operativo de campo</w:t>
      </w:r>
      <w:r w:rsidR="0062181C" w:rsidRPr="00720D49">
        <w:rPr>
          <w:rFonts w:ascii="Times New Roman" w:hAnsi="Times New Roman"/>
          <w:sz w:val="22"/>
          <w:szCs w:val="22"/>
        </w:rPr>
        <w:t>.</w:t>
      </w:r>
    </w:p>
    <w:p w14:paraId="4C5AD089" w14:textId="07EB4F35" w:rsidR="00F55FBC" w:rsidRPr="00720D49" w:rsidRDefault="0062181C" w:rsidP="00CA7D2E">
      <w:pPr>
        <w:pStyle w:val="Listavistosa-nfasis11"/>
        <w:widowControl/>
        <w:numPr>
          <w:ilvl w:val="0"/>
          <w:numId w:val="45"/>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 xml:space="preserve">Instalar el software de evaluación </w:t>
      </w:r>
      <w:r w:rsidR="00447E09" w:rsidRPr="00720D49">
        <w:rPr>
          <w:rFonts w:ascii="Times New Roman" w:hAnsi="Times New Roman"/>
          <w:sz w:val="22"/>
          <w:szCs w:val="22"/>
        </w:rPr>
        <w:t xml:space="preserve">(proporcionado por el MEC) </w:t>
      </w:r>
      <w:r w:rsidRPr="00720D49">
        <w:rPr>
          <w:rFonts w:ascii="Times New Roman" w:hAnsi="Times New Roman"/>
          <w:sz w:val="22"/>
          <w:szCs w:val="22"/>
        </w:rPr>
        <w:t xml:space="preserve">para las aplicaciones </w:t>
      </w:r>
      <w:r w:rsidR="00E37685" w:rsidRPr="00720D49">
        <w:rPr>
          <w:rFonts w:ascii="Times New Roman" w:hAnsi="Times New Roman"/>
          <w:sz w:val="22"/>
          <w:szCs w:val="22"/>
        </w:rPr>
        <w:t xml:space="preserve">de ENLACE </w:t>
      </w:r>
      <w:r w:rsidRPr="00720D49">
        <w:rPr>
          <w:rFonts w:ascii="Times New Roman" w:hAnsi="Times New Roman"/>
          <w:sz w:val="22"/>
          <w:szCs w:val="22"/>
        </w:rPr>
        <w:t>que serán realizadas en versión digital</w:t>
      </w:r>
      <w:r w:rsidR="00F10B42" w:rsidRPr="00720D49">
        <w:rPr>
          <w:rFonts w:ascii="Times New Roman" w:hAnsi="Times New Roman"/>
          <w:sz w:val="22"/>
          <w:szCs w:val="22"/>
        </w:rPr>
        <w:t>, en los equipos tecnológicos disponibles en las instituciones educativas seleccionadas</w:t>
      </w:r>
      <w:r w:rsidRPr="00720D49">
        <w:rPr>
          <w:rFonts w:ascii="Times New Roman" w:hAnsi="Times New Roman"/>
          <w:sz w:val="22"/>
          <w:szCs w:val="22"/>
        </w:rPr>
        <w:t xml:space="preserve">. </w:t>
      </w:r>
      <w:r w:rsidR="00F55FBC" w:rsidRPr="00720D49">
        <w:rPr>
          <w:rFonts w:ascii="Times New Roman" w:hAnsi="Times New Roman"/>
          <w:sz w:val="22"/>
          <w:szCs w:val="22"/>
        </w:rPr>
        <w:t xml:space="preserve"> </w:t>
      </w:r>
    </w:p>
    <w:p w14:paraId="52FEF042" w14:textId="77777777" w:rsidR="00F55FBC" w:rsidRPr="00720D49" w:rsidRDefault="00F55FBC" w:rsidP="00CA7D2E">
      <w:pPr>
        <w:pStyle w:val="Listavistosa-nfasis11"/>
        <w:widowControl/>
        <w:numPr>
          <w:ilvl w:val="0"/>
          <w:numId w:val="45"/>
        </w:numPr>
        <w:tabs>
          <w:tab w:val="left" w:pos="142"/>
          <w:tab w:val="left" w:pos="284"/>
          <w:tab w:val="center" w:pos="426"/>
        </w:tabs>
        <w:ind w:left="142" w:firstLine="0"/>
        <w:jc w:val="both"/>
        <w:rPr>
          <w:rFonts w:ascii="Times New Roman" w:hAnsi="Times New Roman"/>
          <w:sz w:val="22"/>
          <w:szCs w:val="22"/>
        </w:rPr>
      </w:pPr>
      <w:r w:rsidRPr="00720D49">
        <w:rPr>
          <w:rFonts w:ascii="Times New Roman" w:hAnsi="Times New Roman"/>
          <w:sz w:val="22"/>
          <w:szCs w:val="22"/>
        </w:rPr>
        <w:t>Verificar el proceso de ejecución de trabajo de campo.</w:t>
      </w:r>
    </w:p>
    <w:p w14:paraId="195401AD" w14:textId="5A5970AE" w:rsidR="00F55FBC" w:rsidRPr="00720D49" w:rsidRDefault="00F55FBC" w:rsidP="00CA7D2E">
      <w:pPr>
        <w:pStyle w:val="Listavistosa-nfasis11"/>
        <w:widowControl/>
        <w:numPr>
          <w:ilvl w:val="0"/>
          <w:numId w:val="45"/>
        </w:numPr>
        <w:tabs>
          <w:tab w:val="left" w:pos="142"/>
          <w:tab w:val="left" w:pos="284"/>
          <w:tab w:val="center" w:pos="426"/>
        </w:tabs>
        <w:ind w:left="142" w:firstLine="0"/>
        <w:jc w:val="both"/>
        <w:rPr>
          <w:rFonts w:ascii="Times New Roman" w:hAnsi="Times New Roman"/>
          <w:sz w:val="22"/>
          <w:szCs w:val="22"/>
        </w:rPr>
      </w:pPr>
      <w:r w:rsidRPr="00720D49">
        <w:rPr>
          <w:rFonts w:ascii="Times New Roman" w:hAnsi="Times New Roman"/>
          <w:sz w:val="22"/>
          <w:szCs w:val="22"/>
        </w:rPr>
        <w:t xml:space="preserve">Garantizar el traslado de los materiales una vez culminada las sesiones de aplicación a las sedes departamentales (a cargo del aplicador), al centro de operaciones (a cargo del </w:t>
      </w:r>
      <w:r w:rsidR="0008120F" w:rsidRPr="00720D49">
        <w:rPr>
          <w:rFonts w:ascii="Times New Roman" w:hAnsi="Times New Roman"/>
          <w:sz w:val="22"/>
          <w:szCs w:val="22"/>
        </w:rPr>
        <w:t>jefe técnico</w:t>
      </w:r>
      <w:r w:rsidRPr="00720D49">
        <w:rPr>
          <w:rFonts w:ascii="Times New Roman" w:hAnsi="Times New Roman"/>
          <w:sz w:val="22"/>
          <w:szCs w:val="22"/>
        </w:rPr>
        <w:t>).</w:t>
      </w:r>
    </w:p>
    <w:p w14:paraId="46D0FA54" w14:textId="61311A24" w:rsidR="00F55FBC" w:rsidRPr="00720D49" w:rsidRDefault="00F55FBC" w:rsidP="00CA7D2E">
      <w:pPr>
        <w:pStyle w:val="Listavistosa-nfasis11"/>
        <w:widowControl/>
        <w:numPr>
          <w:ilvl w:val="0"/>
          <w:numId w:val="45"/>
        </w:numPr>
        <w:tabs>
          <w:tab w:val="left" w:pos="142"/>
          <w:tab w:val="left" w:pos="284"/>
          <w:tab w:val="center" w:pos="426"/>
        </w:tabs>
        <w:ind w:left="142" w:firstLine="0"/>
        <w:jc w:val="both"/>
        <w:rPr>
          <w:rFonts w:ascii="Times New Roman" w:hAnsi="Times New Roman"/>
          <w:sz w:val="22"/>
          <w:szCs w:val="22"/>
        </w:rPr>
      </w:pPr>
      <w:r w:rsidRPr="00720D49">
        <w:rPr>
          <w:rFonts w:ascii="Times New Roman" w:hAnsi="Times New Roman"/>
          <w:sz w:val="22"/>
          <w:szCs w:val="22"/>
        </w:rPr>
        <w:lastRenderedPageBreak/>
        <w:t xml:space="preserve">Garantizar el traslado </w:t>
      </w:r>
      <w:r w:rsidR="00A00877" w:rsidRPr="00720D49">
        <w:rPr>
          <w:rFonts w:ascii="Times New Roman" w:hAnsi="Times New Roman"/>
          <w:sz w:val="22"/>
          <w:szCs w:val="22"/>
        </w:rPr>
        <w:t xml:space="preserve">de </w:t>
      </w:r>
      <w:r w:rsidRPr="00720D49">
        <w:rPr>
          <w:rFonts w:ascii="Times New Roman" w:hAnsi="Times New Roman"/>
          <w:sz w:val="22"/>
          <w:szCs w:val="22"/>
        </w:rPr>
        <w:t>los</w:t>
      </w:r>
      <w:r w:rsidR="00534535" w:rsidRPr="00720D49">
        <w:rPr>
          <w:rFonts w:ascii="Times New Roman" w:hAnsi="Times New Roman"/>
          <w:sz w:val="22"/>
          <w:szCs w:val="22"/>
        </w:rPr>
        <w:t xml:space="preserve"> “Coordinadores regionales</w:t>
      </w:r>
      <w:r w:rsidR="00A00877" w:rsidRPr="00720D49">
        <w:rPr>
          <w:rFonts w:ascii="Times New Roman" w:hAnsi="Times New Roman"/>
          <w:sz w:val="22"/>
          <w:szCs w:val="22"/>
        </w:rPr>
        <w:t>”</w:t>
      </w:r>
      <w:r w:rsidRPr="00720D49">
        <w:rPr>
          <w:rFonts w:ascii="Times New Roman" w:hAnsi="Times New Roman"/>
          <w:sz w:val="22"/>
          <w:szCs w:val="22"/>
        </w:rPr>
        <w:t xml:space="preserve"> designados por el</w:t>
      </w:r>
      <w:r w:rsidR="00906D2E" w:rsidRPr="00720D49">
        <w:rPr>
          <w:rFonts w:ascii="Times New Roman" w:hAnsi="Times New Roman"/>
          <w:sz w:val="22"/>
          <w:szCs w:val="22"/>
        </w:rPr>
        <w:t xml:space="preserve"> MEC</w:t>
      </w:r>
      <w:r w:rsidRPr="00720D49">
        <w:rPr>
          <w:rFonts w:ascii="Times New Roman" w:hAnsi="Times New Roman"/>
          <w:sz w:val="22"/>
          <w:szCs w:val="22"/>
        </w:rPr>
        <w:t xml:space="preserve">, desde la ciudad de Asunción a las </w:t>
      </w:r>
      <w:r w:rsidR="00534535" w:rsidRPr="00720D49">
        <w:rPr>
          <w:rFonts w:ascii="Times New Roman" w:hAnsi="Times New Roman"/>
          <w:sz w:val="22"/>
          <w:szCs w:val="22"/>
        </w:rPr>
        <w:t>sedes departamentales</w:t>
      </w:r>
      <w:r w:rsidRPr="00720D49">
        <w:rPr>
          <w:rFonts w:ascii="Times New Roman" w:hAnsi="Times New Roman"/>
          <w:sz w:val="22"/>
          <w:szCs w:val="22"/>
        </w:rPr>
        <w:t xml:space="preserve"> durante el periodo de la aplicación de las pruebas. </w:t>
      </w:r>
    </w:p>
    <w:p w14:paraId="5A202FFF" w14:textId="44A93F06" w:rsidR="00F55FBC" w:rsidRPr="00720D49" w:rsidRDefault="00F55FBC" w:rsidP="00F55FBC">
      <w:pPr>
        <w:pStyle w:val="Listavistosa-nfasis11"/>
        <w:widowControl/>
        <w:tabs>
          <w:tab w:val="left" w:pos="142"/>
          <w:tab w:val="left" w:pos="284"/>
          <w:tab w:val="center" w:pos="426"/>
        </w:tabs>
        <w:ind w:left="142"/>
        <w:jc w:val="both"/>
        <w:rPr>
          <w:rFonts w:ascii="Times New Roman" w:hAnsi="Times New Roman"/>
          <w:sz w:val="22"/>
          <w:szCs w:val="22"/>
        </w:rPr>
      </w:pPr>
    </w:p>
    <w:p w14:paraId="1FDE2E6B" w14:textId="23D8A25D" w:rsidR="00F55FBC" w:rsidRPr="00720D49" w:rsidRDefault="00F55FBC" w:rsidP="00F55FBC">
      <w:pPr>
        <w:tabs>
          <w:tab w:val="center" w:pos="426"/>
        </w:tabs>
        <w:ind w:left="142"/>
        <w:jc w:val="both"/>
        <w:rPr>
          <w:b/>
          <w:sz w:val="22"/>
          <w:szCs w:val="22"/>
        </w:rPr>
      </w:pPr>
      <w:r w:rsidRPr="00493DBC">
        <w:rPr>
          <w:b/>
          <w:sz w:val="22"/>
          <w:szCs w:val="22"/>
          <w:highlight w:val="lightGray"/>
        </w:rPr>
        <w:t>G13. Procesamiento</w:t>
      </w:r>
      <w:r w:rsidR="007D7BEC" w:rsidRPr="00493DBC">
        <w:rPr>
          <w:b/>
          <w:sz w:val="22"/>
          <w:szCs w:val="22"/>
          <w:highlight w:val="lightGray"/>
        </w:rPr>
        <w:t xml:space="preserve"> y consistencia</w:t>
      </w:r>
      <w:r w:rsidRPr="00493DBC">
        <w:rPr>
          <w:b/>
          <w:sz w:val="22"/>
          <w:szCs w:val="22"/>
          <w:highlight w:val="lightGray"/>
        </w:rPr>
        <w:t xml:space="preserve"> de </w:t>
      </w:r>
      <w:r w:rsidR="0075297B" w:rsidRPr="00493DBC">
        <w:rPr>
          <w:b/>
          <w:sz w:val="22"/>
          <w:szCs w:val="22"/>
          <w:highlight w:val="lightGray"/>
        </w:rPr>
        <w:t>datos</w:t>
      </w:r>
    </w:p>
    <w:p w14:paraId="6FADDC79" w14:textId="681663B1" w:rsidR="00436D12" w:rsidRPr="00720D49" w:rsidRDefault="00517506" w:rsidP="00F55FBC">
      <w:pPr>
        <w:tabs>
          <w:tab w:val="center" w:pos="426"/>
        </w:tabs>
        <w:ind w:left="142"/>
        <w:jc w:val="both"/>
        <w:rPr>
          <w:b/>
          <w:sz w:val="22"/>
          <w:szCs w:val="22"/>
        </w:rPr>
      </w:pPr>
      <w:r w:rsidRPr="00F41A93">
        <w:rPr>
          <w:b/>
          <w:sz w:val="22"/>
          <w:szCs w:val="22"/>
        </w:rPr>
        <w:t xml:space="preserve">El </w:t>
      </w:r>
      <w:r w:rsidR="00F55FBC" w:rsidRPr="00F41A93">
        <w:rPr>
          <w:b/>
          <w:sz w:val="22"/>
          <w:szCs w:val="22"/>
        </w:rPr>
        <w:t>Especialista en Análisis de Datos</w:t>
      </w:r>
      <w:r w:rsidR="00F41A93">
        <w:rPr>
          <w:b/>
          <w:sz w:val="22"/>
          <w:szCs w:val="22"/>
        </w:rPr>
        <w:t xml:space="preserve"> del MEC – INEE,</w:t>
      </w:r>
      <w:r w:rsidR="00F41A93" w:rsidRPr="00F41A93">
        <w:rPr>
          <w:b/>
          <w:i/>
          <w:sz w:val="22"/>
          <w:szCs w:val="22"/>
        </w:rPr>
        <w:t xml:space="preserve"> </w:t>
      </w:r>
      <w:r w:rsidR="00F41A93" w:rsidRPr="00720D49">
        <w:rPr>
          <w:sz w:val="22"/>
          <w:szCs w:val="22"/>
        </w:rPr>
        <w:t>trabajará</w:t>
      </w:r>
      <w:r w:rsidR="00F55FBC" w:rsidRPr="00720D49">
        <w:rPr>
          <w:sz w:val="22"/>
          <w:szCs w:val="22"/>
        </w:rPr>
        <w:t xml:space="preserve"> conjuntamente con el personal de Logística y Digitación. Asimismo, </w:t>
      </w:r>
      <w:r w:rsidR="00F41A93">
        <w:rPr>
          <w:sz w:val="22"/>
          <w:szCs w:val="22"/>
        </w:rPr>
        <w:t xml:space="preserve">este equipo </w:t>
      </w:r>
      <w:r w:rsidR="00F55FBC" w:rsidRPr="00720D49">
        <w:rPr>
          <w:sz w:val="22"/>
          <w:szCs w:val="22"/>
        </w:rPr>
        <w:t xml:space="preserve">será responsable de realizar la verificación de la calidad y consistencia de los datos. </w:t>
      </w:r>
    </w:p>
    <w:p w14:paraId="7FB7BBB2" w14:textId="4A6E7336" w:rsidR="00436D12" w:rsidRPr="00720D49" w:rsidRDefault="00F41A93" w:rsidP="00436D12">
      <w:pPr>
        <w:tabs>
          <w:tab w:val="center" w:pos="426"/>
        </w:tabs>
        <w:ind w:left="142"/>
        <w:jc w:val="both"/>
        <w:rPr>
          <w:sz w:val="22"/>
          <w:szCs w:val="22"/>
        </w:rPr>
      </w:pPr>
      <w:r w:rsidRPr="00F41A93">
        <w:rPr>
          <w:b/>
          <w:sz w:val="22"/>
          <w:szCs w:val="22"/>
        </w:rPr>
        <w:t xml:space="preserve">El cargo de </w:t>
      </w:r>
      <w:r w:rsidR="00436D12" w:rsidRPr="00F41A93">
        <w:rPr>
          <w:b/>
          <w:sz w:val="22"/>
          <w:szCs w:val="22"/>
        </w:rPr>
        <w:t>Jefe de logística y digitación</w:t>
      </w:r>
      <w:r w:rsidRPr="00F41A93">
        <w:rPr>
          <w:b/>
          <w:sz w:val="22"/>
          <w:szCs w:val="22"/>
        </w:rPr>
        <w:t xml:space="preserve">, </w:t>
      </w:r>
      <w:r w:rsidRPr="00F41A93">
        <w:rPr>
          <w:sz w:val="22"/>
          <w:szCs w:val="22"/>
        </w:rPr>
        <w:t>también será cubierto con los especialistas del MEC-INEE</w:t>
      </w:r>
      <w:r>
        <w:rPr>
          <w:sz w:val="22"/>
          <w:szCs w:val="22"/>
        </w:rPr>
        <w:t>, el cual</w:t>
      </w:r>
      <w:r w:rsidR="00436D12" w:rsidRPr="00720D49">
        <w:rPr>
          <w:b/>
          <w:i/>
          <w:sz w:val="22"/>
          <w:szCs w:val="22"/>
        </w:rPr>
        <w:t xml:space="preserve"> </w:t>
      </w:r>
      <w:r w:rsidR="00436D12" w:rsidRPr="00720D49">
        <w:rPr>
          <w:sz w:val="22"/>
          <w:szCs w:val="22"/>
        </w:rPr>
        <w:t>deberá coordinar y supervisar el trabajo del personal de logística y digitación.</w:t>
      </w:r>
    </w:p>
    <w:p w14:paraId="584EFA96" w14:textId="6635C764" w:rsidR="00F55FBC" w:rsidRPr="00720D49" w:rsidRDefault="00F55FBC" w:rsidP="00F55FBC">
      <w:pPr>
        <w:tabs>
          <w:tab w:val="center" w:pos="426"/>
        </w:tabs>
        <w:ind w:left="142"/>
        <w:jc w:val="both"/>
        <w:rPr>
          <w:sz w:val="22"/>
          <w:szCs w:val="22"/>
        </w:rPr>
      </w:pPr>
      <w:r w:rsidRPr="002C6945">
        <w:rPr>
          <w:b/>
          <w:sz w:val="22"/>
          <w:szCs w:val="22"/>
          <w:highlight w:val="lightGray"/>
        </w:rPr>
        <w:t>El personal de logística y digitación</w:t>
      </w:r>
      <w:r w:rsidRPr="00720D49">
        <w:rPr>
          <w:b/>
          <w:sz w:val="22"/>
          <w:szCs w:val="22"/>
        </w:rPr>
        <w:t>:</w:t>
      </w:r>
      <w:r w:rsidRPr="00720D49">
        <w:rPr>
          <w:b/>
          <w:i/>
          <w:sz w:val="22"/>
          <w:szCs w:val="22"/>
        </w:rPr>
        <w:t xml:space="preserve"> </w:t>
      </w:r>
      <w:r w:rsidRPr="00720D49">
        <w:rPr>
          <w:sz w:val="22"/>
          <w:szCs w:val="22"/>
        </w:rPr>
        <w:t xml:space="preserve">deberá organizar, entregar y recepcionar los instrumentos y monitorear el operativo de aplicación. Asimismo, deberá aplicar mecanismos de control de calidad de los datos recogidos en la aplicación y codificar las respuestas en los diferentes instrumentos y cuestionarios. Posteriormente deberá sistematizar los datos recogidos por los aplicadores y codificadores, asistir a los supervisores en la interpretación y corrección de errores registrados durante el proceso de entrada de datos, ingresar las correcciones realizadas por el supervisor, imprimir y entregar los listados de consistencias al supervisor, analizar y corregir los mensajes de errores en consistencia durante la entrada de datos. </w:t>
      </w:r>
    </w:p>
    <w:p w14:paraId="68F02F2C" w14:textId="77777777" w:rsidR="00F55FBC" w:rsidRPr="002C39B9" w:rsidRDefault="00F55FBC" w:rsidP="00F55FBC">
      <w:pPr>
        <w:tabs>
          <w:tab w:val="center" w:pos="426"/>
        </w:tabs>
        <w:ind w:left="142"/>
        <w:jc w:val="both"/>
        <w:rPr>
          <w:sz w:val="16"/>
          <w:szCs w:val="22"/>
        </w:rPr>
      </w:pPr>
    </w:p>
    <w:p w14:paraId="1A0C5B30" w14:textId="70309B6A" w:rsidR="00F55FBC" w:rsidRPr="00720D49" w:rsidRDefault="00F55FBC" w:rsidP="00F55FBC">
      <w:pPr>
        <w:tabs>
          <w:tab w:val="center" w:pos="426"/>
        </w:tabs>
        <w:ind w:left="142"/>
        <w:jc w:val="both"/>
        <w:rPr>
          <w:sz w:val="22"/>
          <w:szCs w:val="22"/>
        </w:rPr>
      </w:pPr>
      <w:r w:rsidRPr="00720D49">
        <w:rPr>
          <w:sz w:val="22"/>
          <w:szCs w:val="22"/>
        </w:rPr>
        <w:t>El software de procesamiento de datos será proveído por el Ministerio de Educación</w:t>
      </w:r>
      <w:r w:rsidR="00A00877" w:rsidRPr="00720D49">
        <w:rPr>
          <w:sz w:val="22"/>
          <w:szCs w:val="22"/>
        </w:rPr>
        <w:t xml:space="preserve"> y Ciencias</w:t>
      </w:r>
      <w:r w:rsidRPr="00720D49">
        <w:rPr>
          <w:sz w:val="22"/>
          <w:szCs w:val="22"/>
        </w:rPr>
        <w:t>.</w:t>
      </w:r>
    </w:p>
    <w:p w14:paraId="5AA49070" w14:textId="6FBFF6CA" w:rsidR="0057092B" w:rsidRPr="002C39B9" w:rsidRDefault="0057092B" w:rsidP="00F55FBC">
      <w:pPr>
        <w:tabs>
          <w:tab w:val="center" w:pos="426"/>
        </w:tabs>
        <w:ind w:left="142"/>
        <w:jc w:val="both"/>
        <w:rPr>
          <w:sz w:val="16"/>
          <w:szCs w:val="22"/>
        </w:rPr>
      </w:pPr>
    </w:p>
    <w:p w14:paraId="5B4AA235" w14:textId="372F34B1" w:rsidR="00906D2E" w:rsidRPr="00720D49" w:rsidRDefault="007D7BEC" w:rsidP="00F55FBC">
      <w:pPr>
        <w:tabs>
          <w:tab w:val="center" w:pos="426"/>
        </w:tabs>
        <w:spacing w:after="240"/>
        <w:ind w:left="142"/>
        <w:jc w:val="both"/>
        <w:rPr>
          <w:sz w:val="22"/>
          <w:szCs w:val="22"/>
        </w:rPr>
      </w:pPr>
      <w:r w:rsidRPr="00720D49">
        <w:rPr>
          <w:sz w:val="22"/>
          <w:szCs w:val="22"/>
        </w:rPr>
        <w:t>Seguidamente, e</w:t>
      </w:r>
      <w:r w:rsidR="00F55FBC" w:rsidRPr="00720D49">
        <w:rPr>
          <w:sz w:val="22"/>
          <w:szCs w:val="22"/>
        </w:rPr>
        <w:t xml:space="preserve">l </w:t>
      </w:r>
      <w:r w:rsidR="00F55FBC" w:rsidRPr="00720D49">
        <w:rPr>
          <w:b/>
          <w:sz w:val="22"/>
          <w:szCs w:val="22"/>
        </w:rPr>
        <w:t>Especialista en Análisis de Datos</w:t>
      </w:r>
      <w:r w:rsidR="00F55FBC" w:rsidRPr="00720D49">
        <w:rPr>
          <w:sz w:val="22"/>
          <w:szCs w:val="22"/>
        </w:rPr>
        <w:t xml:space="preserve"> </w:t>
      </w:r>
      <w:r w:rsidR="00F41A93">
        <w:rPr>
          <w:sz w:val="22"/>
          <w:szCs w:val="22"/>
        </w:rPr>
        <w:t>(MEC-INEE) tendrá el acompañamiento del</w:t>
      </w:r>
      <w:r w:rsidR="00F55FBC" w:rsidRPr="00720D49">
        <w:rPr>
          <w:sz w:val="22"/>
          <w:szCs w:val="22"/>
        </w:rPr>
        <w:t xml:space="preserve"> </w:t>
      </w:r>
      <w:r w:rsidR="00F55FBC" w:rsidRPr="00720D49">
        <w:rPr>
          <w:b/>
          <w:sz w:val="22"/>
          <w:szCs w:val="22"/>
        </w:rPr>
        <w:t>Especialista en Psicometría</w:t>
      </w:r>
      <w:r w:rsidR="00F55FBC" w:rsidRPr="00720D49">
        <w:rPr>
          <w:sz w:val="22"/>
          <w:szCs w:val="22"/>
        </w:rPr>
        <w:t xml:space="preserve"> (contratado por la consultora), a fin de realizar la verificación de la calidad y consistencia de los datos de las áreas evaluadas en el estudio de ENLACE, con el software establecido por el MEC.</w:t>
      </w:r>
    </w:p>
    <w:p w14:paraId="33593B4C" w14:textId="0D00AC22" w:rsidR="007D7BEC" w:rsidRPr="00720D49" w:rsidRDefault="007D7BEC" w:rsidP="000728E8">
      <w:pPr>
        <w:tabs>
          <w:tab w:val="center" w:pos="426"/>
        </w:tabs>
        <w:ind w:left="142"/>
        <w:jc w:val="both"/>
        <w:rPr>
          <w:sz w:val="22"/>
          <w:szCs w:val="22"/>
        </w:rPr>
      </w:pPr>
      <w:r w:rsidRPr="002C6945">
        <w:rPr>
          <w:b/>
          <w:sz w:val="22"/>
          <w:szCs w:val="22"/>
          <w:highlight w:val="lightGray"/>
        </w:rPr>
        <w:t>G14</w:t>
      </w:r>
      <w:r w:rsidR="00906D2E" w:rsidRPr="002C6945">
        <w:rPr>
          <w:b/>
          <w:sz w:val="22"/>
          <w:szCs w:val="22"/>
          <w:highlight w:val="lightGray"/>
        </w:rPr>
        <w:t xml:space="preserve">. </w:t>
      </w:r>
      <w:r w:rsidR="00190F66" w:rsidRPr="002C6945">
        <w:rPr>
          <w:b/>
          <w:sz w:val="22"/>
          <w:szCs w:val="22"/>
          <w:highlight w:val="lightGray"/>
        </w:rPr>
        <w:t xml:space="preserve"> </w:t>
      </w:r>
      <w:r w:rsidRPr="002C6945">
        <w:rPr>
          <w:b/>
          <w:sz w:val="22"/>
          <w:szCs w:val="22"/>
          <w:highlight w:val="lightGray"/>
        </w:rPr>
        <w:t>Tratamiento de datos y elaboración de informes de resultados</w:t>
      </w:r>
      <w:r w:rsidRPr="00720D49">
        <w:rPr>
          <w:sz w:val="22"/>
          <w:szCs w:val="22"/>
        </w:rPr>
        <w:t xml:space="preserve"> </w:t>
      </w:r>
    </w:p>
    <w:p w14:paraId="6F3D3AC7" w14:textId="15057066" w:rsidR="00732F8E" w:rsidRPr="00720D49" w:rsidRDefault="003470E8" w:rsidP="000728E8">
      <w:pPr>
        <w:tabs>
          <w:tab w:val="center" w:pos="426"/>
        </w:tabs>
        <w:ind w:left="142"/>
        <w:jc w:val="both"/>
        <w:rPr>
          <w:sz w:val="22"/>
          <w:szCs w:val="22"/>
        </w:rPr>
      </w:pPr>
      <w:r w:rsidRPr="00720D49">
        <w:rPr>
          <w:sz w:val="22"/>
          <w:szCs w:val="22"/>
        </w:rPr>
        <w:t>El equipo</w:t>
      </w:r>
      <w:r w:rsidR="00F41A93">
        <w:rPr>
          <w:sz w:val="22"/>
          <w:szCs w:val="22"/>
        </w:rPr>
        <w:t xml:space="preserve"> del MEC-INEE, con el asesoramiento del psicometrista contratado, serán los</w:t>
      </w:r>
      <w:r w:rsidRPr="00720D49">
        <w:rPr>
          <w:sz w:val="22"/>
          <w:szCs w:val="22"/>
        </w:rPr>
        <w:t xml:space="preserve"> responsable</w:t>
      </w:r>
      <w:r w:rsidR="00F41A93">
        <w:rPr>
          <w:sz w:val="22"/>
          <w:szCs w:val="22"/>
        </w:rPr>
        <w:t>s</w:t>
      </w:r>
      <w:r w:rsidRPr="00720D49">
        <w:rPr>
          <w:sz w:val="22"/>
          <w:szCs w:val="22"/>
        </w:rPr>
        <w:t xml:space="preserve"> de realizar el tratamiento de datos y la elaboración de informes a fin de ejecutar las actividades referentes</w:t>
      </w:r>
      <w:r w:rsidR="00F41A93">
        <w:rPr>
          <w:sz w:val="22"/>
          <w:szCs w:val="22"/>
        </w:rPr>
        <w:t xml:space="preserve"> al </w:t>
      </w:r>
      <w:r w:rsidRPr="00720D49">
        <w:rPr>
          <w:sz w:val="22"/>
          <w:szCs w:val="22"/>
        </w:rPr>
        <w:t>análisis psicométrico y estadístico de datos de las pruebas de ENLACE asegurando la comparabilidad con la evaluación del SNEPE</w:t>
      </w:r>
      <w:r w:rsidR="00001554" w:rsidRPr="00720D49">
        <w:rPr>
          <w:sz w:val="22"/>
          <w:szCs w:val="22"/>
        </w:rPr>
        <w:t xml:space="preserve"> 20</w:t>
      </w:r>
      <w:r w:rsidRPr="00720D49">
        <w:rPr>
          <w:sz w:val="22"/>
          <w:szCs w:val="22"/>
        </w:rPr>
        <w:t>18 y</w:t>
      </w:r>
      <w:r w:rsidR="00001554" w:rsidRPr="00720D49">
        <w:rPr>
          <w:sz w:val="22"/>
          <w:szCs w:val="22"/>
        </w:rPr>
        <w:t xml:space="preserve"> la</w:t>
      </w:r>
      <w:r w:rsidRPr="00720D49">
        <w:rPr>
          <w:sz w:val="22"/>
          <w:szCs w:val="22"/>
        </w:rPr>
        <w:t xml:space="preserve"> elabora</w:t>
      </w:r>
      <w:r w:rsidR="00001554" w:rsidRPr="00720D49">
        <w:rPr>
          <w:sz w:val="22"/>
          <w:szCs w:val="22"/>
        </w:rPr>
        <w:t>ción</w:t>
      </w:r>
      <w:r w:rsidRPr="00720D49">
        <w:rPr>
          <w:sz w:val="22"/>
          <w:szCs w:val="22"/>
        </w:rPr>
        <w:t xml:space="preserve"> </w:t>
      </w:r>
      <w:r w:rsidR="00001554" w:rsidRPr="00720D49">
        <w:rPr>
          <w:sz w:val="22"/>
          <w:szCs w:val="22"/>
        </w:rPr>
        <w:t>de los diversos reportes de resultados</w:t>
      </w:r>
      <w:r w:rsidR="008D0AA7" w:rsidRPr="00720D49">
        <w:rPr>
          <w:sz w:val="22"/>
          <w:szCs w:val="22"/>
        </w:rPr>
        <w:t>:</w:t>
      </w:r>
    </w:p>
    <w:p w14:paraId="217AD9E2" w14:textId="47DD3AA2" w:rsidR="00732F8E" w:rsidRPr="00720D49" w:rsidRDefault="008D0AA7" w:rsidP="00CA7D2E">
      <w:pPr>
        <w:pStyle w:val="Prrafodelista"/>
        <w:numPr>
          <w:ilvl w:val="0"/>
          <w:numId w:val="64"/>
        </w:numPr>
        <w:tabs>
          <w:tab w:val="center" w:pos="426"/>
        </w:tabs>
        <w:jc w:val="both"/>
        <w:rPr>
          <w:rFonts w:ascii="Times New Roman" w:hAnsi="Times New Roman"/>
          <w:sz w:val="22"/>
          <w:szCs w:val="22"/>
        </w:rPr>
      </w:pPr>
      <w:r w:rsidRPr="00720D49">
        <w:rPr>
          <w:rFonts w:ascii="Times New Roman" w:hAnsi="Times New Roman"/>
          <w:sz w:val="22"/>
          <w:szCs w:val="22"/>
        </w:rPr>
        <w:t>un reporte con los principales resultados</w:t>
      </w:r>
      <w:r w:rsidR="004E2E36" w:rsidRPr="00720D49">
        <w:rPr>
          <w:rFonts w:ascii="Times New Roman" w:hAnsi="Times New Roman"/>
          <w:sz w:val="22"/>
          <w:szCs w:val="22"/>
        </w:rPr>
        <w:t xml:space="preserve"> cognitivos y factores asociados</w:t>
      </w:r>
      <w:r w:rsidR="000728E8" w:rsidRPr="00720D49">
        <w:rPr>
          <w:rFonts w:ascii="Times New Roman" w:hAnsi="Times New Roman"/>
          <w:sz w:val="22"/>
          <w:szCs w:val="22"/>
        </w:rPr>
        <w:t>.</w:t>
      </w:r>
      <w:r w:rsidRPr="00720D49">
        <w:rPr>
          <w:rFonts w:ascii="Times New Roman" w:hAnsi="Times New Roman"/>
          <w:sz w:val="22"/>
          <w:szCs w:val="22"/>
        </w:rPr>
        <w:t xml:space="preserve"> </w:t>
      </w:r>
      <w:r w:rsidR="000A5866" w:rsidRPr="00720D49">
        <w:rPr>
          <w:rFonts w:ascii="Times New Roman" w:hAnsi="Times New Roman"/>
          <w:sz w:val="22"/>
          <w:szCs w:val="22"/>
        </w:rPr>
        <w:t>(</w:t>
      </w:r>
      <w:r w:rsidR="00496F49">
        <w:rPr>
          <w:rFonts w:ascii="Times New Roman" w:hAnsi="Times New Roman"/>
          <w:sz w:val="22"/>
          <w:szCs w:val="22"/>
        </w:rPr>
        <w:t>AGOSTO</w:t>
      </w:r>
      <w:r w:rsidR="000A5866" w:rsidRPr="00720D49">
        <w:rPr>
          <w:rFonts w:ascii="Times New Roman" w:hAnsi="Times New Roman"/>
          <w:sz w:val="22"/>
          <w:szCs w:val="22"/>
        </w:rPr>
        <w:t xml:space="preserve"> 2023)</w:t>
      </w:r>
    </w:p>
    <w:p w14:paraId="2BE5E4EB" w14:textId="5418F9E3" w:rsidR="00732F8E" w:rsidRPr="00720D49" w:rsidRDefault="008D0AA7" w:rsidP="00CA7D2E">
      <w:pPr>
        <w:pStyle w:val="Prrafodelista"/>
        <w:numPr>
          <w:ilvl w:val="0"/>
          <w:numId w:val="64"/>
        </w:numPr>
        <w:tabs>
          <w:tab w:val="center" w:pos="426"/>
        </w:tabs>
        <w:jc w:val="both"/>
        <w:rPr>
          <w:rFonts w:ascii="Times New Roman" w:hAnsi="Times New Roman"/>
          <w:sz w:val="22"/>
          <w:szCs w:val="22"/>
        </w:rPr>
      </w:pPr>
      <w:r w:rsidRPr="00720D49">
        <w:rPr>
          <w:rFonts w:ascii="Times New Roman" w:hAnsi="Times New Roman"/>
          <w:sz w:val="22"/>
          <w:szCs w:val="22"/>
        </w:rPr>
        <w:t xml:space="preserve">un </w:t>
      </w:r>
      <w:r w:rsidR="004E2E36" w:rsidRPr="00720D49">
        <w:rPr>
          <w:rFonts w:ascii="Times New Roman" w:hAnsi="Times New Roman"/>
          <w:sz w:val="22"/>
          <w:szCs w:val="22"/>
        </w:rPr>
        <w:t>reporte</w:t>
      </w:r>
      <w:r w:rsidRPr="00720D49">
        <w:rPr>
          <w:rFonts w:ascii="Times New Roman" w:hAnsi="Times New Roman"/>
          <w:sz w:val="22"/>
          <w:szCs w:val="22"/>
        </w:rPr>
        <w:t xml:space="preserve"> analítico con los resultados cognitivos y</w:t>
      </w:r>
      <w:r w:rsidR="000728E8" w:rsidRPr="00720D49">
        <w:rPr>
          <w:rFonts w:ascii="Times New Roman" w:hAnsi="Times New Roman"/>
          <w:sz w:val="22"/>
          <w:szCs w:val="22"/>
        </w:rPr>
        <w:t xml:space="preserve"> factores asociados.</w:t>
      </w:r>
      <w:r w:rsidR="000A5866" w:rsidRPr="00720D49">
        <w:rPr>
          <w:rFonts w:ascii="Times New Roman" w:hAnsi="Times New Roman"/>
          <w:sz w:val="22"/>
          <w:szCs w:val="22"/>
        </w:rPr>
        <w:t xml:space="preserve"> (</w:t>
      </w:r>
      <w:r w:rsidR="00496F49">
        <w:rPr>
          <w:rFonts w:ascii="Times New Roman" w:hAnsi="Times New Roman"/>
          <w:sz w:val="22"/>
          <w:szCs w:val="22"/>
        </w:rPr>
        <w:t>SETIEMBRE</w:t>
      </w:r>
      <w:r w:rsidR="00F41A93">
        <w:rPr>
          <w:rFonts w:ascii="Times New Roman" w:hAnsi="Times New Roman"/>
          <w:sz w:val="22"/>
          <w:szCs w:val="22"/>
        </w:rPr>
        <w:t xml:space="preserve"> </w:t>
      </w:r>
      <w:r w:rsidR="000A5866" w:rsidRPr="00720D49">
        <w:rPr>
          <w:rFonts w:ascii="Times New Roman" w:hAnsi="Times New Roman"/>
          <w:sz w:val="22"/>
          <w:szCs w:val="22"/>
        </w:rPr>
        <w:t>2023</w:t>
      </w:r>
      <w:r w:rsidR="00F41A93">
        <w:rPr>
          <w:rFonts w:ascii="Times New Roman" w:hAnsi="Times New Roman"/>
          <w:sz w:val="22"/>
          <w:szCs w:val="22"/>
        </w:rPr>
        <w:t>).</w:t>
      </w:r>
    </w:p>
    <w:p w14:paraId="682F4597" w14:textId="77777777" w:rsidR="00732F8E" w:rsidRPr="00720D49" w:rsidRDefault="00732F8E" w:rsidP="00732F8E">
      <w:pPr>
        <w:pStyle w:val="Prrafodelista"/>
        <w:tabs>
          <w:tab w:val="center" w:pos="426"/>
        </w:tabs>
        <w:ind w:left="915"/>
        <w:jc w:val="both"/>
        <w:rPr>
          <w:rFonts w:ascii="Times New Roman" w:hAnsi="Times New Roman"/>
          <w:sz w:val="22"/>
          <w:szCs w:val="22"/>
        </w:rPr>
      </w:pPr>
    </w:p>
    <w:p w14:paraId="4F386D13" w14:textId="2BAC2234" w:rsidR="00F55FBC" w:rsidRPr="00720D49" w:rsidRDefault="0019783C" w:rsidP="002C39B9">
      <w:pPr>
        <w:tabs>
          <w:tab w:val="center" w:pos="426"/>
        </w:tabs>
        <w:ind w:left="142"/>
        <w:jc w:val="both"/>
        <w:rPr>
          <w:b/>
          <w:sz w:val="22"/>
          <w:szCs w:val="22"/>
        </w:rPr>
      </w:pPr>
      <w:r w:rsidRPr="0014095B">
        <w:rPr>
          <w:b/>
          <w:sz w:val="22"/>
          <w:szCs w:val="22"/>
          <w:highlight w:val="lightGray"/>
        </w:rPr>
        <w:t>G1</w:t>
      </w:r>
      <w:r w:rsidR="009D510E" w:rsidRPr="0014095B">
        <w:rPr>
          <w:b/>
          <w:sz w:val="22"/>
          <w:szCs w:val="22"/>
          <w:highlight w:val="lightGray"/>
        </w:rPr>
        <w:t>5</w:t>
      </w:r>
      <w:r w:rsidR="00F55FBC" w:rsidRPr="0014095B">
        <w:rPr>
          <w:b/>
          <w:sz w:val="22"/>
          <w:szCs w:val="22"/>
          <w:highlight w:val="lightGray"/>
        </w:rPr>
        <w:t>. Otros servicios</w:t>
      </w:r>
    </w:p>
    <w:p w14:paraId="7673A2A3" w14:textId="77777777" w:rsidR="00F55FBC" w:rsidRPr="00720D49" w:rsidRDefault="00F55FBC" w:rsidP="00205DF0">
      <w:pPr>
        <w:tabs>
          <w:tab w:val="center" w:pos="426"/>
        </w:tabs>
        <w:ind w:left="142"/>
        <w:jc w:val="both"/>
        <w:rPr>
          <w:sz w:val="22"/>
          <w:szCs w:val="22"/>
        </w:rPr>
      </w:pPr>
      <w:r w:rsidRPr="00720D49">
        <w:rPr>
          <w:b/>
          <w:i/>
          <w:sz w:val="22"/>
          <w:szCs w:val="22"/>
        </w:rPr>
        <w:t>La empresa deberá provisionar lo siguiente</w:t>
      </w:r>
      <w:r w:rsidRPr="00720D49">
        <w:rPr>
          <w:sz w:val="22"/>
          <w:szCs w:val="22"/>
        </w:rPr>
        <w:t>:</w:t>
      </w:r>
    </w:p>
    <w:p w14:paraId="4D333609" w14:textId="6BA7C270" w:rsidR="00F55FBC" w:rsidRPr="00720D49" w:rsidRDefault="00F55FBC" w:rsidP="00CA7D2E">
      <w:pPr>
        <w:numPr>
          <w:ilvl w:val="0"/>
          <w:numId w:val="55"/>
        </w:numPr>
        <w:tabs>
          <w:tab w:val="center" w:pos="426"/>
        </w:tabs>
        <w:jc w:val="both"/>
        <w:rPr>
          <w:sz w:val="22"/>
          <w:szCs w:val="22"/>
        </w:rPr>
      </w:pPr>
      <w:r w:rsidRPr="00720D49">
        <w:rPr>
          <w:sz w:val="22"/>
          <w:szCs w:val="22"/>
        </w:rPr>
        <w:t>Papelería y otros insumos no previsto</w:t>
      </w:r>
      <w:r w:rsidR="007B5D89">
        <w:rPr>
          <w:sz w:val="22"/>
          <w:szCs w:val="22"/>
        </w:rPr>
        <w:t>s</w:t>
      </w:r>
      <w:r w:rsidRPr="00720D49">
        <w:rPr>
          <w:sz w:val="22"/>
          <w:szCs w:val="22"/>
        </w:rPr>
        <w:t xml:space="preserve"> por el MEC, necesarios para la organización de la logística y la ejecución del mismo.  </w:t>
      </w:r>
    </w:p>
    <w:p w14:paraId="40ACC39F" w14:textId="77777777" w:rsidR="00F55FBC" w:rsidRPr="00720D49" w:rsidRDefault="00F55FBC" w:rsidP="00CA7D2E">
      <w:pPr>
        <w:numPr>
          <w:ilvl w:val="0"/>
          <w:numId w:val="55"/>
        </w:numPr>
        <w:jc w:val="both"/>
        <w:rPr>
          <w:sz w:val="22"/>
          <w:szCs w:val="22"/>
        </w:rPr>
      </w:pPr>
      <w:r w:rsidRPr="00720D49">
        <w:rPr>
          <w:sz w:val="22"/>
          <w:szCs w:val="22"/>
        </w:rPr>
        <w:t>Servicio de fotocopia y/o impresiones de planillas y formularios para la parte administrativa y el trabajo de campo, no previstos por el MEC.</w:t>
      </w:r>
    </w:p>
    <w:p w14:paraId="41048456" w14:textId="047AB990" w:rsidR="00AD4E18" w:rsidRPr="00720D49" w:rsidRDefault="00AD4E18" w:rsidP="00CA7D2E">
      <w:pPr>
        <w:pStyle w:val="Listavistosa-nfasis11"/>
        <w:numPr>
          <w:ilvl w:val="0"/>
          <w:numId w:val="55"/>
        </w:numPr>
        <w:tabs>
          <w:tab w:val="center" w:pos="426"/>
        </w:tabs>
        <w:jc w:val="both"/>
        <w:rPr>
          <w:rFonts w:ascii="Times New Roman" w:hAnsi="Times New Roman"/>
          <w:sz w:val="22"/>
          <w:szCs w:val="22"/>
          <w:lang w:eastAsia="en-US"/>
        </w:rPr>
      </w:pPr>
      <w:r w:rsidRPr="00720D49">
        <w:rPr>
          <w:rFonts w:ascii="Times New Roman" w:hAnsi="Times New Roman"/>
          <w:sz w:val="22"/>
          <w:szCs w:val="22"/>
          <w:lang w:eastAsia="en-US"/>
        </w:rPr>
        <w:t xml:space="preserve">La contratante podrá solicitar a la consultora la contratación de servicios de carácter vinculante al Operativo, tales como: impresiones, traslado, comunicación, soporte técnico, Courier u otros conducentes para el logro de los objetivos del programa por un monto máximo de Gs. </w:t>
      </w:r>
      <w:r w:rsidR="007B5D89">
        <w:rPr>
          <w:rFonts w:ascii="Times New Roman" w:hAnsi="Times New Roman"/>
          <w:sz w:val="22"/>
          <w:szCs w:val="22"/>
          <w:lang w:eastAsia="en-US"/>
        </w:rPr>
        <w:t>10</w:t>
      </w:r>
      <w:r w:rsidR="00205DF0" w:rsidRPr="00720D49">
        <w:rPr>
          <w:rFonts w:ascii="Times New Roman" w:hAnsi="Times New Roman"/>
          <w:sz w:val="22"/>
          <w:szCs w:val="22"/>
          <w:lang w:eastAsia="en-US"/>
        </w:rPr>
        <w:t>0.000.000 (</w:t>
      </w:r>
      <w:r w:rsidR="007B5D89">
        <w:rPr>
          <w:rFonts w:ascii="Times New Roman" w:hAnsi="Times New Roman"/>
          <w:sz w:val="22"/>
          <w:szCs w:val="22"/>
          <w:lang w:eastAsia="en-US"/>
        </w:rPr>
        <w:t>cien</w:t>
      </w:r>
      <w:r w:rsidR="00205DF0" w:rsidRPr="00720D49">
        <w:rPr>
          <w:rFonts w:ascii="Times New Roman" w:hAnsi="Times New Roman"/>
          <w:sz w:val="22"/>
          <w:szCs w:val="22"/>
          <w:lang w:eastAsia="en-US"/>
        </w:rPr>
        <w:t xml:space="preserve"> millones) para toda la duración del contrato, cuyo monto es considerado como una reserva para imprevistos. Este monto deberá ser cotizado de carácter global, para toda la vigencia de la Consultoría.</w:t>
      </w:r>
    </w:p>
    <w:p w14:paraId="15090235" w14:textId="77777777" w:rsidR="0034323D" w:rsidRPr="00720D49" w:rsidRDefault="0034323D" w:rsidP="00F55FBC">
      <w:pPr>
        <w:jc w:val="both"/>
        <w:rPr>
          <w:sz w:val="22"/>
          <w:szCs w:val="22"/>
        </w:rPr>
      </w:pPr>
    </w:p>
    <w:p w14:paraId="28ECA22F" w14:textId="44A6F623" w:rsidR="00F55FBC" w:rsidRPr="00720D49" w:rsidRDefault="00F55FBC" w:rsidP="00F55FBC">
      <w:pPr>
        <w:jc w:val="both"/>
        <w:rPr>
          <w:sz w:val="22"/>
          <w:szCs w:val="22"/>
        </w:rPr>
      </w:pPr>
      <w:r w:rsidRPr="00720D49">
        <w:rPr>
          <w:sz w:val="22"/>
          <w:szCs w:val="22"/>
        </w:rPr>
        <w:t xml:space="preserve">La Consultora deberá solicitar como </w:t>
      </w:r>
      <w:r w:rsidRPr="00720D49">
        <w:rPr>
          <w:b/>
          <w:i/>
          <w:sz w:val="22"/>
          <w:szCs w:val="22"/>
        </w:rPr>
        <w:t>mínimo 2 presupuestos</w:t>
      </w:r>
      <w:r w:rsidR="00DE7005" w:rsidRPr="00720D49">
        <w:rPr>
          <w:sz w:val="22"/>
          <w:szCs w:val="22"/>
        </w:rPr>
        <w:t xml:space="preserve"> de los servicios requeridos</w:t>
      </w:r>
      <w:r w:rsidRPr="00720D49">
        <w:rPr>
          <w:sz w:val="22"/>
          <w:szCs w:val="22"/>
        </w:rPr>
        <w:t xml:space="preserve"> y se seleccionará según cumplimiento de especificaciones técnicas y mejor precio. </w:t>
      </w:r>
    </w:p>
    <w:p w14:paraId="15DB28E2" w14:textId="77777777" w:rsidR="00F55FBC" w:rsidRPr="00720D49" w:rsidRDefault="00F55FBC" w:rsidP="00F55FBC">
      <w:pPr>
        <w:jc w:val="both"/>
        <w:rPr>
          <w:bCs/>
          <w:iCs/>
          <w:sz w:val="22"/>
          <w:szCs w:val="22"/>
        </w:rPr>
      </w:pPr>
      <w:r w:rsidRPr="00720D49">
        <w:rPr>
          <w:bCs/>
          <w:iCs/>
          <w:sz w:val="22"/>
          <w:szCs w:val="22"/>
        </w:rPr>
        <w:t>Los pagos correrán por cuenta de la Consultora y deberán ser rendidos cuando la convocante lo requiera.</w:t>
      </w:r>
    </w:p>
    <w:p w14:paraId="13BC35D4" w14:textId="366B74C1" w:rsidR="00F55FBC" w:rsidRDefault="00F55FBC" w:rsidP="00F55FBC">
      <w:pPr>
        <w:jc w:val="both"/>
        <w:rPr>
          <w:sz w:val="22"/>
          <w:szCs w:val="22"/>
        </w:rPr>
      </w:pPr>
      <w:r w:rsidRPr="00720D49">
        <w:rPr>
          <w:sz w:val="22"/>
          <w:szCs w:val="22"/>
        </w:rPr>
        <w:t>La autorización de la contratación de los servicios será exclusiva potestad de la Coordinación del programa.</w:t>
      </w:r>
    </w:p>
    <w:p w14:paraId="536AE3CF" w14:textId="77777777" w:rsidR="007B5D89" w:rsidRPr="00720D49" w:rsidRDefault="007B5D89" w:rsidP="00F55FBC">
      <w:pPr>
        <w:jc w:val="both"/>
        <w:rPr>
          <w:sz w:val="22"/>
          <w:szCs w:val="22"/>
        </w:rPr>
      </w:pPr>
    </w:p>
    <w:p w14:paraId="1284D6DC" w14:textId="77777777" w:rsidR="00F55FBC" w:rsidRPr="00720D49" w:rsidRDefault="00F55FBC" w:rsidP="00F55FBC">
      <w:pPr>
        <w:tabs>
          <w:tab w:val="center" w:pos="426"/>
        </w:tabs>
        <w:ind w:left="142"/>
        <w:jc w:val="both"/>
        <w:rPr>
          <w:b/>
          <w:sz w:val="22"/>
          <w:szCs w:val="22"/>
        </w:rPr>
      </w:pPr>
    </w:p>
    <w:p w14:paraId="0D3377F0" w14:textId="77777777" w:rsidR="00F55FBC" w:rsidRPr="00720D49" w:rsidRDefault="00F55FBC" w:rsidP="00CA7D2E">
      <w:pPr>
        <w:pStyle w:val="Ttulo3"/>
        <w:numPr>
          <w:ilvl w:val="0"/>
          <w:numId w:val="42"/>
        </w:numPr>
        <w:shd w:val="pct30" w:color="auto" w:fill="FFFFFF"/>
        <w:tabs>
          <w:tab w:val="center" w:pos="426"/>
        </w:tabs>
        <w:ind w:left="142" w:right="0" w:firstLine="0"/>
        <w:jc w:val="left"/>
        <w:rPr>
          <w:rFonts w:ascii="Times New Roman" w:hAnsi="Times New Roman"/>
          <w:color w:val="000000"/>
          <w:sz w:val="22"/>
          <w:szCs w:val="22"/>
        </w:rPr>
      </w:pPr>
      <w:r w:rsidRPr="00720D49">
        <w:rPr>
          <w:rFonts w:ascii="Times New Roman" w:hAnsi="Times New Roman"/>
          <w:color w:val="000000"/>
          <w:sz w:val="22"/>
          <w:szCs w:val="22"/>
        </w:rPr>
        <w:lastRenderedPageBreak/>
        <w:t>RESPONSABILIDAD DEL MEC</w:t>
      </w:r>
    </w:p>
    <w:p w14:paraId="0A8CE6A4" w14:textId="77777777" w:rsidR="00F55FBC" w:rsidRPr="00720D49" w:rsidRDefault="00F55FBC" w:rsidP="00F55FBC">
      <w:pPr>
        <w:tabs>
          <w:tab w:val="center" w:pos="426"/>
        </w:tabs>
        <w:ind w:left="142"/>
        <w:jc w:val="both"/>
        <w:rPr>
          <w:b/>
          <w:sz w:val="22"/>
          <w:szCs w:val="22"/>
        </w:rPr>
      </w:pPr>
    </w:p>
    <w:p w14:paraId="5A78DABF" w14:textId="77777777" w:rsidR="00F55FBC" w:rsidRPr="00720D49" w:rsidRDefault="00F55FBC" w:rsidP="00F55FBC">
      <w:pPr>
        <w:pStyle w:val="Listavistosa-nfasis11"/>
        <w:widowControl/>
        <w:tabs>
          <w:tab w:val="center" w:pos="426"/>
        </w:tabs>
        <w:ind w:left="142"/>
        <w:jc w:val="both"/>
        <w:rPr>
          <w:rFonts w:ascii="Times New Roman" w:hAnsi="Times New Roman"/>
          <w:b/>
          <w:sz w:val="22"/>
          <w:szCs w:val="22"/>
        </w:rPr>
      </w:pPr>
      <w:r w:rsidRPr="003F1E2F">
        <w:rPr>
          <w:rFonts w:ascii="Times New Roman" w:hAnsi="Times New Roman"/>
          <w:b/>
          <w:sz w:val="22"/>
          <w:szCs w:val="22"/>
          <w:highlight w:val="lightGray"/>
        </w:rPr>
        <w:t>H1. Instalaciones para las capacitaciones, logística y procesamiento de datos:</w:t>
      </w:r>
    </w:p>
    <w:p w14:paraId="696CC1ED" w14:textId="77777777" w:rsidR="00F55FBC" w:rsidRPr="00720D49"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 xml:space="preserve">El MEC proveerá el espacio físico ubicado en Asunción para el desarrollo de las tareas logísticas (preparación de materiales) y de procesamiento de datos (digitación de los instrumentos y procesos para consistencia de datos). </w:t>
      </w:r>
    </w:p>
    <w:p w14:paraId="74B67963" w14:textId="77777777" w:rsidR="00FD28FF" w:rsidRDefault="00FD28FF" w:rsidP="00F55FBC">
      <w:pPr>
        <w:pStyle w:val="Listavistosa-nfasis11"/>
        <w:tabs>
          <w:tab w:val="center" w:pos="426"/>
        </w:tabs>
        <w:ind w:left="142"/>
        <w:jc w:val="both"/>
        <w:rPr>
          <w:rFonts w:ascii="Times New Roman" w:hAnsi="Times New Roman"/>
          <w:sz w:val="22"/>
          <w:szCs w:val="22"/>
        </w:rPr>
      </w:pPr>
    </w:p>
    <w:p w14:paraId="487FA663" w14:textId="0C9B47D2" w:rsidR="00FD28FF" w:rsidRDefault="00FD28FF" w:rsidP="00F55FBC">
      <w:pPr>
        <w:pStyle w:val="Listavistosa-nfasis11"/>
        <w:tabs>
          <w:tab w:val="center" w:pos="426"/>
        </w:tabs>
        <w:ind w:left="142"/>
        <w:jc w:val="both"/>
        <w:rPr>
          <w:rFonts w:ascii="Times New Roman" w:hAnsi="Times New Roman"/>
          <w:sz w:val="22"/>
          <w:szCs w:val="22"/>
        </w:rPr>
      </w:pPr>
      <w:r>
        <w:rPr>
          <w:rFonts w:ascii="Times New Roman" w:hAnsi="Times New Roman"/>
          <w:sz w:val="22"/>
          <w:szCs w:val="22"/>
        </w:rPr>
        <w:t>Por otra parte, el MEC a través del Dinamizador Departamental, realizará las gestiones para la provisión de locales para:</w:t>
      </w:r>
    </w:p>
    <w:p w14:paraId="0D8D739E" w14:textId="40BEA094" w:rsidR="00FD28FF" w:rsidRDefault="00FD28FF" w:rsidP="00CA7D2E">
      <w:pPr>
        <w:pStyle w:val="Listavistosa-nfasis11"/>
        <w:numPr>
          <w:ilvl w:val="0"/>
          <w:numId w:val="69"/>
        </w:numPr>
        <w:tabs>
          <w:tab w:val="center" w:pos="426"/>
        </w:tabs>
        <w:jc w:val="both"/>
        <w:rPr>
          <w:rFonts w:ascii="Times New Roman" w:hAnsi="Times New Roman"/>
          <w:sz w:val="22"/>
          <w:szCs w:val="22"/>
        </w:rPr>
      </w:pPr>
      <w:r>
        <w:rPr>
          <w:rFonts w:ascii="Times New Roman" w:hAnsi="Times New Roman"/>
          <w:sz w:val="22"/>
          <w:szCs w:val="22"/>
        </w:rPr>
        <w:t>Capacitaciones a nivel central y departamental</w:t>
      </w:r>
    </w:p>
    <w:p w14:paraId="60C8CF4A" w14:textId="622B2AAD" w:rsidR="00FD28FF" w:rsidRDefault="00FD28FF" w:rsidP="00CA7D2E">
      <w:pPr>
        <w:pStyle w:val="Listavistosa-nfasis11"/>
        <w:numPr>
          <w:ilvl w:val="0"/>
          <w:numId w:val="69"/>
        </w:numPr>
        <w:tabs>
          <w:tab w:val="center" w:pos="426"/>
        </w:tabs>
        <w:jc w:val="both"/>
        <w:rPr>
          <w:rFonts w:ascii="Times New Roman" w:hAnsi="Times New Roman"/>
          <w:sz w:val="22"/>
          <w:szCs w:val="22"/>
        </w:rPr>
      </w:pPr>
      <w:r>
        <w:rPr>
          <w:rFonts w:ascii="Times New Roman" w:hAnsi="Times New Roman"/>
          <w:sz w:val="22"/>
          <w:szCs w:val="22"/>
        </w:rPr>
        <w:t>Sedes departamentales para la organización logística.</w:t>
      </w:r>
    </w:p>
    <w:p w14:paraId="139264FD" w14:textId="77777777" w:rsidR="00FD28FF" w:rsidRPr="00720D49" w:rsidRDefault="00FD28FF" w:rsidP="00F55FBC">
      <w:pPr>
        <w:pStyle w:val="Listavistosa-nfasis11"/>
        <w:tabs>
          <w:tab w:val="center" w:pos="426"/>
        </w:tabs>
        <w:ind w:left="142"/>
        <w:jc w:val="both"/>
        <w:rPr>
          <w:rFonts w:ascii="Times New Roman" w:hAnsi="Times New Roman"/>
          <w:sz w:val="22"/>
          <w:szCs w:val="22"/>
        </w:rPr>
      </w:pPr>
    </w:p>
    <w:p w14:paraId="0B32D12D" w14:textId="77777777" w:rsidR="00F55FBC" w:rsidRPr="002C39B9" w:rsidRDefault="00F55FBC" w:rsidP="00F55FBC">
      <w:pPr>
        <w:pStyle w:val="Listavistosa-nfasis11"/>
        <w:tabs>
          <w:tab w:val="center" w:pos="426"/>
        </w:tabs>
        <w:ind w:left="142"/>
        <w:jc w:val="both"/>
        <w:rPr>
          <w:rFonts w:ascii="Times New Roman" w:hAnsi="Times New Roman"/>
          <w:sz w:val="16"/>
          <w:szCs w:val="22"/>
        </w:rPr>
      </w:pPr>
    </w:p>
    <w:p w14:paraId="378F57DB" w14:textId="77777777" w:rsidR="00F55FBC" w:rsidRPr="00720D49" w:rsidRDefault="00F55FBC" w:rsidP="00F55FBC">
      <w:pPr>
        <w:pStyle w:val="Listavistosa-nfasis11"/>
        <w:widowControl/>
        <w:tabs>
          <w:tab w:val="center" w:pos="426"/>
        </w:tabs>
        <w:ind w:left="142"/>
        <w:jc w:val="both"/>
        <w:rPr>
          <w:rFonts w:ascii="Times New Roman" w:hAnsi="Times New Roman"/>
          <w:b/>
          <w:sz w:val="22"/>
          <w:szCs w:val="22"/>
        </w:rPr>
      </w:pPr>
      <w:r w:rsidRPr="003F1E2F">
        <w:rPr>
          <w:rFonts w:ascii="Times New Roman" w:hAnsi="Times New Roman"/>
          <w:b/>
          <w:sz w:val="22"/>
          <w:szCs w:val="22"/>
          <w:highlight w:val="lightGray"/>
        </w:rPr>
        <w:t>H2. Equipos mobiliarios y tecnológicos:</w:t>
      </w:r>
    </w:p>
    <w:p w14:paraId="1D404FB6" w14:textId="104AE762" w:rsidR="00F55FBC"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El MEC proveerá el equipamiento mobiliario y tecnológico ubicado en el centro de operaciones de Asunción, para el procesamiento de datos, así como el software a ser implementado.</w:t>
      </w:r>
    </w:p>
    <w:p w14:paraId="249B6190" w14:textId="482BD89E" w:rsidR="00EB65C8" w:rsidRDefault="00EB65C8" w:rsidP="00F55FBC">
      <w:pPr>
        <w:pStyle w:val="Listavistosa-nfasis11"/>
        <w:tabs>
          <w:tab w:val="center" w:pos="426"/>
        </w:tabs>
        <w:ind w:left="142"/>
        <w:jc w:val="both"/>
        <w:rPr>
          <w:rFonts w:ascii="Times New Roman" w:hAnsi="Times New Roman"/>
          <w:sz w:val="22"/>
          <w:szCs w:val="22"/>
        </w:rPr>
      </w:pPr>
      <w:r>
        <w:rPr>
          <w:rFonts w:ascii="Times New Roman" w:hAnsi="Times New Roman"/>
          <w:sz w:val="22"/>
          <w:szCs w:val="22"/>
        </w:rPr>
        <w:t>Además, proveerá todo el equipamiento necesario para realizar las jornadas de capacitación.</w:t>
      </w:r>
    </w:p>
    <w:p w14:paraId="69E735C2" w14:textId="77777777" w:rsidR="00EB65C8" w:rsidRPr="00720D49" w:rsidRDefault="00EB65C8" w:rsidP="00F55FBC">
      <w:pPr>
        <w:pStyle w:val="Listavistosa-nfasis11"/>
        <w:tabs>
          <w:tab w:val="center" w:pos="426"/>
        </w:tabs>
        <w:ind w:left="142"/>
        <w:jc w:val="both"/>
        <w:rPr>
          <w:rFonts w:ascii="Times New Roman" w:hAnsi="Times New Roman"/>
          <w:sz w:val="22"/>
          <w:szCs w:val="22"/>
        </w:rPr>
      </w:pPr>
    </w:p>
    <w:p w14:paraId="473ECADD" w14:textId="77777777" w:rsidR="00F55FBC" w:rsidRPr="002C39B9" w:rsidRDefault="00F55FBC" w:rsidP="00F55FBC">
      <w:pPr>
        <w:pStyle w:val="Listavistosa-nfasis11"/>
        <w:tabs>
          <w:tab w:val="center" w:pos="426"/>
        </w:tabs>
        <w:ind w:left="142"/>
        <w:jc w:val="both"/>
        <w:rPr>
          <w:rFonts w:ascii="Times New Roman" w:hAnsi="Times New Roman"/>
          <w:sz w:val="14"/>
          <w:szCs w:val="22"/>
        </w:rPr>
      </w:pPr>
    </w:p>
    <w:p w14:paraId="4EF960A4" w14:textId="77777777" w:rsidR="00F55FBC" w:rsidRPr="00720D49" w:rsidRDefault="00F55FBC" w:rsidP="00F55FBC">
      <w:pPr>
        <w:pStyle w:val="Listavistosa-nfasis11"/>
        <w:tabs>
          <w:tab w:val="center" w:pos="426"/>
        </w:tabs>
        <w:ind w:left="142"/>
        <w:jc w:val="both"/>
        <w:rPr>
          <w:rFonts w:ascii="Times New Roman" w:hAnsi="Times New Roman"/>
          <w:b/>
          <w:sz w:val="22"/>
          <w:szCs w:val="22"/>
        </w:rPr>
      </w:pPr>
      <w:r w:rsidRPr="003F1E2F">
        <w:rPr>
          <w:rFonts w:ascii="Times New Roman" w:hAnsi="Times New Roman"/>
          <w:b/>
          <w:sz w:val="22"/>
          <w:szCs w:val="22"/>
          <w:highlight w:val="lightGray"/>
        </w:rPr>
        <w:t>H3. Instrumentos para el operativo de aplicación.</w:t>
      </w:r>
    </w:p>
    <w:p w14:paraId="46F3EC7D" w14:textId="77777777" w:rsidR="00F55FBC" w:rsidRPr="00720D49" w:rsidRDefault="00F55FBC" w:rsidP="00F55FBC">
      <w:pPr>
        <w:pStyle w:val="Listavistosa-nfasis11"/>
        <w:tabs>
          <w:tab w:val="center" w:pos="426"/>
        </w:tabs>
        <w:ind w:left="142"/>
        <w:jc w:val="both"/>
        <w:rPr>
          <w:rFonts w:ascii="Times New Roman" w:hAnsi="Times New Roman"/>
          <w:sz w:val="22"/>
          <w:szCs w:val="22"/>
        </w:rPr>
      </w:pPr>
      <w:r w:rsidRPr="00720D49">
        <w:rPr>
          <w:rFonts w:ascii="Times New Roman" w:hAnsi="Times New Roman"/>
          <w:sz w:val="22"/>
          <w:szCs w:val="22"/>
        </w:rPr>
        <w:t>El MEC proveerá los siguientes instrumentos:</w:t>
      </w:r>
    </w:p>
    <w:p w14:paraId="0DC8C9BC" w14:textId="77777777" w:rsidR="00871FE4" w:rsidRPr="002C39B9" w:rsidRDefault="00871FE4" w:rsidP="00F55FBC">
      <w:pPr>
        <w:pStyle w:val="Listavistosa-nfasis11"/>
        <w:tabs>
          <w:tab w:val="center" w:pos="426"/>
        </w:tabs>
        <w:ind w:left="142"/>
        <w:jc w:val="both"/>
        <w:rPr>
          <w:rFonts w:ascii="Times New Roman" w:hAnsi="Times New Roman"/>
          <w:sz w:val="14"/>
          <w:szCs w:val="22"/>
        </w:rPr>
      </w:pPr>
    </w:p>
    <w:p w14:paraId="01D2F3EE" w14:textId="77777777" w:rsidR="00F55FBC" w:rsidRPr="00720D49" w:rsidRDefault="00F55FBC" w:rsidP="00F55FBC">
      <w:pPr>
        <w:pStyle w:val="Listavistosa-nfasis11"/>
        <w:tabs>
          <w:tab w:val="center" w:pos="426"/>
        </w:tabs>
        <w:ind w:left="142"/>
        <w:jc w:val="both"/>
        <w:rPr>
          <w:rFonts w:ascii="Times New Roman" w:hAnsi="Times New Roman"/>
          <w:b/>
          <w:sz w:val="22"/>
          <w:szCs w:val="22"/>
        </w:rPr>
      </w:pPr>
      <w:r w:rsidRPr="003F1E2F">
        <w:rPr>
          <w:rFonts w:ascii="Times New Roman" w:hAnsi="Times New Roman"/>
          <w:b/>
          <w:sz w:val="22"/>
          <w:szCs w:val="22"/>
          <w:highlight w:val="lightGray"/>
        </w:rPr>
        <w:t>CUADERNILLOS DE PRUEBAS:</w:t>
      </w:r>
    </w:p>
    <w:p w14:paraId="14E4A17E" w14:textId="512D2E25" w:rsidR="00F55FBC" w:rsidRPr="00720D49" w:rsidRDefault="00F55FBC" w:rsidP="00CA7D2E">
      <w:pPr>
        <w:pStyle w:val="Listavistosa-nfasis11"/>
        <w:numPr>
          <w:ilvl w:val="0"/>
          <w:numId w:val="49"/>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 xml:space="preserve">Comunicación Castellana para el </w:t>
      </w:r>
      <w:r w:rsidR="009B64A5">
        <w:rPr>
          <w:rFonts w:ascii="Times New Roman" w:hAnsi="Times New Roman"/>
          <w:sz w:val="22"/>
          <w:szCs w:val="22"/>
        </w:rPr>
        <w:t>4</w:t>
      </w:r>
      <w:r w:rsidRPr="00720D49">
        <w:rPr>
          <w:rFonts w:ascii="Times New Roman" w:hAnsi="Times New Roman"/>
          <w:sz w:val="22"/>
          <w:szCs w:val="22"/>
        </w:rPr>
        <w:t>°</w:t>
      </w:r>
      <w:r w:rsidR="009B64A5">
        <w:rPr>
          <w:rFonts w:ascii="Times New Roman" w:hAnsi="Times New Roman"/>
          <w:sz w:val="22"/>
          <w:szCs w:val="22"/>
        </w:rPr>
        <w:t xml:space="preserve"> y</w:t>
      </w:r>
      <w:r w:rsidRPr="00720D49">
        <w:rPr>
          <w:rFonts w:ascii="Times New Roman" w:hAnsi="Times New Roman"/>
          <w:sz w:val="22"/>
          <w:szCs w:val="22"/>
        </w:rPr>
        <w:t xml:space="preserve"> </w:t>
      </w:r>
      <w:r w:rsidR="009B64A5">
        <w:rPr>
          <w:rFonts w:ascii="Times New Roman" w:hAnsi="Times New Roman"/>
          <w:sz w:val="22"/>
          <w:szCs w:val="22"/>
        </w:rPr>
        <w:t>7</w:t>
      </w:r>
      <w:r w:rsidRPr="00720D49">
        <w:rPr>
          <w:rFonts w:ascii="Times New Roman" w:hAnsi="Times New Roman"/>
          <w:sz w:val="22"/>
          <w:szCs w:val="22"/>
        </w:rPr>
        <w:t>°</w:t>
      </w:r>
      <w:r w:rsidR="00EC1ACF" w:rsidRPr="00720D49">
        <w:rPr>
          <w:rFonts w:ascii="Times New Roman" w:hAnsi="Times New Roman"/>
          <w:sz w:val="22"/>
          <w:szCs w:val="22"/>
        </w:rPr>
        <w:t xml:space="preserve"> </w:t>
      </w:r>
      <w:r w:rsidRPr="00720D49">
        <w:rPr>
          <w:rFonts w:ascii="Times New Roman" w:hAnsi="Times New Roman"/>
          <w:sz w:val="22"/>
          <w:szCs w:val="22"/>
        </w:rPr>
        <w:t xml:space="preserve">grado de la EEB </w:t>
      </w:r>
      <w:r w:rsidRPr="002C39B9">
        <w:rPr>
          <w:rFonts w:ascii="Times New Roman" w:hAnsi="Times New Roman"/>
          <w:sz w:val="22"/>
          <w:szCs w:val="22"/>
        </w:rPr>
        <w:t xml:space="preserve">y </w:t>
      </w:r>
      <w:r w:rsidR="009B64A5">
        <w:rPr>
          <w:rFonts w:ascii="Times New Roman" w:hAnsi="Times New Roman"/>
          <w:sz w:val="22"/>
          <w:szCs w:val="22"/>
        </w:rPr>
        <w:t>1° y 3</w:t>
      </w:r>
      <w:r w:rsidRPr="002C39B9">
        <w:rPr>
          <w:rFonts w:ascii="Times New Roman" w:hAnsi="Times New Roman"/>
          <w:sz w:val="22"/>
          <w:szCs w:val="22"/>
        </w:rPr>
        <w:t>° curso de la EM</w:t>
      </w:r>
      <w:r w:rsidR="00871FE4" w:rsidRPr="002C39B9">
        <w:rPr>
          <w:rFonts w:ascii="Times New Roman" w:hAnsi="Times New Roman"/>
          <w:sz w:val="22"/>
          <w:szCs w:val="22"/>
        </w:rPr>
        <w:t>.</w:t>
      </w:r>
    </w:p>
    <w:p w14:paraId="08A9FA5F" w14:textId="3F44AC87" w:rsidR="009B64A5" w:rsidRPr="00720D49" w:rsidRDefault="00F55FBC" w:rsidP="00CA7D2E">
      <w:pPr>
        <w:pStyle w:val="Listavistosa-nfasis11"/>
        <w:numPr>
          <w:ilvl w:val="0"/>
          <w:numId w:val="49"/>
        </w:numPr>
        <w:tabs>
          <w:tab w:val="center" w:pos="426"/>
        </w:tabs>
        <w:ind w:left="142" w:firstLine="0"/>
        <w:jc w:val="both"/>
        <w:rPr>
          <w:rFonts w:ascii="Times New Roman" w:hAnsi="Times New Roman"/>
          <w:sz w:val="22"/>
          <w:szCs w:val="22"/>
        </w:rPr>
      </w:pPr>
      <w:r w:rsidRPr="009B64A5">
        <w:rPr>
          <w:rFonts w:ascii="Times New Roman" w:hAnsi="Times New Roman"/>
          <w:sz w:val="22"/>
          <w:szCs w:val="22"/>
        </w:rPr>
        <w:t xml:space="preserve">Matemática para el </w:t>
      </w:r>
      <w:r w:rsidR="009B64A5">
        <w:rPr>
          <w:rFonts w:ascii="Times New Roman" w:hAnsi="Times New Roman"/>
          <w:sz w:val="22"/>
          <w:szCs w:val="22"/>
        </w:rPr>
        <w:t>4</w:t>
      </w:r>
      <w:r w:rsidR="009B64A5" w:rsidRPr="00720D49">
        <w:rPr>
          <w:rFonts w:ascii="Times New Roman" w:hAnsi="Times New Roman"/>
          <w:sz w:val="22"/>
          <w:szCs w:val="22"/>
        </w:rPr>
        <w:t>°</w:t>
      </w:r>
      <w:r w:rsidR="009B64A5">
        <w:rPr>
          <w:rFonts w:ascii="Times New Roman" w:hAnsi="Times New Roman"/>
          <w:sz w:val="22"/>
          <w:szCs w:val="22"/>
        </w:rPr>
        <w:t xml:space="preserve"> y</w:t>
      </w:r>
      <w:r w:rsidR="009B64A5" w:rsidRPr="00720D49">
        <w:rPr>
          <w:rFonts w:ascii="Times New Roman" w:hAnsi="Times New Roman"/>
          <w:sz w:val="22"/>
          <w:szCs w:val="22"/>
        </w:rPr>
        <w:t xml:space="preserve"> </w:t>
      </w:r>
      <w:r w:rsidR="009B64A5">
        <w:rPr>
          <w:rFonts w:ascii="Times New Roman" w:hAnsi="Times New Roman"/>
          <w:sz w:val="22"/>
          <w:szCs w:val="22"/>
        </w:rPr>
        <w:t>7</w:t>
      </w:r>
      <w:r w:rsidR="009B64A5" w:rsidRPr="00720D49">
        <w:rPr>
          <w:rFonts w:ascii="Times New Roman" w:hAnsi="Times New Roman"/>
          <w:sz w:val="22"/>
          <w:szCs w:val="22"/>
        </w:rPr>
        <w:t xml:space="preserve">° grado de la EEB </w:t>
      </w:r>
      <w:r w:rsidR="009B64A5" w:rsidRPr="002C39B9">
        <w:rPr>
          <w:rFonts w:ascii="Times New Roman" w:hAnsi="Times New Roman"/>
          <w:sz w:val="22"/>
          <w:szCs w:val="22"/>
        </w:rPr>
        <w:t xml:space="preserve">y </w:t>
      </w:r>
      <w:r w:rsidR="009B64A5">
        <w:rPr>
          <w:rFonts w:ascii="Times New Roman" w:hAnsi="Times New Roman"/>
          <w:sz w:val="22"/>
          <w:szCs w:val="22"/>
        </w:rPr>
        <w:t>1° y 3</w:t>
      </w:r>
      <w:r w:rsidR="009B64A5" w:rsidRPr="002C39B9">
        <w:rPr>
          <w:rFonts w:ascii="Times New Roman" w:hAnsi="Times New Roman"/>
          <w:sz w:val="22"/>
          <w:szCs w:val="22"/>
        </w:rPr>
        <w:t>° curso de la EM.</w:t>
      </w:r>
    </w:p>
    <w:p w14:paraId="6AEFF22F" w14:textId="3DE4AC12" w:rsidR="00871FE4" w:rsidRPr="009B64A5" w:rsidRDefault="00871FE4" w:rsidP="009B64A5">
      <w:pPr>
        <w:pStyle w:val="Listavistosa-nfasis11"/>
        <w:tabs>
          <w:tab w:val="center" w:pos="426"/>
        </w:tabs>
        <w:ind w:left="142"/>
        <w:jc w:val="both"/>
        <w:rPr>
          <w:rFonts w:ascii="Times New Roman" w:hAnsi="Times New Roman"/>
          <w:sz w:val="22"/>
          <w:szCs w:val="22"/>
        </w:rPr>
      </w:pPr>
    </w:p>
    <w:p w14:paraId="7D0C0341" w14:textId="77777777" w:rsidR="00F55FBC" w:rsidRPr="00720D49" w:rsidRDefault="00F55FBC" w:rsidP="00F55FBC">
      <w:pPr>
        <w:pStyle w:val="Listavistosa-nfasis11"/>
        <w:tabs>
          <w:tab w:val="center" w:pos="426"/>
        </w:tabs>
        <w:ind w:left="142"/>
        <w:jc w:val="both"/>
        <w:rPr>
          <w:rFonts w:ascii="Times New Roman" w:hAnsi="Times New Roman"/>
          <w:b/>
          <w:sz w:val="22"/>
          <w:szCs w:val="22"/>
        </w:rPr>
      </w:pPr>
      <w:r w:rsidRPr="00925C06">
        <w:rPr>
          <w:rFonts w:ascii="Times New Roman" w:hAnsi="Times New Roman"/>
          <w:b/>
          <w:sz w:val="22"/>
          <w:szCs w:val="22"/>
          <w:highlight w:val="lightGray"/>
        </w:rPr>
        <w:t>HOJAS DE RESPUESTAS:</w:t>
      </w:r>
    </w:p>
    <w:p w14:paraId="50E5D02B" w14:textId="4CE90A3D" w:rsidR="00F55FBC" w:rsidRPr="009B64A5" w:rsidRDefault="00F55FBC" w:rsidP="00CA7D2E">
      <w:pPr>
        <w:pStyle w:val="Listavistosa-nfasis11"/>
        <w:numPr>
          <w:ilvl w:val="0"/>
          <w:numId w:val="49"/>
        </w:numPr>
        <w:tabs>
          <w:tab w:val="center" w:pos="426"/>
        </w:tabs>
        <w:ind w:left="142" w:firstLine="0"/>
        <w:jc w:val="both"/>
        <w:rPr>
          <w:rFonts w:ascii="Times New Roman" w:hAnsi="Times New Roman"/>
          <w:b/>
          <w:sz w:val="22"/>
          <w:szCs w:val="22"/>
        </w:rPr>
      </w:pPr>
      <w:r w:rsidRPr="009B64A5">
        <w:rPr>
          <w:rFonts w:ascii="Times New Roman" w:hAnsi="Times New Roman"/>
          <w:sz w:val="22"/>
          <w:szCs w:val="22"/>
        </w:rPr>
        <w:t xml:space="preserve">Comunicación Castellana para el </w:t>
      </w:r>
      <w:r w:rsidR="009B64A5" w:rsidRPr="009B64A5">
        <w:rPr>
          <w:rFonts w:ascii="Times New Roman" w:hAnsi="Times New Roman"/>
          <w:sz w:val="22"/>
          <w:szCs w:val="22"/>
        </w:rPr>
        <w:t xml:space="preserve">4° y 7° grado de la EEB y 1° y </w:t>
      </w:r>
      <w:r w:rsidR="009B64A5">
        <w:rPr>
          <w:rFonts w:ascii="Times New Roman" w:hAnsi="Times New Roman"/>
          <w:sz w:val="22"/>
          <w:szCs w:val="22"/>
        </w:rPr>
        <w:t>3</w:t>
      </w:r>
      <w:r w:rsidR="009B64A5" w:rsidRPr="009B64A5">
        <w:rPr>
          <w:rFonts w:ascii="Times New Roman" w:hAnsi="Times New Roman"/>
          <w:sz w:val="22"/>
          <w:szCs w:val="22"/>
        </w:rPr>
        <w:t>° curso de la EM.</w:t>
      </w:r>
    </w:p>
    <w:p w14:paraId="304B2C9F" w14:textId="03506015" w:rsidR="00F55FBC" w:rsidRPr="009B64A5" w:rsidRDefault="00F55FBC" w:rsidP="00CA7D2E">
      <w:pPr>
        <w:pStyle w:val="Listavistosa-nfasis11"/>
        <w:numPr>
          <w:ilvl w:val="0"/>
          <w:numId w:val="49"/>
        </w:numPr>
        <w:tabs>
          <w:tab w:val="center" w:pos="426"/>
        </w:tabs>
        <w:ind w:left="142" w:firstLine="0"/>
        <w:jc w:val="both"/>
        <w:rPr>
          <w:rFonts w:ascii="Times New Roman" w:hAnsi="Times New Roman"/>
          <w:sz w:val="22"/>
          <w:szCs w:val="22"/>
        </w:rPr>
      </w:pPr>
      <w:r w:rsidRPr="009B64A5">
        <w:rPr>
          <w:rFonts w:ascii="Times New Roman" w:hAnsi="Times New Roman"/>
          <w:sz w:val="22"/>
          <w:szCs w:val="22"/>
        </w:rPr>
        <w:t xml:space="preserve">Matemática para el </w:t>
      </w:r>
      <w:r w:rsidR="009B64A5" w:rsidRPr="009B64A5">
        <w:rPr>
          <w:rFonts w:ascii="Times New Roman" w:hAnsi="Times New Roman"/>
          <w:sz w:val="22"/>
          <w:szCs w:val="22"/>
        </w:rPr>
        <w:t xml:space="preserve">4° y 7° grado de la EEB y 1° y </w:t>
      </w:r>
      <w:r w:rsidR="009B64A5">
        <w:rPr>
          <w:rFonts w:ascii="Times New Roman" w:hAnsi="Times New Roman"/>
          <w:sz w:val="22"/>
          <w:szCs w:val="22"/>
        </w:rPr>
        <w:t>3</w:t>
      </w:r>
      <w:r w:rsidR="009B64A5" w:rsidRPr="009B64A5">
        <w:rPr>
          <w:rFonts w:ascii="Times New Roman" w:hAnsi="Times New Roman"/>
          <w:sz w:val="22"/>
          <w:szCs w:val="22"/>
        </w:rPr>
        <w:t>° curso de la EM.</w:t>
      </w:r>
    </w:p>
    <w:p w14:paraId="122ADA75" w14:textId="77777777" w:rsidR="00871FE4" w:rsidRPr="00720D49" w:rsidRDefault="00871FE4" w:rsidP="00871FE4">
      <w:pPr>
        <w:pStyle w:val="Listavistosa-nfasis11"/>
        <w:tabs>
          <w:tab w:val="center" w:pos="426"/>
        </w:tabs>
        <w:ind w:left="142"/>
        <w:jc w:val="both"/>
        <w:rPr>
          <w:rFonts w:ascii="Times New Roman" w:hAnsi="Times New Roman"/>
          <w:sz w:val="22"/>
          <w:szCs w:val="22"/>
        </w:rPr>
      </w:pPr>
    </w:p>
    <w:p w14:paraId="4EFBA900" w14:textId="77777777" w:rsidR="00F55FBC" w:rsidRPr="00720D49" w:rsidRDefault="00F55FBC" w:rsidP="00F55FBC">
      <w:pPr>
        <w:pStyle w:val="Listavistosa-nfasis11"/>
        <w:tabs>
          <w:tab w:val="center" w:pos="426"/>
        </w:tabs>
        <w:ind w:left="142"/>
        <w:jc w:val="both"/>
        <w:rPr>
          <w:rFonts w:ascii="Times New Roman" w:hAnsi="Times New Roman"/>
          <w:b/>
          <w:sz w:val="22"/>
          <w:szCs w:val="22"/>
        </w:rPr>
      </w:pPr>
      <w:r w:rsidRPr="00925C06">
        <w:rPr>
          <w:rFonts w:ascii="Times New Roman" w:hAnsi="Times New Roman"/>
          <w:b/>
          <w:sz w:val="22"/>
          <w:szCs w:val="22"/>
          <w:highlight w:val="lightGray"/>
        </w:rPr>
        <w:t>CUESTIONARIOS DE:</w:t>
      </w:r>
    </w:p>
    <w:p w14:paraId="278F4BA7" w14:textId="0F3FFFBF" w:rsidR="00F55FBC" w:rsidRPr="00720D49" w:rsidRDefault="00F55FBC" w:rsidP="00CA7D2E">
      <w:pPr>
        <w:pStyle w:val="Listavistosa-nfasis11"/>
        <w:numPr>
          <w:ilvl w:val="0"/>
          <w:numId w:val="50"/>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 xml:space="preserve">Estudiantes para el </w:t>
      </w:r>
      <w:r w:rsidR="009B64A5" w:rsidRPr="009B64A5">
        <w:rPr>
          <w:rFonts w:ascii="Times New Roman" w:hAnsi="Times New Roman"/>
          <w:sz w:val="22"/>
          <w:szCs w:val="22"/>
        </w:rPr>
        <w:t xml:space="preserve">4° y 7° grado de la EEB y 1° y </w:t>
      </w:r>
      <w:r w:rsidR="009B64A5">
        <w:rPr>
          <w:rFonts w:ascii="Times New Roman" w:hAnsi="Times New Roman"/>
          <w:sz w:val="22"/>
          <w:szCs w:val="22"/>
        </w:rPr>
        <w:t>3</w:t>
      </w:r>
      <w:r w:rsidR="009B64A5" w:rsidRPr="009B64A5">
        <w:rPr>
          <w:rFonts w:ascii="Times New Roman" w:hAnsi="Times New Roman"/>
          <w:sz w:val="22"/>
          <w:szCs w:val="22"/>
        </w:rPr>
        <w:t>° curso de la EM.</w:t>
      </w:r>
    </w:p>
    <w:p w14:paraId="3F5619AA" w14:textId="5B9A0725" w:rsidR="00F55FBC" w:rsidRPr="00720D49" w:rsidRDefault="00F55FBC" w:rsidP="00CA7D2E">
      <w:pPr>
        <w:pStyle w:val="Listavistosa-nfasis11"/>
        <w:numPr>
          <w:ilvl w:val="0"/>
          <w:numId w:val="50"/>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 xml:space="preserve">Padres o tutores para el </w:t>
      </w:r>
      <w:r w:rsidR="009B64A5" w:rsidRPr="009B64A5">
        <w:rPr>
          <w:rFonts w:ascii="Times New Roman" w:hAnsi="Times New Roman"/>
          <w:sz w:val="22"/>
          <w:szCs w:val="22"/>
        </w:rPr>
        <w:t xml:space="preserve">4° y 7° grado de la EEB y 1° y </w:t>
      </w:r>
      <w:r w:rsidR="009B64A5">
        <w:rPr>
          <w:rFonts w:ascii="Times New Roman" w:hAnsi="Times New Roman"/>
          <w:sz w:val="22"/>
          <w:szCs w:val="22"/>
        </w:rPr>
        <w:t>3</w:t>
      </w:r>
      <w:r w:rsidR="009B64A5" w:rsidRPr="009B64A5">
        <w:rPr>
          <w:rFonts w:ascii="Times New Roman" w:hAnsi="Times New Roman"/>
          <w:sz w:val="22"/>
          <w:szCs w:val="22"/>
        </w:rPr>
        <w:t>° curso de la EM.</w:t>
      </w:r>
    </w:p>
    <w:p w14:paraId="652359FC" w14:textId="77777777" w:rsidR="00F55FBC" w:rsidRPr="00720D49" w:rsidRDefault="00F55FBC" w:rsidP="00CA7D2E">
      <w:pPr>
        <w:pStyle w:val="Listavistosa-nfasis11"/>
        <w:numPr>
          <w:ilvl w:val="0"/>
          <w:numId w:val="50"/>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Docentes</w:t>
      </w:r>
    </w:p>
    <w:p w14:paraId="1840007A" w14:textId="16973CBC" w:rsidR="00F55FBC" w:rsidRPr="00720D49" w:rsidRDefault="00F55FBC" w:rsidP="00CA7D2E">
      <w:pPr>
        <w:pStyle w:val="Listavistosa-nfasis11"/>
        <w:numPr>
          <w:ilvl w:val="0"/>
          <w:numId w:val="50"/>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Directores</w:t>
      </w:r>
    </w:p>
    <w:p w14:paraId="5DB409F9" w14:textId="77777777" w:rsidR="009B0D2D" w:rsidRPr="002C39B9" w:rsidRDefault="009B0D2D" w:rsidP="009B0D2D">
      <w:pPr>
        <w:pStyle w:val="Listavistosa-nfasis11"/>
        <w:tabs>
          <w:tab w:val="center" w:pos="426"/>
        </w:tabs>
        <w:ind w:left="142"/>
        <w:jc w:val="both"/>
        <w:rPr>
          <w:rFonts w:ascii="Times New Roman" w:hAnsi="Times New Roman"/>
          <w:sz w:val="16"/>
          <w:szCs w:val="22"/>
        </w:rPr>
      </w:pPr>
    </w:p>
    <w:p w14:paraId="6A5EF952" w14:textId="70A47048" w:rsidR="00F55FBC" w:rsidRPr="00720D49" w:rsidRDefault="00F55FBC" w:rsidP="00F55FBC">
      <w:pPr>
        <w:pStyle w:val="Listavistosa-nfasis11"/>
        <w:tabs>
          <w:tab w:val="center" w:pos="426"/>
        </w:tabs>
        <w:ind w:left="142"/>
        <w:jc w:val="both"/>
        <w:rPr>
          <w:rFonts w:ascii="Times New Roman" w:hAnsi="Times New Roman"/>
          <w:b/>
          <w:sz w:val="22"/>
          <w:szCs w:val="22"/>
        </w:rPr>
      </w:pPr>
      <w:r w:rsidRPr="00925C06">
        <w:rPr>
          <w:rFonts w:ascii="Times New Roman" w:hAnsi="Times New Roman"/>
          <w:b/>
          <w:sz w:val="22"/>
          <w:szCs w:val="22"/>
          <w:highlight w:val="lightGray"/>
        </w:rPr>
        <w:t>DOCUMENTOS VARIOS</w:t>
      </w:r>
    </w:p>
    <w:p w14:paraId="588FB70C" w14:textId="5EEF83AD" w:rsidR="00F55FBC" w:rsidRPr="00720D49" w:rsidRDefault="00F55FBC"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Manual del aplicador</w:t>
      </w:r>
      <w:r w:rsidR="009B0D2D" w:rsidRPr="00720D49">
        <w:rPr>
          <w:rFonts w:ascii="Times New Roman" w:hAnsi="Times New Roman"/>
          <w:sz w:val="22"/>
          <w:szCs w:val="22"/>
        </w:rPr>
        <w:t>.</w:t>
      </w:r>
    </w:p>
    <w:p w14:paraId="1C6E35A8" w14:textId="55828DCE" w:rsidR="00F55FBC" w:rsidRPr="00720D49" w:rsidRDefault="009B0D2D"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Acta de Certificación.</w:t>
      </w:r>
    </w:p>
    <w:p w14:paraId="4B0D2FE5" w14:textId="0C86FF3E" w:rsidR="00F55FBC" w:rsidRPr="00720D49" w:rsidRDefault="00F55FBC"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Formulario de recepción/devolución de materiales</w:t>
      </w:r>
      <w:r w:rsidR="009B0D2D" w:rsidRPr="00720D49">
        <w:rPr>
          <w:rFonts w:ascii="Times New Roman" w:hAnsi="Times New Roman"/>
          <w:sz w:val="22"/>
          <w:szCs w:val="22"/>
        </w:rPr>
        <w:t>.</w:t>
      </w:r>
    </w:p>
    <w:p w14:paraId="53F33111" w14:textId="31FA941D" w:rsidR="00F55FBC" w:rsidRPr="00720D49" w:rsidRDefault="00F55FBC"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Informe de evaluación del proceso de aplicación</w:t>
      </w:r>
      <w:r w:rsidR="009B0D2D" w:rsidRPr="00720D49">
        <w:rPr>
          <w:rFonts w:ascii="Times New Roman" w:hAnsi="Times New Roman"/>
          <w:sz w:val="22"/>
          <w:szCs w:val="22"/>
        </w:rPr>
        <w:t>.</w:t>
      </w:r>
    </w:p>
    <w:p w14:paraId="33AE40F4" w14:textId="7510E4EA" w:rsidR="00F55FBC" w:rsidRPr="00720D49" w:rsidRDefault="00F55FBC"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Acuerdo de Confidencialidad</w:t>
      </w:r>
      <w:r w:rsidR="009B0D2D" w:rsidRPr="00720D49">
        <w:rPr>
          <w:rFonts w:ascii="Times New Roman" w:hAnsi="Times New Roman"/>
          <w:sz w:val="22"/>
          <w:szCs w:val="22"/>
        </w:rPr>
        <w:t>.</w:t>
      </w:r>
    </w:p>
    <w:p w14:paraId="3EFE9A12" w14:textId="7A550B4E" w:rsidR="00F55FBC" w:rsidRDefault="00F55FBC" w:rsidP="00CA7D2E">
      <w:pPr>
        <w:pStyle w:val="Listavistosa-nfasis11"/>
        <w:numPr>
          <w:ilvl w:val="0"/>
          <w:numId w:val="51"/>
        </w:numPr>
        <w:tabs>
          <w:tab w:val="center" w:pos="426"/>
        </w:tabs>
        <w:ind w:left="142" w:firstLine="0"/>
        <w:jc w:val="both"/>
        <w:rPr>
          <w:rFonts w:ascii="Times New Roman" w:hAnsi="Times New Roman"/>
          <w:sz w:val="22"/>
          <w:szCs w:val="22"/>
        </w:rPr>
      </w:pPr>
      <w:r w:rsidRPr="00720D49">
        <w:rPr>
          <w:rFonts w:ascii="Times New Roman" w:hAnsi="Times New Roman"/>
          <w:sz w:val="22"/>
          <w:szCs w:val="22"/>
        </w:rPr>
        <w:t>Formulario de DDJJ de no poseer síntomas de COVID-19</w:t>
      </w:r>
      <w:r w:rsidR="009B0D2D" w:rsidRPr="00720D49">
        <w:rPr>
          <w:rFonts w:ascii="Times New Roman" w:hAnsi="Times New Roman"/>
          <w:sz w:val="22"/>
          <w:szCs w:val="22"/>
        </w:rPr>
        <w:t>.</w:t>
      </w:r>
    </w:p>
    <w:p w14:paraId="2B9FA74C" w14:textId="77777777" w:rsidR="009B64A5" w:rsidRPr="00720D49" w:rsidRDefault="009B64A5" w:rsidP="009B64A5">
      <w:pPr>
        <w:pStyle w:val="Listavistosa-nfasis11"/>
        <w:tabs>
          <w:tab w:val="center" w:pos="426"/>
        </w:tabs>
        <w:ind w:left="142"/>
        <w:jc w:val="both"/>
        <w:rPr>
          <w:rFonts w:ascii="Times New Roman" w:hAnsi="Times New Roman"/>
          <w:sz w:val="22"/>
          <w:szCs w:val="22"/>
        </w:rPr>
      </w:pPr>
    </w:p>
    <w:p w14:paraId="093FFBA2" w14:textId="153E6C9E" w:rsidR="00F55FBC" w:rsidRPr="00720D49" w:rsidRDefault="00F55FBC" w:rsidP="00F55FBC">
      <w:pPr>
        <w:pStyle w:val="Listavistosa-nfasis11"/>
        <w:tabs>
          <w:tab w:val="center" w:pos="426"/>
        </w:tabs>
        <w:ind w:left="142"/>
        <w:jc w:val="both"/>
        <w:rPr>
          <w:rFonts w:ascii="Times New Roman" w:hAnsi="Times New Roman"/>
          <w:b/>
          <w:sz w:val="22"/>
          <w:szCs w:val="22"/>
        </w:rPr>
      </w:pPr>
      <w:r w:rsidRPr="00925C06">
        <w:rPr>
          <w:rFonts w:ascii="Times New Roman" w:hAnsi="Times New Roman"/>
          <w:b/>
          <w:sz w:val="22"/>
          <w:szCs w:val="22"/>
          <w:highlight w:val="lightGray"/>
        </w:rPr>
        <w:t xml:space="preserve">H4. Análisis de la base de datos y elaboración de </w:t>
      </w:r>
      <w:r w:rsidR="00EA1AC7" w:rsidRPr="00925C06">
        <w:rPr>
          <w:rFonts w:ascii="Times New Roman" w:hAnsi="Times New Roman"/>
          <w:b/>
          <w:sz w:val="22"/>
          <w:szCs w:val="22"/>
          <w:highlight w:val="lightGray"/>
        </w:rPr>
        <w:t>informe de</w:t>
      </w:r>
      <w:r w:rsidRPr="00925C06">
        <w:rPr>
          <w:rFonts w:ascii="Times New Roman" w:hAnsi="Times New Roman"/>
          <w:b/>
          <w:sz w:val="22"/>
          <w:szCs w:val="22"/>
          <w:highlight w:val="lightGray"/>
        </w:rPr>
        <w:t xml:space="preserve"> resultados</w:t>
      </w:r>
    </w:p>
    <w:p w14:paraId="33308186" w14:textId="678C853D" w:rsidR="00001554" w:rsidRPr="00720D49" w:rsidRDefault="00F55FBC" w:rsidP="00F55FBC">
      <w:pPr>
        <w:tabs>
          <w:tab w:val="center" w:pos="426"/>
        </w:tabs>
        <w:ind w:left="142"/>
        <w:jc w:val="both"/>
        <w:rPr>
          <w:sz w:val="22"/>
          <w:szCs w:val="22"/>
        </w:rPr>
      </w:pPr>
      <w:r w:rsidRPr="00720D49">
        <w:rPr>
          <w:sz w:val="22"/>
          <w:szCs w:val="22"/>
        </w:rPr>
        <w:t>El plan de análisis de las bases de datos estará a cargo de los</w:t>
      </w:r>
      <w:r w:rsidR="0035725B" w:rsidRPr="00720D49">
        <w:rPr>
          <w:sz w:val="22"/>
          <w:szCs w:val="22"/>
        </w:rPr>
        <w:t xml:space="preserve"> </w:t>
      </w:r>
      <w:r w:rsidR="00001554" w:rsidRPr="00720D49">
        <w:rPr>
          <w:sz w:val="22"/>
          <w:szCs w:val="22"/>
        </w:rPr>
        <w:t xml:space="preserve">especialistas de la </w:t>
      </w:r>
      <w:r w:rsidR="00692284" w:rsidRPr="00720D49">
        <w:rPr>
          <w:sz w:val="22"/>
          <w:szCs w:val="22"/>
        </w:rPr>
        <w:t>DELAC con</w:t>
      </w:r>
      <w:r w:rsidR="00001554" w:rsidRPr="00720D49">
        <w:rPr>
          <w:sz w:val="22"/>
          <w:szCs w:val="22"/>
        </w:rPr>
        <w:t xml:space="preserve"> el asesoramiento de los </w:t>
      </w:r>
      <w:r w:rsidR="0035725B" w:rsidRPr="00720D49">
        <w:rPr>
          <w:sz w:val="22"/>
          <w:szCs w:val="22"/>
        </w:rPr>
        <w:t xml:space="preserve">especialistas contratados </w:t>
      </w:r>
      <w:r w:rsidR="00001554" w:rsidRPr="00720D49">
        <w:rPr>
          <w:sz w:val="22"/>
          <w:szCs w:val="22"/>
        </w:rPr>
        <w:t xml:space="preserve">por la consultora </w:t>
      </w:r>
      <w:r w:rsidR="0035725B" w:rsidRPr="00720D49">
        <w:rPr>
          <w:sz w:val="22"/>
          <w:szCs w:val="22"/>
        </w:rPr>
        <w:t>para el efecto</w:t>
      </w:r>
      <w:r w:rsidRPr="00720D49">
        <w:rPr>
          <w:sz w:val="22"/>
          <w:szCs w:val="22"/>
        </w:rPr>
        <w:t xml:space="preserve">. </w:t>
      </w:r>
    </w:p>
    <w:p w14:paraId="386BD5FC" w14:textId="74D796E7" w:rsidR="00F55FBC" w:rsidRDefault="00732F8E" w:rsidP="00F55FBC">
      <w:pPr>
        <w:tabs>
          <w:tab w:val="center" w:pos="426"/>
        </w:tabs>
        <w:ind w:left="142"/>
        <w:jc w:val="both"/>
        <w:rPr>
          <w:b/>
          <w:sz w:val="22"/>
          <w:szCs w:val="22"/>
        </w:rPr>
      </w:pPr>
      <w:r w:rsidRPr="00720D49">
        <w:rPr>
          <w:sz w:val="22"/>
          <w:szCs w:val="22"/>
        </w:rPr>
        <w:t>Las elaboraciones de los informes de resultados de la aplicación definitiva serán</w:t>
      </w:r>
      <w:r w:rsidR="00F55FBC" w:rsidRPr="00720D49">
        <w:rPr>
          <w:sz w:val="22"/>
          <w:szCs w:val="22"/>
        </w:rPr>
        <w:t xml:space="preserve"> </w:t>
      </w:r>
      <w:r w:rsidR="00925C06" w:rsidRPr="00720D49">
        <w:rPr>
          <w:sz w:val="22"/>
          <w:szCs w:val="22"/>
        </w:rPr>
        <w:t>desarrolladas</w:t>
      </w:r>
      <w:r w:rsidR="004633DA" w:rsidRPr="00720D49">
        <w:rPr>
          <w:sz w:val="22"/>
          <w:szCs w:val="22"/>
        </w:rPr>
        <w:t xml:space="preserve"> </w:t>
      </w:r>
      <w:r w:rsidR="0035725B" w:rsidRPr="00720D49">
        <w:rPr>
          <w:sz w:val="22"/>
          <w:szCs w:val="22"/>
        </w:rPr>
        <w:t>por</w:t>
      </w:r>
      <w:r w:rsidR="004633DA" w:rsidRPr="00720D49">
        <w:rPr>
          <w:sz w:val="22"/>
          <w:szCs w:val="22"/>
        </w:rPr>
        <w:t xml:space="preserve"> </w:t>
      </w:r>
      <w:r w:rsidR="00001554" w:rsidRPr="00720D49">
        <w:rPr>
          <w:sz w:val="22"/>
          <w:szCs w:val="22"/>
        </w:rPr>
        <w:t xml:space="preserve">el equipo de </w:t>
      </w:r>
      <w:r w:rsidR="004633DA" w:rsidRPr="00720D49">
        <w:rPr>
          <w:sz w:val="22"/>
          <w:szCs w:val="22"/>
        </w:rPr>
        <w:t xml:space="preserve">especialistas </w:t>
      </w:r>
      <w:r w:rsidR="00F55FBC" w:rsidRPr="00720D49">
        <w:rPr>
          <w:sz w:val="22"/>
          <w:szCs w:val="22"/>
        </w:rPr>
        <w:t xml:space="preserve">de la DELAC </w:t>
      </w:r>
      <w:r w:rsidR="00001554" w:rsidRPr="00720D49">
        <w:rPr>
          <w:sz w:val="22"/>
          <w:szCs w:val="22"/>
        </w:rPr>
        <w:t xml:space="preserve">y </w:t>
      </w:r>
      <w:r w:rsidR="00F55FBC" w:rsidRPr="00720D49">
        <w:rPr>
          <w:sz w:val="22"/>
          <w:szCs w:val="22"/>
        </w:rPr>
        <w:t xml:space="preserve">el acompañamiento del </w:t>
      </w:r>
      <w:r w:rsidR="009B64A5">
        <w:rPr>
          <w:b/>
          <w:sz w:val="22"/>
          <w:szCs w:val="22"/>
        </w:rPr>
        <w:t>Psicometrista.</w:t>
      </w:r>
    </w:p>
    <w:p w14:paraId="0DC5002D" w14:textId="368D6A60" w:rsidR="009B64A5" w:rsidRDefault="009B64A5" w:rsidP="00F55FBC">
      <w:pPr>
        <w:tabs>
          <w:tab w:val="center" w:pos="426"/>
        </w:tabs>
        <w:ind w:left="142"/>
        <w:jc w:val="both"/>
        <w:rPr>
          <w:b/>
          <w:sz w:val="22"/>
          <w:szCs w:val="22"/>
        </w:rPr>
      </w:pPr>
    </w:p>
    <w:p w14:paraId="6A36B20D" w14:textId="77777777" w:rsidR="009B64A5" w:rsidRPr="00720D49" w:rsidRDefault="009B64A5" w:rsidP="00F55FBC">
      <w:pPr>
        <w:tabs>
          <w:tab w:val="center" w:pos="426"/>
        </w:tabs>
        <w:ind w:left="142"/>
        <w:jc w:val="both"/>
        <w:rPr>
          <w:sz w:val="22"/>
          <w:szCs w:val="22"/>
        </w:rPr>
      </w:pPr>
    </w:p>
    <w:p w14:paraId="3F1F76F7" w14:textId="77777777" w:rsidR="00F55FBC" w:rsidRPr="002C39B9" w:rsidRDefault="00F55FBC" w:rsidP="00F55FBC">
      <w:pPr>
        <w:tabs>
          <w:tab w:val="center" w:pos="426"/>
        </w:tabs>
        <w:ind w:left="142"/>
        <w:jc w:val="both"/>
        <w:rPr>
          <w:sz w:val="16"/>
          <w:szCs w:val="22"/>
        </w:rPr>
      </w:pPr>
    </w:p>
    <w:p w14:paraId="3523C28A" w14:textId="77777777" w:rsidR="00F55FBC" w:rsidRPr="00720D49" w:rsidRDefault="00F55FBC" w:rsidP="00F55FBC">
      <w:pPr>
        <w:tabs>
          <w:tab w:val="center" w:pos="426"/>
        </w:tabs>
        <w:autoSpaceDE w:val="0"/>
        <w:autoSpaceDN w:val="0"/>
        <w:adjustRightInd w:val="0"/>
        <w:ind w:left="142"/>
        <w:jc w:val="both"/>
        <w:rPr>
          <w:b/>
          <w:sz w:val="22"/>
          <w:szCs w:val="22"/>
        </w:rPr>
      </w:pPr>
      <w:r w:rsidRPr="008D3B03">
        <w:rPr>
          <w:b/>
          <w:sz w:val="22"/>
          <w:szCs w:val="22"/>
          <w:highlight w:val="lightGray"/>
        </w:rPr>
        <w:lastRenderedPageBreak/>
        <w:t>H5. Comunicación con las instituciones educativas</w:t>
      </w:r>
    </w:p>
    <w:p w14:paraId="37EAF5AF" w14:textId="22096414" w:rsidR="00F55FBC" w:rsidRPr="00720D49" w:rsidRDefault="00F55FBC" w:rsidP="00F55FBC">
      <w:pPr>
        <w:tabs>
          <w:tab w:val="center" w:pos="426"/>
        </w:tabs>
        <w:autoSpaceDE w:val="0"/>
        <w:autoSpaceDN w:val="0"/>
        <w:adjustRightInd w:val="0"/>
        <w:ind w:left="142"/>
        <w:jc w:val="both"/>
        <w:rPr>
          <w:sz w:val="22"/>
          <w:szCs w:val="22"/>
        </w:rPr>
      </w:pPr>
      <w:r w:rsidRPr="00720D49">
        <w:rPr>
          <w:sz w:val="22"/>
          <w:szCs w:val="22"/>
        </w:rPr>
        <w:t xml:space="preserve">La mayor parte de la interlocución con las instituciones educativas se hace desde el MEC, quien informará a las Direcciones Departamentales y Supervisiones </w:t>
      </w:r>
      <w:r w:rsidR="005F6A5C" w:rsidRPr="00720D49">
        <w:rPr>
          <w:sz w:val="22"/>
          <w:szCs w:val="22"/>
        </w:rPr>
        <w:t>P</w:t>
      </w:r>
      <w:r w:rsidRPr="00720D49">
        <w:rPr>
          <w:sz w:val="22"/>
          <w:szCs w:val="22"/>
        </w:rPr>
        <w:t xml:space="preserve">edagógicas y </w:t>
      </w:r>
      <w:r w:rsidR="005F6A5C" w:rsidRPr="00720D49">
        <w:rPr>
          <w:sz w:val="22"/>
          <w:szCs w:val="22"/>
        </w:rPr>
        <w:t>A</w:t>
      </w:r>
      <w:r w:rsidRPr="00720D49">
        <w:rPr>
          <w:sz w:val="22"/>
          <w:szCs w:val="22"/>
        </w:rPr>
        <w:t>dministrativas, quienes a su vez informarán a las instituciones educativas seleccionadas y apoyarán la difusión, así como la resolución de posibles dificultades.</w:t>
      </w:r>
    </w:p>
    <w:p w14:paraId="4BE01457" w14:textId="77777777" w:rsidR="00F55FBC" w:rsidRPr="002C39B9" w:rsidRDefault="00F55FBC" w:rsidP="00F55FBC">
      <w:pPr>
        <w:tabs>
          <w:tab w:val="center" w:pos="426"/>
        </w:tabs>
        <w:autoSpaceDE w:val="0"/>
        <w:autoSpaceDN w:val="0"/>
        <w:adjustRightInd w:val="0"/>
        <w:ind w:left="142"/>
        <w:jc w:val="both"/>
        <w:rPr>
          <w:sz w:val="16"/>
          <w:szCs w:val="22"/>
        </w:rPr>
      </w:pPr>
    </w:p>
    <w:p w14:paraId="6E79184E" w14:textId="77777777" w:rsidR="00F55FBC" w:rsidRPr="00720D49" w:rsidRDefault="00F55FBC" w:rsidP="00F55FBC">
      <w:pPr>
        <w:tabs>
          <w:tab w:val="center" w:pos="426"/>
        </w:tabs>
        <w:autoSpaceDE w:val="0"/>
        <w:autoSpaceDN w:val="0"/>
        <w:adjustRightInd w:val="0"/>
        <w:ind w:left="142"/>
        <w:jc w:val="both"/>
        <w:rPr>
          <w:sz w:val="22"/>
          <w:szCs w:val="22"/>
        </w:rPr>
      </w:pPr>
      <w:r w:rsidRPr="00720D49">
        <w:rPr>
          <w:sz w:val="22"/>
          <w:szCs w:val="22"/>
        </w:rPr>
        <w:t xml:space="preserve">La consultora se ocupará de la etapa previa a la aplicación de las pruebas y durante la misma, para poner en contacto a los aplicadores con las instituciones educativas y coordinar horarios y preparativos de la administración de las pruebas y cuestionarios. </w:t>
      </w:r>
    </w:p>
    <w:p w14:paraId="36A66C36" w14:textId="77777777" w:rsidR="00F55FBC" w:rsidRPr="00720D49" w:rsidRDefault="00F55FBC" w:rsidP="00F55FBC">
      <w:pPr>
        <w:pStyle w:val="Listavistosa-nfasis11"/>
        <w:tabs>
          <w:tab w:val="center" w:pos="426"/>
        </w:tabs>
        <w:ind w:left="142"/>
        <w:contextualSpacing/>
        <w:jc w:val="both"/>
        <w:rPr>
          <w:rFonts w:ascii="Times New Roman" w:hAnsi="Times New Roman"/>
          <w:sz w:val="6"/>
          <w:szCs w:val="22"/>
        </w:rPr>
      </w:pPr>
      <w:r w:rsidRPr="00720D49">
        <w:rPr>
          <w:rFonts w:ascii="Times New Roman" w:hAnsi="Times New Roman"/>
          <w:sz w:val="22"/>
          <w:szCs w:val="22"/>
          <w:lang w:eastAsia="en-US"/>
        </w:rPr>
        <w:br w:type="page"/>
      </w:r>
    </w:p>
    <w:p w14:paraId="29922178" w14:textId="77777777" w:rsidR="00F55FBC" w:rsidRPr="00720D49" w:rsidRDefault="00F55FBC" w:rsidP="00CA7D2E">
      <w:pPr>
        <w:pStyle w:val="Ttulo3"/>
        <w:numPr>
          <w:ilvl w:val="0"/>
          <w:numId w:val="42"/>
        </w:numPr>
        <w:shd w:val="pct30" w:color="auto" w:fill="FFFFFF"/>
        <w:tabs>
          <w:tab w:val="center" w:pos="426"/>
        </w:tabs>
        <w:ind w:left="142" w:right="0" w:firstLine="0"/>
        <w:jc w:val="left"/>
        <w:rPr>
          <w:rFonts w:ascii="Times New Roman" w:hAnsi="Times New Roman"/>
          <w:color w:val="000000"/>
          <w:sz w:val="22"/>
          <w:szCs w:val="22"/>
        </w:rPr>
      </w:pPr>
      <w:r w:rsidRPr="00720D49">
        <w:rPr>
          <w:rFonts w:ascii="Times New Roman" w:hAnsi="Times New Roman"/>
          <w:color w:val="000000"/>
          <w:sz w:val="22"/>
          <w:szCs w:val="22"/>
        </w:rPr>
        <w:lastRenderedPageBreak/>
        <w:t xml:space="preserve">DETALLE DE PRODUCTOS Y PORCENTAJES DE PAGOS </w:t>
      </w:r>
    </w:p>
    <w:p w14:paraId="661AC7DE" w14:textId="77777777" w:rsidR="00F55FBC" w:rsidRPr="00720D49" w:rsidRDefault="00F55FBC" w:rsidP="00F55FBC">
      <w:pPr>
        <w:pStyle w:val="Listavistosa-nfasis11"/>
        <w:ind w:left="0"/>
        <w:jc w:val="both"/>
        <w:rPr>
          <w:rFonts w:ascii="Times New Roman" w:hAnsi="Times New Roman"/>
          <w:sz w:val="10"/>
          <w:szCs w:val="22"/>
        </w:rPr>
      </w:pPr>
    </w:p>
    <w:tbl>
      <w:tblPr>
        <w:tblW w:w="46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2"/>
        <w:gridCol w:w="5647"/>
        <w:gridCol w:w="828"/>
        <w:gridCol w:w="1540"/>
      </w:tblGrid>
      <w:tr w:rsidR="00F55FBC" w:rsidRPr="00720D49" w14:paraId="6CD96FF5" w14:textId="77777777" w:rsidTr="001D1484">
        <w:trPr>
          <w:trHeight w:val="520"/>
          <w:tblHeader/>
        </w:trPr>
        <w:tc>
          <w:tcPr>
            <w:tcW w:w="546" w:type="pct"/>
            <w:tcBorders>
              <w:bottom w:val="single" w:sz="4" w:space="0" w:color="auto"/>
            </w:tcBorders>
            <w:shd w:val="clear" w:color="auto" w:fill="D9D9D9"/>
            <w:vAlign w:val="center"/>
          </w:tcPr>
          <w:p w14:paraId="2C72703C" w14:textId="77777777" w:rsidR="00F55FBC" w:rsidRPr="00720D49" w:rsidRDefault="00F55FBC" w:rsidP="005F6A5C">
            <w:pPr>
              <w:ind w:right="-108" w:hanging="23"/>
              <w:contextualSpacing/>
              <w:rPr>
                <w:sz w:val="22"/>
                <w:szCs w:val="22"/>
              </w:rPr>
            </w:pPr>
            <w:r w:rsidRPr="00720D49">
              <w:rPr>
                <w:b/>
                <w:sz w:val="20"/>
                <w:szCs w:val="22"/>
              </w:rPr>
              <w:t>Producto</w:t>
            </w:r>
          </w:p>
        </w:tc>
        <w:tc>
          <w:tcPr>
            <w:tcW w:w="3138" w:type="pct"/>
            <w:tcBorders>
              <w:bottom w:val="single" w:sz="4" w:space="0" w:color="auto"/>
            </w:tcBorders>
            <w:shd w:val="clear" w:color="auto" w:fill="D9D9D9"/>
            <w:vAlign w:val="center"/>
          </w:tcPr>
          <w:p w14:paraId="3D486671" w14:textId="77777777" w:rsidR="00F55FBC" w:rsidRPr="00720D49" w:rsidRDefault="00F55FBC" w:rsidP="00F55FBC">
            <w:pPr>
              <w:contextualSpacing/>
              <w:jc w:val="center"/>
              <w:rPr>
                <w:b/>
                <w:sz w:val="22"/>
                <w:szCs w:val="22"/>
              </w:rPr>
            </w:pPr>
            <w:r w:rsidRPr="00720D49">
              <w:rPr>
                <w:b/>
                <w:sz w:val="22"/>
                <w:szCs w:val="22"/>
              </w:rPr>
              <w:t>Descripción del producto requerido</w:t>
            </w:r>
          </w:p>
        </w:tc>
        <w:tc>
          <w:tcPr>
            <w:tcW w:w="460" w:type="pct"/>
            <w:tcBorders>
              <w:bottom w:val="single" w:sz="4" w:space="0" w:color="auto"/>
            </w:tcBorders>
            <w:shd w:val="clear" w:color="auto" w:fill="D9D9D9"/>
            <w:vAlign w:val="center"/>
          </w:tcPr>
          <w:p w14:paraId="1D8EE32E" w14:textId="77777777" w:rsidR="00F55FBC" w:rsidRPr="00720D49" w:rsidRDefault="00F55FBC" w:rsidP="00F55FBC">
            <w:pPr>
              <w:contextualSpacing/>
              <w:jc w:val="center"/>
              <w:rPr>
                <w:b/>
                <w:sz w:val="20"/>
                <w:szCs w:val="22"/>
              </w:rPr>
            </w:pPr>
            <w:r w:rsidRPr="00720D49">
              <w:rPr>
                <w:b/>
                <w:sz w:val="20"/>
                <w:szCs w:val="22"/>
              </w:rPr>
              <w:t>% DE PAGO</w:t>
            </w:r>
          </w:p>
        </w:tc>
        <w:tc>
          <w:tcPr>
            <w:tcW w:w="857" w:type="pct"/>
            <w:tcBorders>
              <w:bottom w:val="single" w:sz="4" w:space="0" w:color="auto"/>
            </w:tcBorders>
            <w:shd w:val="clear" w:color="auto" w:fill="D9D9D9" w:themeFill="background1" w:themeFillShade="D9"/>
            <w:vAlign w:val="center"/>
          </w:tcPr>
          <w:p w14:paraId="0DAE254B" w14:textId="55AC3B5E" w:rsidR="00F55FBC" w:rsidRPr="00720D49" w:rsidRDefault="00F55FBC" w:rsidP="00F55FBC">
            <w:pPr>
              <w:contextualSpacing/>
              <w:jc w:val="center"/>
              <w:rPr>
                <w:b/>
                <w:sz w:val="20"/>
                <w:szCs w:val="22"/>
              </w:rPr>
            </w:pPr>
            <w:r w:rsidRPr="00720D49">
              <w:rPr>
                <w:b/>
                <w:sz w:val="18"/>
                <w:szCs w:val="22"/>
              </w:rPr>
              <w:t xml:space="preserve">PLAZO </w:t>
            </w:r>
            <w:r w:rsidR="006154A9" w:rsidRPr="00720D49">
              <w:rPr>
                <w:b/>
                <w:sz w:val="18"/>
                <w:szCs w:val="22"/>
              </w:rPr>
              <w:t>DE ENTREGA DEL PRODUCTO (*)</w:t>
            </w:r>
          </w:p>
        </w:tc>
      </w:tr>
      <w:tr w:rsidR="00F55FBC" w:rsidRPr="00720D49" w14:paraId="1177C2C0" w14:textId="77777777" w:rsidTr="001D1484">
        <w:trPr>
          <w:trHeight w:val="1332"/>
        </w:trPr>
        <w:tc>
          <w:tcPr>
            <w:tcW w:w="546" w:type="pct"/>
            <w:tcBorders>
              <w:bottom w:val="nil"/>
            </w:tcBorders>
            <w:shd w:val="clear" w:color="auto" w:fill="auto"/>
            <w:vAlign w:val="center"/>
          </w:tcPr>
          <w:p w14:paraId="6CA8EF4E" w14:textId="77777777" w:rsidR="00F55FBC" w:rsidRPr="00720D49" w:rsidRDefault="00F55FBC" w:rsidP="00F55FBC">
            <w:pPr>
              <w:contextualSpacing/>
              <w:jc w:val="center"/>
              <w:rPr>
                <w:sz w:val="22"/>
                <w:szCs w:val="22"/>
              </w:rPr>
            </w:pPr>
            <w:r w:rsidRPr="00720D49">
              <w:rPr>
                <w:sz w:val="22"/>
                <w:szCs w:val="22"/>
              </w:rPr>
              <w:t>1</w:t>
            </w:r>
          </w:p>
        </w:tc>
        <w:tc>
          <w:tcPr>
            <w:tcW w:w="3138" w:type="pct"/>
            <w:tcBorders>
              <w:bottom w:val="nil"/>
            </w:tcBorders>
            <w:shd w:val="clear" w:color="auto" w:fill="auto"/>
            <w:vAlign w:val="center"/>
          </w:tcPr>
          <w:p w14:paraId="0B77634D" w14:textId="092A1007" w:rsidR="004E1C19" w:rsidRDefault="00F55FBC" w:rsidP="004E1C19">
            <w:pPr>
              <w:pStyle w:val="Listavistosa-nfasis11"/>
              <w:widowControl/>
              <w:ind w:left="318"/>
              <w:contextualSpacing/>
              <w:rPr>
                <w:rFonts w:ascii="Times New Roman" w:hAnsi="Times New Roman"/>
                <w:sz w:val="22"/>
                <w:szCs w:val="22"/>
              </w:rPr>
            </w:pPr>
            <w:r w:rsidRPr="00720D49">
              <w:rPr>
                <w:rFonts w:ascii="Times New Roman" w:hAnsi="Times New Roman"/>
                <w:sz w:val="22"/>
                <w:szCs w:val="22"/>
              </w:rPr>
              <w:t xml:space="preserve">Cronograma actualizado de </w:t>
            </w:r>
            <w:r w:rsidR="004E1C19">
              <w:rPr>
                <w:rFonts w:ascii="Times New Roman" w:hAnsi="Times New Roman"/>
                <w:sz w:val="22"/>
                <w:szCs w:val="22"/>
              </w:rPr>
              <w:t>a</w:t>
            </w:r>
            <w:r w:rsidRPr="00720D49">
              <w:rPr>
                <w:rFonts w:ascii="Times New Roman" w:hAnsi="Times New Roman"/>
                <w:sz w:val="22"/>
                <w:szCs w:val="22"/>
              </w:rPr>
              <w:t>ctividades mencionadas en la sección G</w:t>
            </w:r>
            <w:r w:rsidRPr="00720D49">
              <w:rPr>
                <w:rFonts w:ascii="Times New Roman" w:hAnsi="Times New Roman"/>
                <w:sz w:val="20"/>
              </w:rPr>
              <w:t xml:space="preserve"> </w:t>
            </w:r>
            <w:r w:rsidR="005F6A5C" w:rsidRPr="00720D49">
              <w:rPr>
                <w:rFonts w:ascii="Times New Roman" w:hAnsi="Times New Roman"/>
                <w:sz w:val="20"/>
              </w:rPr>
              <w:t>“</w:t>
            </w:r>
            <w:r w:rsidRPr="00720D49">
              <w:rPr>
                <w:rFonts w:ascii="Times New Roman" w:hAnsi="Times New Roman"/>
                <w:i/>
                <w:sz w:val="22"/>
                <w:szCs w:val="22"/>
              </w:rPr>
              <w:t>DETALLE DE LOS SERVICIOS DE LA CONSULTORA</w:t>
            </w:r>
            <w:r w:rsidR="005F6A5C" w:rsidRPr="00720D49">
              <w:rPr>
                <w:rFonts w:ascii="Times New Roman" w:hAnsi="Times New Roman"/>
                <w:i/>
                <w:sz w:val="22"/>
                <w:szCs w:val="22"/>
              </w:rPr>
              <w:t>”</w:t>
            </w:r>
            <w:r w:rsidR="00350CA1">
              <w:rPr>
                <w:rFonts w:ascii="Times New Roman" w:hAnsi="Times New Roman"/>
                <w:sz w:val="22"/>
                <w:szCs w:val="22"/>
              </w:rPr>
              <w:t>.</w:t>
            </w:r>
          </w:p>
          <w:p w14:paraId="587C6D40" w14:textId="77777777" w:rsidR="004E1C19" w:rsidRDefault="004E1C19" w:rsidP="004E1C19">
            <w:pPr>
              <w:pStyle w:val="Listavistosa-nfasis11"/>
              <w:widowControl/>
              <w:ind w:left="254"/>
              <w:contextualSpacing/>
              <w:rPr>
                <w:rFonts w:ascii="Times New Roman" w:hAnsi="Times New Roman"/>
                <w:sz w:val="22"/>
                <w:szCs w:val="22"/>
              </w:rPr>
            </w:pPr>
          </w:p>
          <w:p w14:paraId="55495B8A" w14:textId="746EC4AF" w:rsidR="00F55FBC" w:rsidRPr="004E1C19" w:rsidRDefault="00F55FBC" w:rsidP="004E1C19">
            <w:pPr>
              <w:pStyle w:val="Listavistosa-nfasis11"/>
              <w:widowControl/>
              <w:ind w:left="254"/>
              <w:contextualSpacing/>
              <w:rPr>
                <w:rFonts w:ascii="Times New Roman" w:hAnsi="Times New Roman"/>
                <w:sz w:val="20"/>
              </w:rPr>
            </w:pPr>
            <w:r w:rsidRPr="00720D49">
              <w:rPr>
                <w:rFonts w:ascii="Times New Roman" w:hAnsi="Times New Roman"/>
                <w:sz w:val="22"/>
                <w:szCs w:val="22"/>
              </w:rPr>
              <w:t>Plan de trabajo aprobado, siguiendo la estructura de presentación de informes de actividades, la cual será entregada por el MEC a la firma del contrato.</w:t>
            </w:r>
          </w:p>
        </w:tc>
        <w:tc>
          <w:tcPr>
            <w:tcW w:w="460" w:type="pct"/>
            <w:vAlign w:val="center"/>
          </w:tcPr>
          <w:p w14:paraId="7A49909A" w14:textId="13FEF67B" w:rsidR="00F55FBC" w:rsidRPr="00720D49" w:rsidRDefault="001D7DD2" w:rsidP="00F55FBC">
            <w:pPr>
              <w:contextualSpacing/>
              <w:jc w:val="center"/>
              <w:rPr>
                <w:sz w:val="22"/>
                <w:szCs w:val="22"/>
              </w:rPr>
            </w:pPr>
            <w:r w:rsidRPr="00720D49">
              <w:rPr>
                <w:sz w:val="22"/>
                <w:szCs w:val="22"/>
              </w:rPr>
              <w:t>20</w:t>
            </w:r>
            <w:r w:rsidR="00F55FBC" w:rsidRPr="00720D49">
              <w:rPr>
                <w:sz w:val="22"/>
                <w:szCs w:val="22"/>
              </w:rPr>
              <w:t>%</w:t>
            </w:r>
          </w:p>
        </w:tc>
        <w:tc>
          <w:tcPr>
            <w:tcW w:w="857" w:type="pct"/>
            <w:shd w:val="clear" w:color="auto" w:fill="auto"/>
            <w:vAlign w:val="center"/>
          </w:tcPr>
          <w:p w14:paraId="733D4B1E" w14:textId="13ED2B70" w:rsidR="00F55FBC" w:rsidRPr="00720D49" w:rsidRDefault="00F55FBC" w:rsidP="005F6A5C">
            <w:pPr>
              <w:jc w:val="center"/>
              <w:rPr>
                <w:sz w:val="20"/>
                <w:szCs w:val="22"/>
              </w:rPr>
            </w:pPr>
            <w:r w:rsidRPr="00720D49">
              <w:rPr>
                <w:sz w:val="20"/>
                <w:szCs w:val="22"/>
              </w:rPr>
              <w:t xml:space="preserve">A los 5 días </w:t>
            </w:r>
            <w:r w:rsidR="00E070CC" w:rsidRPr="00720D49">
              <w:rPr>
                <w:sz w:val="20"/>
                <w:szCs w:val="22"/>
              </w:rPr>
              <w:t xml:space="preserve">a </w:t>
            </w:r>
            <w:r w:rsidRPr="00720D49">
              <w:rPr>
                <w:sz w:val="20"/>
                <w:szCs w:val="22"/>
              </w:rPr>
              <w:t xml:space="preserve">partir de </w:t>
            </w:r>
            <w:r w:rsidR="00FD3410" w:rsidRPr="00720D49">
              <w:rPr>
                <w:sz w:val="20"/>
                <w:szCs w:val="22"/>
              </w:rPr>
              <w:t>la fecha en que el consultor recibe la orden de inicio de los servicios contratados.</w:t>
            </w:r>
          </w:p>
        </w:tc>
      </w:tr>
      <w:tr w:rsidR="00F55FBC" w:rsidRPr="00720D49" w14:paraId="1B655A82" w14:textId="77777777" w:rsidTr="001D1484">
        <w:trPr>
          <w:trHeight w:val="920"/>
        </w:trPr>
        <w:tc>
          <w:tcPr>
            <w:tcW w:w="546" w:type="pct"/>
            <w:tcBorders>
              <w:bottom w:val="single" w:sz="4" w:space="0" w:color="auto"/>
            </w:tcBorders>
            <w:shd w:val="clear" w:color="auto" w:fill="auto"/>
            <w:vAlign w:val="center"/>
          </w:tcPr>
          <w:p w14:paraId="3A76F52D" w14:textId="77777777" w:rsidR="00F55FBC" w:rsidRPr="00720D49" w:rsidRDefault="00F55FBC" w:rsidP="00F55FBC">
            <w:pPr>
              <w:contextualSpacing/>
              <w:jc w:val="center"/>
              <w:rPr>
                <w:sz w:val="22"/>
                <w:szCs w:val="22"/>
              </w:rPr>
            </w:pPr>
            <w:r w:rsidRPr="00720D49">
              <w:rPr>
                <w:sz w:val="22"/>
                <w:szCs w:val="22"/>
              </w:rPr>
              <w:t>2</w:t>
            </w:r>
          </w:p>
        </w:tc>
        <w:tc>
          <w:tcPr>
            <w:tcW w:w="3138" w:type="pct"/>
            <w:tcBorders>
              <w:bottom w:val="single" w:sz="4" w:space="0" w:color="auto"/>
            </w:tcBorders>
            <w:shd w:val="clear" w:color="auto" w:fill="auto"/>
            <w:vAlign w:val="center"/>
          </w:tcPr>
          <w:p w14:paraId="00A88662" w14:textId="26F183F4" w:rsidR="00F55FBC" w:rsidRPr="00720D49" w:rsidRDefault="00C87DE7" w:rsidP="00CA7D2E">
            <w:pPr>
              <w:pStyle w:val="Listavistosa-nfasis11"/>
              <w:widowControl/>
              <w:numPr>
                <w:ilvl w:val="0"/>
                <w:numId w:val="39"/>
              </w:numPr>
              <w:ind w:left="254" w:hanging="193"/>
              <w:contextualSpacing/>
              <w:rPr>
                <w:rFonts w:ascii="Times New Roman" w:hAnsi="Times New Roman"/>
                <w:sz w:val="22"/>
                <w:szCs w:val="22"/>
              </w:rPr>
            </w:pPr>
            <w:r w:rsidRPr="00720D49">
              <w:rPr>
                <w:rFonts w:ascii="Times New Roman" w:hAnsi="Times New Roman"/>
                <w:b/>
                <w:sz w:val="22"/>
                <w:szCs w:val="22"/>
              </w:rPr>
              <w:t xml:space="preserve">Primer informe </w:t>
            </w:r>
            <w:r w:rsidR="00F55FBC" w:rsidRPr="00720D49">
              <w:rPr>
                <w:rFonts w:ascii="Times New Roman" w:hAnsi="Times New Roman"/>
                <w:b/>
                <w:sz w:val="22"/>
                <w:szCs w:val="22"/>
              </w:rPr>
              <w:t>de avance (1)</w:t>
            </w:r>
            <w:r w:rsidR="00F55FBC" w:rsidRPr="00720D49">
              <w:rPr>
                <w:rFonts w:ascii="Times New Roman" w:hAnsi="Times New Roman"/>
                <w:sz w:val="22"/>
                <w:szCs w:val="22"/>
              </w:rPr>
              <w:t xml:space="preserve"> </w:t>
            </w:r>
          </w:p>
          <w:p w14:paraId="674DE931" w14:textId="3C969702" w:rsidR="00EF3655" w:rsidRDefault="0057706D" w:rsidP="0057706D">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(i)</w:t>
            </w:r>
            <w:r w:rsidR="00501E0C">
              <w:rPr>
                <w:rFonts w:ascii="Times New Roman" w:hAnsi="Times New Roman"/>
                <w:sz w:val="22"/>
                <w:szCs w:val="22"/>
              </w:rPr>
              <w:t xml:space="preserve"> </w:t>
            </w:r>
            <w:r w:rsidR="00F55FBC" w:rsidRPr="00720D49">
              <w:rPr>
                <w:rFonts w:ascii="Times New Roman" w:hAnsi="Times New Roman"/>
                <w:sz w:val="22"/>
                <w:szCs w:val="22"/>
              </w:rPr>
              <w:t>Actividades realizadas para el reclutamiento, selección, y jornadas de capacitación del personal requerido</w:t>
            </w:r>
            <w:r w:rsidR="00EF3655">
              <w:rPr>
                <w:rFonts w:ascii="Times New Roman" w:hAnsi="Times New Roman"/>
                <w:sz w:val="22"/>
                <w:szCs w:val="22"/>
              </w:rPr>
              <w:t>.</w:t>
            </w:r>
          </w:p>
          <w:p w14:paraId="4D7B399F" w14:textId="77777777" w:rsidR="00EF3655" w:rsidRDefault="0057706D" w:rsidP="0057706D">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 xml:space="preserve">(ii) Actividades realizadas de </w:t>
            </w:r>
            <w:r w:rsidR="00EF3655">
              <w:rPr>
                <w:rFonts w:ascii="Times New Roman" w:hAnsi="Times New Roman"/>
                <w:sz w:val="22"/>
                <w:szCs w:val="22"/>
              </w:rPr>
              <w:t>logística para trabajo de campo.</w:t>
            </w:r>
          </w:p>
          <w:p w14:paraId="01D4144A" w14:textId="0935D023" w:rsidR="0057706D" w:rsidRPr="00720D49" w:rsidRDefault="0057706D" w:rsidP="0057706D">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(iii) Avance de las actividades del operativo de campo.</w:t>
            </w:r>
          </w:p>
          <w:p w14:paraId="3FA051A1" w14:textId="4E7D93BF" w:rsidR="00F55FBC" w:rsidRPr="00720D49" w:rsidRDefault="00F55FBC" w:rsidP="00F55FBC">
            <w:pPr>
              <w:pStyle w:val="Listavistosa-nfasis11"/>
              <w:widowControl/>
              <w:ind w:left="254"/>
              <w:contextualSpacing/>
              <w:rPr>
                <w:rFonts w:ascii="Times New Roman" w:hAnsi="Times New Roman"/>
                <w:sz w:val="22"/>
                <w:szCs w:val="22"/>
              </w:rPr>
            </w:pPr>
          </w:p>
        </w:tc>
        <w:tc>
          <w:tcPr>
            <w:tcW w:w="460" w:type="pct"/>
            <w:tcBorders>
              <w:bottom w:val="single" w:sz="4" w:space="0" w:color="auto"/>
            </w:tcBorders>
            <w:vAlign w:val="center"/>
          </w:tcPr>
          <w:p w14:paraId="046875F1" w14:textId="494C0903" w:rsidR="00F55FBC" w:rsidRPr="00720D49" w:rsidRDefault="001A77EB" w:rsidP="00F55FBC">
            <w:pPr>
              <w:contextualSpacing/>
              <w:jc w:val="center"/>
              <w:rPr>
                <w:sz w:val="22"/>
                <w:szCs w:val="22"/>
              </w:rPr>
            </w:pPr>
            <w:r w:rsidRPr="00720D49">
              <w:rPr>
                <w:sz w:val="22"/>
                <w:szCs w:val="22"/>
              </w:rPr>
              <w:t>4</w:t>
            </w:r>
            <w:r w:rsidR="001E5513" w:rsidRPr="00720D49">
              <w:rPr>
                <w:sz w:val="22"/>
                <w:szCs w:val="22"/>
              </w:rPr>
              <w:t>0</w:t>
            </w:r>
            <w:r w:rsidR="00F55FBC" w:rsidRPr="00720D49">
              <w:rPr>
                <w:sz w:val="22"/>
                <w:szCs w:val="22"/>
              </w:rPr>
              <w:t>%</w:t>
            </w:r>
          </w:p>
        </w:tc>
        <w:tc>
          <w:tcPr>
            <w:tcW w:w="857" w:type="pct"/>
            <w:tcBorders>
              <w:bottom w:val="single" w:sz="4" w:space="0" w:color="auto"/>
            </w:tcBorders>
            <w:shd w:val="clear" w:color="auto" w:fill="auto"/>
            <w:vAlign w:val="center"/>
          </w:tcPr>
          <w:p w14:paraId="368159F8" w14:textId="7DCB4EB2" w:rsidR="00F55FBC" w:rsidRPr="00720D49" w:rsidRDefault="009B64A5" w:rsidP="008B2CBA">
            <w:pPr>
              <w:contextualSpacing/>
              <w:jc w:val="center"/>
              <w:rPr>
                <w:sz w:val="22"/>
                <w:szCs w:val="22"/>
              </w:rPr>
            </w:pPr>
            <w:r>
              <w:rPr>
                <w:sz w:val="22"/>
                <w:szCs w:val="22"/>
              </w:rPr>
              <w:t>Marzo de 2023</w:t>
            </w:r>
          </w:p>
        </w:tc>
      </w:tr>
      <w:tr w:rsidR="00F55FBC" w:rsidRPr="00720D49" w14:paraId="6CBA1674" w14:textId="77777777" w:rsidTr="001D1484">
        <w:trPr>
          <w:trHeight w:val="1692"/>
        </w:trPr>
        <w:tc>
          <w:tcPr>
            <w:tcW w:w="546" w:type="pct"/>
            <w:tcBorders>
              <w:top w:val="single" w:sz="4" w:space="0" w:color="auto"/>
              <w:bottom w:val="nil"/>
            </w:tcBorders>
            <w:shd w:val="clear" w:color="auto" w:fill="auto"/>
            <w:vAlign w:val="center"/>
          </w:tcPr>
          <w:p w14:paraId="1A4DF7C8" w14:textId="77777777" w:rsidR="00F55FBC" w:rsidRPr="00720D49" w:rsidRDefault="00F55FBC" w:rsidP="00F55FBC">
            <w:pPr>
              <w:contextualSpacing/>
              <w:jc w:val="center"/>
              <w:rPr>
                <w:sz w:val="22"/>
                <w:szCs w:val="22"/>
              </w:rPr>
            </w:pPr>
            <w:r w:rsidRPr="00720D49">
              <w:rPr>
                <w:sz w:val="22"/>
                <w:szCs w:val="22"/>
              </w:rPr>
              <w:t>3</w:t>
            </w:r>
          </w:p>
        </w:tc>
        <w:tc>
          <w:tcPr>
            <w:tcW w:w="3138" w:type="pct"/>
            <w:tcBorders>
              <w:top w:val="single" w:sz="4" w:space="0" w:color="auto"/>
              <w:bottom w:val="nil"/>
            </w:tcBorders>
            <w:shd w:val="clear" w:color="auto" w:fill="auto"/>
            <w:vAlign w:val="center"/>
          </w:tcPr>
          <w:p w14:paraId="3C27833B" w14:textId="39D513AD" w:rsidR="00F55FBC" w:rsidRPr="00720D49" w:rsidRDefault="00C87DE7" w:rsidP="00CA7D2E">
            <w:pPr>
              <w:pStyle w:val="Listavistosa-nfasis11"/>
              <w:widowControl/>
              <w:numPr>
                <w:ilvl w:val="0"/>
                <w:numId w:val="38"/>
              </w:numPr>
              <w:ind w:left="254" w:hanging="193"/>
              <w:contextualSpacing/>
              <w:rPr>
                <w:rFonts w:ascii="Times New Roman" w:hAnsi="Times New Roman"/>
                <w:sz w:val="22"/>
                <w:szCs w:val="22"/>
              </w:rPr>
            </w:pPr>
            <w:r w:rsidRPr="00720D49">
              <w:rPr>
                <w:rFonts w:ascii="Times New Roman" w:hAnsi="Times New Roman"/>
                <w:b/>
                <w:sz w:val="22"/>
                <w:szCs w:val="22"/>
              </w:rPr>
              <w:t>Segundo i</w:t>
            </w:r>
            <w:r w:rsidR="00F55FBC" w:rsidRPr="00720D49">
              <w:rPr>
                <w:rFonts w:ascii="Times New Roman" w:hAnsi="Times New Roman"/>
                <w:b/>
                <w:sz w:val="22"/>
                <w:szCs w:val="22"/>
              </w:rPr>
              <w:t>nforme de avance (1)</w:t>
            </w:r>
          </w:p>
          <w:p w14:paraId="3AAB6E49" w14:textId="77777777" w:rsidR="00EF3655" w:rsidRDefault="00F55FBC" w:rsidP="00F55FBC">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 xml:space="preserve">(i) Actividades </w:t>
            </w:r>
            <w:r w:rsidR="00C87DE7" w:rsidRPr="00720D49">
              <w:rPr>
                <w:rFonts w:ascii="Times New Roman" w:hAnsi="Times New Roman"/>
                <w:sz w:val="22"/>
                <w:szCs w:val="22"/>
              </w:rPr>
              <w:t>del operativo</w:t>
            </w:r>
            <w:r w:rsidRPr="00720D49">
              <w:rPr>
                <w:rFonts w:ascii="Times New Roman" w:hAnsi="Times New Roman"/>
                <w:sz w:val="22"/>
                <w:szCs w:val="22"/>
              </w:rPr>
              <w:t xml:space="preserve"> de campo</w:t>
            </w:r>
          </w:p>
          <w:p w14:paraId="4D6BBD91" w14:textId="427CE141" w:rsidR="00F55FBC" w:rsidRPr="00720D49" w:rsidRDefault="00F55FBC" w:rsidP="00F55FBC">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(ii) Actividades de monitoreo de campo</w:t>
            </w:r>
          </w:p>
          <w:p w14:paraId="482E7ADE" w14:textId="77777777" w:rsidR="00EF3655" w:rsidRDefault="00F55FBC" w:rsidP="00732F8E">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w:t>
            </w:r>
            <w:r w:rsidR="00C87DE7" w:rsidRPr="00720D49">
              <w:rPr>
                <w:rFonts w:ascii="Times New Roman" w:hAnsi="Times New Roman"/>
                <w:sz w:val="22"/>
                <w:szCs w:val="22"/>
              </w:rPr>
              <w:t>iii</w:t>
            </w:r>
            <w:r w:rsidRPr="00720D49">
              <w:rPr>
                <w:rFonts w:ascii="Times New Roman" w:hAnsi="Times New Roman"/>
                <w:sz w:val="22"/>
                <w:szCs w:val="22"/>
              </w:rPr>
              <w:t xml:space="preserve">) Procedimientos de distribución y recolección de materiales e instrumentos </w:t>
            </w:r>
            <w:r w:rsidR="00C87DE7" w:rsidRPr="00720D49">
              <w:rPr>
                <w:rFonts w:ascii="Times New Roman" w:hAnsi="Times New Roman"/>
                <w:sz w:val="22"/>
                <w:szCs w:val="22"/>
              </w:rPr>
              <w:t>y</w:t>
            </w:r>
          </w:p>
          <w:p w14:paraId="71D9AAD4" w14:textId="514B9099" w:rsidR="00F55FBC" w:rsidRPr="00720D49" w:rsidRDefault="00C87DE7" w:rsidP="00732F8E">
            <w:pPr>
              <w:pStyle w:val="Listavistosa-nfasis11"/>
              <w:widowControl/>
              <w:ind w:left="254"/>
              <w:contextualSpacing/>
              <w:rPr>
                <w:rFonts w:ascii="Times New Roman" w:hAnsi="Times New Roman"/>
                <w:sz w:val="22"/>
                <w:szCs w:val="22"/>
              </w:rPr>
            </w:pPr>
            <w:r w:rsidRPr="00720D49">
              <w:rPr>
                <w:rFonts w:ascii="Times New Roman" w:hAnsi="Times New Roman"/>
                <w:sz w:val="22"/>
                <w:szCs w:val="22"/>
              </w:rPr>
              <w:t>(iv) avance de las actividades de procesamiento de datos.</w:t>
            </w:r>
          </w:p>
          <w:p w14:paraId="68F84F3A" w14:textId="59FAC283" w:rsidR="00F55FBC" w:rsidRPr="00720D49" w:rsidRDefault="00F55FBC" w:rsidP="00F55FBC">
            <w:pPr>
              <w:pStyle w:val="Listavistosa-nfasis11"/>
              <w:widowControl/>
              <w:ind w:left="288" w:hanging="34"/>
              <w:contextualSpacing/>
              <w:rPr>
                <w:rFonts w:ascii="Times New Roman" w:hAnsi="Times New Roman"/>
                <w:sz w:val="22"/>
                <w:szCs w:val="22"/>
              </w:rPr>
            </w:pPr>
          </w:p>
        </w:tc>
        <w:tc>
          <w:tcPr>
            <w:tcW w:w="460" w:type="pct"/>
            <w:tcBorders>
              <w:top w:val="single" w:sz="4" w:space="0" w:color="auto"/>
            </w:tcBorders>
            <w:vAlign w:val="center"/>
          </w:tcPr>
          <w:p w14:paraId="190458E3" w14:textId="21670C91" w:rsidR="00F55FBC" w:rsidRPr="00720D49" w:rsidRDefault="003D4BD7" w:rsidP="00F55FBC">
            <w:pPr>
              <w:contextualSpacing/>
              <w:jc w:val="center"/>
              <w:rPr>
                <w:sz w:val="22"/>
                <w:szCs w:val="22"/>
              </w:rPr>
            </w:pPr>
            <w:r>
              <w:rPr>
                <w:sz w:val="22"/>
                <w:szCs w:val="22"/>
              </w:rPr>
              <w:t>3</w:t>
            </w:r>
            <w:r w:rsidR="001E5513" w:rsidRPr="00720D49">
              <w:rPr>
                <w:sz w:val="22"/>
                <w:szCs w:val="22"/>
              </w:rPr>
              <w:t>0</w:t>
            </w:r>
            <w:r w:rsidR="00F55FBC" w:rsidRPr="00720D49">
              <w:rPr>
                <w:sz w:val="22"/>
                <w:szCs w:val="22"/>
              </w:rPr>
              <w:t>%</w:t>
            </w:r>
          </w:p>
        </w:tc>
        <w:tc>
          <w:tcPr>
            <w:tcW w:w="857" w:type="pct"/>
            <w:tcBorders>
              <w:top w:val="single" w:sz="4" w:space="0" w:color="auto"/>
            </w:tcBorders>
            <w:shd w:val="clear" w:color="auto" w:fill="auto"/>
            <w:vAlign w:val="center"/>
          </w:tcPr>
          <w:p w14:paraId="5948254E" w14:textId="77777777" w:rsidR="00501E0C" w:rsidRDefault="00501E0C" w:rsidP="007D6239">
            <w:pPr>
              <w:contextualSpacing/>
              <w:jc w:val="center"/>
              <w:rPr>
                <w:sz w:val="22"/>
                <w:szCs w:val="22"/>
              </w:rPr>
            </w:pPr>
            <w:r>
              <w:rPr>
                <w:sz w:val="22"/>
                <w:szCs w:val="22"/>
              </w:rPr>
              <w:t>Mayo</w:t>
            </w:r>
          </w:p>
          <w:p w14:paraId="56D2B6C2" w14:textId="4BBAD347" w:rsidR="00F55FBC" w:rsidRPr="00720D49" w:rsidRDefault="00D94A4E" w:rsidP="007D6239">
            <w:pPr>
              <w:contextualSpacing/>
              <w:jc w:val="center"/>
              <w:rPr>
                <w:sz w:val="22"/>
                <w:szCs w:val="22"/>
              </w:rPr>
            </w:pPr>
            <w:r w:rsidRPr="00720D49">
              <w:rPr>
                <w:sz w:val="22"/>
                <w:szCs w:val="22"/>
              </w:rPr>
              <w:t xml:space="preserve"> de 202</w:t>
            </w:r>
            <w:r w:rsidR="007D6239">
              <w:rPr>
                <w:sz w:val="22"/>
                <w:szCs w:val="22"/>
              </w:rPr>
              <w:t>3</w:t>
            </w:r>
          </w:p>
        </w:tc>
      </w:tr>
      <w:tr w:rsidR="00B00312" w:rsidRPr="00720D49" w14:paraId="085EF6E3" w14:textId="77777777" w:rsidTr="001D1484">
        <w:trPr>
          <w:trHeight w:val="290"/>
        </w:trPr>
        <w:tc>
          <w:tcPr>
            <w:tcW w:w="546" w:type="pct"/>
            <w:tcBorders>
              <w:bottom w:val="single" w:sz="4" w:space="0" w:color="auto"/>
            </w:tcBorders>
            <w:shd w:val="clear" w:color="auto" w:fill="auto"/>
            <w:vAlign w:val="center"/>
          </w:tcPr>
          <w:p w14:paraId="0A0FE79D" w14:textId="4A6275FB" w:rsidR="00B00312" w:rsidRPr="00720D49" w:rsidDel="00C21F87" w:rsidRDefault="00C87DE7" w:rsidP="00F55FBC">
            <w:pPr>
              <w:contextualSpacing/>
              <w:jc w:val="center"/>
              <w:rPr>
                <w:sz w:val="22"/>
                <w:szCs w:val="22"/>
              </w:rPr>
            </w:pPr>
            <w:r w:rsidRPr="00720D49">
              <w:rPr>
                <w:sz w:val="22"/>
                <w:szCs w:val="22"/>
              </w:rPr>
              <w:t>4</w:t>
            </w:r>
          </w:p>
        </w:tc>
        <w:tc>
          <w:tcPr>
            <w:tcW w:w="3138" w:type="pct"/>
            <w:tcBorders>
              <w:bottom w:val="single" w:sz="4" w:space="0" w:color="auto"/>
            </w:tcBorders>
            <w:shd w:val="clear" w:color="auto" w:fill="auto"/>
            <w:vAlign w:val="center"/>
          </w:tcPr>
          <w:p w14:paraId="095FC829" w14:textId="77777777" w:rsidR="00B00312" w:rsidRPr="00720D49" w:rsidRDefault="00B00312" w:rsidP="00CA7D2E">
            <w:pPr>
              <w:pStyle w:val="Listavistosa-nfasis11"/>
              <w:widowControl/>
              <w:numPr>
                <w:ilvl w:val="0"/>
                <w:numId w:val="56"/>
              </w:numPr>
              <w:ind w:left="295" w:hanging="141"/>
              <w:contextualSpacing/>
              <w:rPr>
                <w:rFonts w:ascii="Times New Roman" w:hAnsi="Times New Roman"/>
                <w:b/>
                <w:sz w:val="22"/>
                <w:szCs w:val="22"/>
              </w:rPr>
            </w:pPr>
            <w:r w:rsidRPr="00720D49">
              <w:rPr>
                <w:rFonts w:ascii="Times New Roman" w:hAnsi="Times New Roman"/>
                <w:b/>
                <w:sz w:val="22"/>
                <w:szCs w:val="22"/>
              </w:rPr>
              <w:t>Informe final de consultoría (2)</w:t>
            </w:r>
          </w:p>
          <w:p w14:paraId="29CA56BF" w14:textId="77777777" w:rsidR="007E176A" w:rsidRPr="007E176A" w:rsidRDefault="004E2E36" w:rsidP="00CA7D2E">
            <w:pPr>
              <w:pStyle w:val="Listavistosa-nfasis11"/>
              <w:widowControl/>
              <w:numPr>
                <w:ilvl w:val="0"/>
                <w:numId w:val="65"/>
              </w:numPr>
              <w:ind w:left="314" w:firstLine="2"/>
              <w:contextualSpacing/>
              <w:rPr>
                <w:rFonts w:ascii="Times New Roman" w:hAnsi="Times New Roman"/>
                <w:b/>
                <w:sz w:val="22"/>
                <w:szCs w:val="22"/>
              </w:rPr>
            </w:pPr>
            <w:r w:rsidRPr="00720D49">
              <w:rPr>
                <w:rFonts w:ascii="Times New Roman" w:hAnsi="Times New Roman"/>
                <w:sz w:val="22"/>
                <w:szCs w:val="22"/>
              </w:rPr>
              <w:t>Informe de actividades:</w:t>
            </w:r>
            <w:r w:rsidR="002F2F2E" w:rsidRPr="00720D49">
              <w:rPr>
                <w:rFonts w:ascii="Times New Roman" w:hAnsi="Times New Roman"/>
                <w:sz w:val="22"/>
                <w:szCs w:val="22"/>
              </w:rPr>
              <w:t xml:space="preserve"> </w:t>
            </w:r>
            <w:r w:rsidR="00B00312" w:rsidRPr="00720D49">
              <w:rPr>
                <w:rFonts w:ascii="Times New Roman" w:hAnsi="Times New Roman"/>
                <w:sz w:val="22"/>
                <w:szCs w:val="22"/>
              </w:rPr>
              <w:t>Descripción de todas las actividades realizadas para</w:t>
            </w:r>
            <w:r w:rsidR="00A74961" w:rsidRPr="00720D49">
              <w:rPr>
                <w:rFonts w:ascii="Times New Roman" w:hAnsi="Times New Roman"/>
                <w:sz w:val="22"/>
                <w:szCs w:val="22"/>
              </w:rPr>
              <w:t xml:space="preserve"> la </w:t>
            </w:r>
            <w:r w:rsidR="00C87DE7" w:rsidRPr="00720D49">
              <w:rPr>
                <w:rFonts w:ascii="Times New Roman" w:hAnsi="Times New Roman"/>
                <w:sz w:val="22"/>
                <w:szCs w:val="22"/>
              </w:rPr>
              <w:t xml:space="preserve">organización y </w:t>
            </w:r>
            <w:r w:rsidRPr="00720D49">
              <w:rPr>
                <w:rFonts w:ascii="Times New Roman" w:hAnsi="Times New Roman"/>
                <w:sz w:val="22"/>
                <w:szCs w:val="22"/>
              </w:rPr>
              <w:t>a</w:t>
            </w:r>
            <w:r w:rsidR="00A74961" w:rsidRPr="00720D49">
              <w:rPr>
                <w:rFonts w:ascii="Times New Roman" w:hAnsi="Times New Roman"/>
                <w:sz w:val="22"/>
                <w:szCs w:val="22"/>
              </w:rPr>
              <w:t xml:space="preserve">plicación del </w:t>
            </w:r>
            <w:r w:rsidRPr="00720D49">
              <w:rPr>
                <w:rFonts w:ascii="Times New Roman" w:hAnsi="Times New Roman"/>
                <w:sz w:val="22"/>
                <w:szCs w:val="22"/>
              </w:rPr>
              <w:t>o</w:t>
            </w:r>
            <w:r w:rsidR="00B00312" w:rsidRPr="00720D49">
              <w:rPr>
                <w:rFonts w:ascii="Times New Roman" w:hAnsi="Times New Roman"/>
                <w:sz w:val="22"/>
                <w:szCs w:val="22"/>
              </w:rPr>
              <w:t>perativ</w:t>
            </w:r>
            <w:r w:rsidR="00A74961" w:rsidRPr="00720D49">
              <w:rPr>
                <w:rFonts w:ascii="Times New Roman" w:hAnsi="Times New Roman"/>
                <w:sz w:val="22"/>
                <w:szCs w:val="22"/>
              </w:rPr>
              <w:t>o</w:t>
            </w:r>
            <w:r w:rsidR="003C1CBA" w:rsidRPr="00720D49">
              <w:rPr>
                <w:rFonts w:ascii="Times New Roman" w:hAnsi="Times New Roman"/>
                <w:sz w:val="22"/>
                <w:szCs w:val="22"/>
              </w:rPr>
              <w:t>, análisis de datos y elaboración de informe</w:t>
            </w:r>
            <w:r w:rsidRPr="00720D49">
              <w:rPr>
                <w:rFonts w:ascii="Times New Roman" w:hAnsi="Times New Roman"/>
                <w:sz w:val="22"/>
                <w:szCs w:val="22"/>
              </w:rPr>
              <w:t>s</w:t>
            </w:r>
          </w:p>
          <w:p w14:paraId="27C34CCC" w14:textId="77777777" w:rsidR="007E176A" w:rsidRDefault="00217136" w:rsidP="007E176A">
            <w:pPr>
              <w:pStyle w:val="Listavistosa-nfasis11"/>
              <w:widowControl/>
              <w:ind w:left="316"/>
              <w:contextualSpacing/>
              <w:rPr>
                <w:rFonts w:ascii="Times New Roman" w:hAnsi="Times New Roman"/>
                <w:sz w:val="22"/>
                <w:szCs w:val="22"/>
              </w:rPr>
            </w:pPr>
            <w:r w:rsidRPr="00720D49">
              <w:rPr>
                <w:rFonts w:ascii="Times New Roman" w:hAnsi="Times New Roman"/>
                <w:sz w:val="22"/>
                <w:szCs w:val="22"/>
              </w:rPr>
              <w:t xml:space="preserve">(ii) </w:t>
            </w:r>
            <w:r w:rsidR="004E2E36" w:rsidRPr="00720D49">
              <w:rPr>
                <w:rFonts w:ascii="Times New Roman" w:hAnsi="Times New Roman"/>
                <w:sz w:val="22"/>
                <w:szCs w:val="22"/>
              </w:rPr>
              <w:t>reporte</w:t>
            </w:r>
            <w:r w:rsidRPr="00720D49">
              <w:rPr>
                <w:rFonts w:ascii="Times New Roman" w:hAnsi="Times New Roman"/>
                <w:sz w:val="22"/>
                <w:szCs w:val="22"/>
              </w:rPr>
              <w:t xml:space="preserve"> ejecutivo</w:t>
            </w:r>
            <w:r w:rsidR="004E2E36" w:rsidRPr="00720D49">
              <w:rPr>
                <w:rFonts w:ascii="Times New Roman" w:hAnsi="Times New Roman"/>
                <w:sz w:val="22"/>
                <w:szCs w:val="22"/>
              </w:rPr>
              <w:t xml:space="preserve"> de resultados</w:t>
            </w:r>
            <w:r w:rsidRPr="00720D49">
              <w:rPr>
                <w:rFonts w:ascii="Times New Roman" w:hAnsi="Times New Roman"/>
                <w:sz w:val="22"/>
                <w:szCs w:val="22"/>
              </w:rPr>
              <w:t xml:space="preserve">. </w:t>
            </w:r>
          </w:p>
          <w:p w14:paraId="1F352E48" w14:textId="56850A35" w:rsidR="00B00312" w:rsidRPr="00720D49" w:rsidRDefault="00217136" w:rsidP="007E176A">
            <w:pPr>
              <w:pStyle w:val="Listavistosa-nfasis11"/>
              <w:widowControl/>
              <w:ind w:left="316"/>
              <w:contextualSpacing/>
              <w:rPr>
                <w:rFonts w:ascii="Times New Roman" w:hAnsi="Times New Roman"/>
                <w:b/>
                <w:sz w:val="22"/>
                <w:szCs w:val="22"/>
              </w:rPr>
            </w:pPr>
            <w:r w:rsidRPr="00720D49">
              <w:rPr>
                <w:rFonts w:ascii="Times New Roman" w:hAnsi="Times New Roman"/>
                <w:sz w:val="22"/>
                <w:szCs w:val="22"/>
              </w:rPr>
              <w:t>(</w:t>
            </w:r>
            <w:r w:rsidR="007E176A">
              <w:rPr>
                <w:rFonts w:ascii="Times New Roman" w:hAnsi="Times New Roman"/>
                <w:sz w:val="22"/>
                <w:szCs w:val="22"/>
              </w:rPr>
              <w:t>i</w:t>
            </w:r>
            <w:r w:rsidRPr="00720D49">
              <w:rPr>
                <w:rFonts w:ascii="Times New Roman" w:hAnsi="Times New Roman"/>
                <w:sz w:val="22"/>
                <w:szCs w:val="22"/>
              </w:rPr>
              <w:t xml:space="preserve">ii) Reporte de resultados nacionales cognitivos y de factores asociados </w:t>
            </w:r>
          </w:p>
        </w:tc>
        <w:tc>
          <w:tcPr>
            <w:tcW w:w="460" w:type="pct"/>
            <w:tcBorders>
              <w:bottom w:val="single" w:sz="4" w:space="0" w:color="auto"/>
            </w:tcBorders>
            <w:vAlign w:val="center"/>
          </w:tcPr>
          <w:p w14:paraId="563D3521" w14:textId="7692BCC9" w:rsidR="00B00312" w:rsidRPr="00720D49" w:rsidRDefault="003D4BD7" w:rsidP="00F55FBC">
            <w:pPr>
              <w:contextualSpacing/>
              <w:jc w:val="center"/>
              <w:rPr>
                <w:sz w:val="22"/>
                <w:szCs w:val="22"/>
              </w:rPr>
            </w:pPr>
            <w:r>
              <w:rPr>
                <w:sz w:val="22"/>
                <w:szCs w:val="22"/>
              </w:rPr>
              <w:t>1</w:t>
            </w:r>
            <w:r w:rsidR="00D365AB" w:rsidRPr="00720D49">
              <w:rPr>
                <w:sz w:val="22"/>
                <w:szCs w:val="22"/>
              </w:rPr>
              <w:t>0</w:t>
            </w:r>
            <w:r w:rsidR="001D7DD2" w:rsidRPr="00720D49">
              <w:rPr>
                <w:sz w:val="22"/>
                <w:szCs w:val="22"/>
              </w:rPr>
              <w:t>%</w:t>
            </w:r>
          </w:p>
        </w:tc>
        <w:tc>
          <w:tcPr>
            <w:tcW w:w="857" w:type="pct"/>
            <w:tcBorders>
              <w:bottom w:val="single" w:sz="4" w:space="0" w:color="auto"/>
            </w:tcBorders>
            <w:shd w:val="clear" w:color="auto" w:fill="auto"/>
            <w:vAlign w:val="center"/>
          </w:tcPr>
          <w:p w14:paraId="5D2AAC0A" w14:textId="359AF22F" w:rsidR="00D365AB" w:rsidRPr="00720D49" w:rsidRDefault="00501E0C" w:rsidP="00732F8E">
            <w:pPr>
              <w:contextualSpacing/>
              <w:jc w:val="center"/>
              <w:rPr>
                <w:sz w:val="22"/>
                <w:szCs w:val="22"/>
              </w:rPr>
            </w:pPr>
            <w:r>
              <w:rPr>
                <w:sz w:val="22"/>
                <w:szCs w:val="22"/>
              </w:rPr>
              <w:t>Octubre</w:t>
            </w:r>
            <w:r w:rsidR="00D365AB" w:rsidRPr="00720D49">
              <w:rPr>
                <w:sz w:val="22"/>
                <w:szCs w:val="22"/>
              </w:rPr>
              <w:t xml:space="preserve"> </w:t>
            </w:r>
            <w:r w:rsidR="00D94A4E" w:rsidRPr="00720D49">
              <w:rPr>
                <w:sz w:val="22"/>
                <w:szCs w:val="22"/>
              </w:rPr>
              <w:t xml:space="preserve">de </w:t>
            </w:r>
          </w:p>
          <w:p w14:paraId="052C1CF1" w14:textId="4916E907" w:rsidR="00B00312" w:rsidRPr="00720D49" w:rsidRDefault="00D94A4E" w:rsidP="00732F8E">
            <w:pPr>
              <w:contextualSpacing/>
              <w:jc w:val="center"/>
              <w:rPr>
                <w:sz w:val="22"/>
                <w:szCs w:val="22"/>
              </w:rPr>
            </w:pPr>
            <w:r w:rsidRPr="00720D49">
              <w:rPr>
                <w:sz w:val="22"/>
                <w:szCs w:val="22"/>
              </w:rPr>
              <w:t>2023</w:t>
            </w:r>
          </w:p>
        </w:tc>
      </w:tr>
    </w:tbl>
    <w:p w14:paraId="38742728" w14:textId="77777777" w:rsidR="001D1484" w:rsidRPr="00720D49" w:rsidRDefault="001D1484" w:rsidP="001D1484">
      <w:pPr>
        <w:pStyle w:val="Listavistosa-nfasis11"/>
        <w:ind w:left="142"/>
        <w:jc w:val="both"/>
        <w:rPr>
          <w:rFonts w:ascii="Times New Roman" w:hAnsi="Times New Roman"/>
          <w:sz w:val="22"/>
          <w:szCs w:val="22"/>
        </w:rPr>
      </w:pPr>
      <w:r w:rsidRPr="00720D49">
        <w:rPr>
          <w:rFonts w:ascii="Times New Roman" w:hAnsi="Times New Roman"/>
          <w:b/>
          <w:sz w:val="22"/>
          <w:szCs w:val="22"/>
        </w:rPr>
        <w:t>Observaciones</w:t>
      </w:r>
      <w:r w:rsidRPr="00720D49">
        <w:rPr>
          <w:rFonts w:ascii="Times New Roman" w:hAnsi="Times New Roman"/>
          <w:sz w:val="22"/>
          <w:szCs w:val="22"/>
        </w:rPr>
        <w:t xml:space="preserve">: </w:t>
      </w:r>
    </w:p>
    <w:p w14:paraId="5B0EF056" w14:textId="77777777" w:rsidR="001D1484" w:rsidRPr="00720D49" w:rsidRDefault="001D1484" w:rsidP="001D1484">
      <w:pPr>
        <w:pStyle w:val="Listavistosa-nfasis11"/>
        <w:ind w:left="142"/>
        <w:jc w:val="both"/>
        <w:rPr>
          <w:rFonts w:ascii="Times New Roman" w:hAnsi="Times New Roman"/>
          <w:sz w:val="22"/>
          <w:szCs w:val="22"/>
        </w:rPr>
      </w:pPr>
      <w:r w:rsidRPr="00EF546C">
        <w:rPr>
          <w:rFonts w:ascii="Times New Roman" w:hAnsi="Times New Roman"/>
          <w:b/>
          <w:sz w:val="22"/>
          <w:szCs w:val="22"/>
        </w:rPr>
        <w:t>(1)</w:t>
      </w:r>
      <w:r w:rsidRPr="00EF546C">
        <w:rPr>
          <w:rFonts w:ascii="Times New Roman" w:hAnsi="Times New Roman"/>
          <w:sz w:val="22"/>
          <w:szCs w:val="22"/>
        </w:rPr>
        <w:t xml:space="preserve"> Las copias de los contratos en versión digital, instrumentos y cuestionarios aplicados, protocolos de consistencia,</w:t>
      </w:r>
      <w:r w:rsidRPr="00720D49">
        <w:rPr>
          <w:rFonts w:ascii="Times New Roman" w:hAnsi="Times New Roman"/>
          <w:sz w:val="22"/>
          <w:szCs w:val="22"/>
        </w:rPr>
        <w:t xml:space="preserve"> bases de datos y toda la documentación generada en el marco de este contrato, deberán ser entregados en la DELAC, ubicado en </w:t>
      </w:r>
      <w:r w:rsidRPr="00720D49">
        <w:rPr>
          <w:rFonts w:ascii="Times New Roman" w:hAnsi="Times New Roman"/>
          <w:b/>
          <w:bCs/>
          <w:i/>
          <w:iCs/>
          <w:sz w:val="22"/>
          <w:szCs w:val="22"/>
          <w:lang w:val="es-ES"/>
        </w:rPr>
        <w:t>Yegros N° 930 entre Manuel Domínguez y Tte. Fariña de la ciudad de Asunción</w:t>
      </w:r>
      <w:r w:rsidRPr="00720D49">
        <w:rPr>
          <w:rFonts w:ascii="Times New Roman" w:hAnsi="Times New Roman"/>
          <w:sz w:val="22"/>
          <w:szCs w:val="22"/>
        </w:rPr>
        <w:t>, quedando en guarda y custodia de la citada dependencia.</w:t>
      </w:r>
    </w:p>
    <w:p w14:paraId="67270608" w14:textId="77777777" w:rsidR="001D1484" w:rsidRPr="00720D49" w:rsidRDefault="001D1484" w:rsidP="001D1484">
      <w:pPr>
        <w:pStyle w:val="Listavistosa-nfasis11"/>
        <w:ind w:left="142"/>
        <w:jc w:val="both"/>
        <w:rPr>
          <w:rFonts w:ascii="Times New Roman" w:hAnsi="Times New Roman"/>
          <w:sz w:val="22"/>
          <w:szCs w:val="22"/>
        </w:rPr>
      </w:pPr>
      <w:r w:rsidRPr="00EF546C">
        <w:rPr>
          <w:rFonts w:ascii="Times New Roman" w:hAnsi="Times New Roman"/>
          <w:b/>
          <w:sz w:val="22"/>
          <w:szCs w:val="22"/>
        </w:rPr>
        <w:t>(2)</w:t>
      </w:r>
      <w:r w:rsidRPr="00720D49">
        <w:rPr>
          <w:rFonts w:ascii="Times New Roman" w:hAnsi="Times New Roman"/>
          <w:sz w:val="22"/>
          <w:szCs w:val="22"/>
        </w:rPr>
        <w:t xml:space="preserve"> La estructura de presentación de informes será entregada por el MEC a la firma del contrato.</w:t>
      </w:r>
    </w:p>
    <w:p w14:paraId="1472DF30" w14:textId="7B24B894" w:rsidR="00815934" w:rsidRPr="00815934" w:rsidRDefault="00815934" w:rsidP="00815934">
      <w:pPr>
        <w:pStyle w:val="Listavistosa-nfasis11"/>
        <w:ind w:left="142"/>
        <w:jc w:val="both"/>
        <w:rPr>
          <w:rFonts w:ascii="Times New Roman" w:hAnsi="Times New Roman"/>
          <w:sz w:val="22"/>
          <w:szCs w:val="22"/>
        </w:rPr>
      </w:pPr>
    </w:p>
    <w:p w14:paraId="5A044153" w14:textId="77777777" w:rsidR="00CB3720" w:rsidRPr="00720D49" w:rsidRDefault="00CB3720" w:rsidP="00F55FBC">
      <w:pPr>
        <w:pStyle w:val="Listavistosa-nfasis11"/>
        <w:ind w:left="142"/>
        <w:jc w:val="both"/>
        <w:rPr>
          <w:rFonts w:ascii="Times New Roman" w:hAnsi="Times New Roman"/>
          <w:sz w:val="22"/>
          <w:szCs w:val="22"/>
        </w:rPr>
      </w:pPr>
    </w:p>
    <w:p w14:paraId="692505BB" w14:textId="490DC750" w:rsidR="00F55FBC" w:rsidRPr="00720D49" w:rsidRDefault="00F55FBC" w:rsidP="00CA7D2E">
      <w:pPr>
        <w:pStyle w:val="Ttulo3"/>
        <w:numPr>
          <w:ilvl w:val="0"/>
          <w:numId w:val="42"/>
        </w:numPr>
        <w:shd w:val="pct30" w:color="auto" w:fill="FFFFFF"/>
        <w:ind w:left="426" w:right="0" w:hanging="426"/>
        <w:jc w:val="left"/>
        <w:rPr>
          <w:rFonts w:ascii="Times New Roman" w:hAnsi="Times New Roman"/>
          <w:color w:val="000000"/>
          <w:sz w:val="22"/>
          <w:szCs w:val="22"/>
        </w:rPr>
      </w:pPr>
      <w:r w:rsidRPr="00720D49">
        <w:rPr>
          <w:rFonts w:ascii="Times New Roman" w:hAnsi="Times New Roman"/>
          <w:color w:val="000000"/>
          <w:sz w:val="22"/>
          <w:szCs w:val="22"/>
        </w:rPr>
        <w:t>MECANISMO DE APROBACIÓN DE INFORMES</w:t>
      </w:r>
    </w:p>
    <w:p w14:paraId="4C59D629" w14:textId="77777777" w:rsidR="00F55FBC" w:rsidRPr="00720D49" w:rsidRDefault="00F55FBC" w:rsidP="00F55FBC">
      <w:pPr>
        <w:jc w:val="both"/>
        <w:rPr>
          <w:sz w:val="22"/>
          <w:szCs w:val="22"/>
        </w:rPr>
      </w:pPr>
      <w:r w:rsidRPr="00720D49">
        <w:rPr>
          <w:sz w:val="22"/>
          <w:szCs w:val="22"/>
        </w:rPr>
        <w:t>Los informes serán revisados y aprobados por la Dirección de Evaluación de Logros de Aprendizajes Curriculares del Instituto Nacional de Evaluación Educativa quien designará a la persona responsable de revisión y validación de informes.</w:t>
      </w:r>
    </w:p>
    <w:p w14:paraId="34BCEDC7" w14:textId="6239CC70" w:rsidR="00F55FBC" w:rsidRPr="00720D49" w:rsidRDefault="00F55FBC" w:rsidP="00F55FBC">
      <w:pPr>
        <w:jc w:val="both"/>
        <w:rPr>
          <w:sz w:val="22"/>
          <w:szCs w:val="22"/>
        </w:rPr>
      </w:pPr>
      <w:r w:rsidRPr="00720D49">
        <w:rPr>
          <w:sz w:val="22"/>
          <w:szCs w:val="22"/>
        </w:rPr>
        <w:t>A partir de la aprobación de los informes, se iniciará</w:t>
      </w:r>
      <w:r w:rsidR="00847E02" w:rsidRPr="00720D49">
        <w:rPr>
          <w:sz w:val="22"/>
          <w:szCs w:val="22"/>
        </w:rPr>
        <w:t>n</w:t>
      </w:r>
      <w:r w:rsidRPr="00720D49">
        <w:rPr>
          <w:sz w:val="22"/>
          <w:szCs w:val="22"/>
        </w:rPr>
        <w:t xml:space="preserve"> las gestiones para el pago en los porcentajes estipulados.</w:t>
      </w:r>
    </w:p>
    <w:p w14:paraId="02F1177B" w14:textId="77777777" w:rsidR="00F55FBC" w:rsidRPr="00720D49" w:rsidRDefault="00F55FBC" w:rsidP="00F55FBC">
      <w:pPr>
        <w:jc w:val="both"/>
        <w:rPr>
          <w:sz w:val="22"/>
          <w:szCs w:val="22"/>
        </w:rPr>
      </w:pPr>
      <w:r w:rsidRPr="00720D49">
        <w:rPr>
          <w:sz w:val="22"/>
          <w:szCs w:val="22"/>
        </w:rPr>
        <w:t xml:space="preserve">Los pagos estarán sujetos al cumplimiento de la tasa mínima de cobertura, tal como se define en el apartado </w:t>
      </w:r>
      <w:r w:rsidRPr="00720D49">
        <w:rPr>
          <w:b/>
          <w:sz w:val="22"/>
          <w:szCs w:val="22"/>
        </w:rPr>
        <w:t>G10. Monitoreo de trabajo de campo y cobertura</w:t>
      </w:r>
      <w:r w:rsidRPr="00720D49">
        <w:rPr>
          <w:sz w:val="22"/>
          <w:szCs w:val="22"/>
        </w:rPr>
        <w:t>.</w:t>
      </w:r>
    </w:p>
    <w:p w14:paraId="0886B8A9" w14:textId="77777777" w:rsidR="00F55FBC" w:rsidRPr="00720D49" w:rsidRDefault="00F55FBC" w:rsidP="00F55FBC">
      <w:pPr>
        <w:jc w:val="both"/>
        <w:rPr>
          <w:sz w:val="22"/>
          <w:szCs w:val="22"/>
        </w:rPr>
      </w:pPr>
      <w:r w:rsidRPr="00720D49">
        <w:rPr>
          <w:sz w:val="22"/>
          <w:szCs w:val="22"/>
        </w:rPr>
        <w:t xml:space="preserve">Las cantidades finales de secciones y alumnos a ser evaluados en cada uno de los operativos, serán comunicadas por escrito por el MEC, al momento de contar con las bases de datos definitivas. </w:t>
      </w:r>
    </w:p>
    <w:p w14:paraId="0EF9463C" w14:textId="4A6A3C16" w:rsidR="00F55FBC" w:rsidRPr="00720D49" w:rsidRDefault="00F55FBC" w:rsidP="00F55FBC">
      <w:pPr>
        <w:jc w:val="both"/>
        <w:rPr>
          <w:sz w:val="22"/>
          <w:szCs w:val="22"/>
        </w:rPr>
      </w:pPr>
      <w:r w:rsidRPr="00720D49">
        <w:rPr>
          <w:sz w:val="22"/>
          <w:szCs w:val="22"/>
        </w:rPr>
        <w:t xml:space="preserve">Los pagos estarán sujetos al 100% de cobertura de las secciones establecidas por el MEC. </w:t>
      </w:r>
    </w:p>
    <w:p w14:paraId="0C082CEA" w14:textId="77777777" w:rsidR="00F55FBC" w:rsidRPr="00720D49" w:rsidRDefault="00F55FBC" w:rsidP="00F55FBC">
      <w:pPr>
        <w:rPr>
          <w:b/>
          <w:sz w:val="22"/>
          <w:szCs w:val="22"/>
        </w:rPr>
      </w:pPr>
    </w:p>
    <w:p w14:paraId="30AFBA91" w14:textId="77777777" w:rsidR="00F55FBC" w:rsidRPr="00720D49" w:rsidRDefault="00F55FBC" w:rsidP="00CA7D2E">
      <w:pPr>
        <w:pStyle w:val="Ttulo3"/>
        <w:numPr>
          <w:ilvl w:val="0"/>
          <w:numId w:val="42"/>
        </w:numPr>
        <w:shd w:val="pct30" w:color="auto" w:fill="FFFFFF"/>
        <w:ind w:left="426" w:right="0" w:hanging="426"/>
        <w:jc w:val="left"/>
        <w:rPr>
          <w:rFonts w:ascii="Times New Roman" w:hAnsi="Times New Roman"/>
          <w:color w:val="000000"/>
          <w:sz w:val="22"/>
          <w:szCs w:val="22"/>
        </w:rPr>
      </w:pPr>
      <w:r w:rsidRPr="00720D49">
        <w:rPr>
          <w:rFonts w:ascii="Times New Roman" w:hAnsi="Times New Roman"/>
          <w:color w:val="000000"/>
          <w:sz w:val="22"/>
          <w:szCs w:val="22"/>
        </w:rPr>
        <w:lastRenderedPageBreak/>
        <w:t>SUPERVISIÓN DEL CONTRATO</w:t>
      </w:r>
    </w:p>
    <w:p w14:paraId="609510EF" w14:textId="77777777" w:rsidR="00F55FBC" w:rsidRPr="00720D49" w:rsidRDefault="00F55FBC" w:rsidP="00F55FBC">
      <w:pPr>
        <w:jc w:val="both"/>
        <w:rPr>
          <w:sz w:val="22"/>
          <w:szCs w:val="22"/>
        </w:rPr>
      </w:pPr>
      <w:r w:rsidRPr="00720D49">
        <w:rPr>
          <w:sz w:val="22"/>
          <w:szCs w:val="22"/>
        </w:rPr>
        <w:t xml:space="preserve">A efectos de la ejecución del contrato se designa a la </w:t>
      </w:r>
      <w:r w:rsidRPr="002C39B9">
        <w:rPr>
          <w:b/>
          <w:sz w:val="22"/>
          <w:szCs w:val="22"/>
        </w:rPr>
        <w:t>Dirección de Evaluación de Logros de Aprendizajes Curriculares dependiente del Instituto Nacional de Evaluación Educativa</w:t>
      </w:r>
      <w:r w:rsidRPr="00720D49">
        <w:rPr>
          <w:sz w:val="22"/>
          <w:szCs w:val="22"/>
        </w:rPr>
        <w:t xml:space="preserve"> como instancia competente a los efectos de acompañar y supervisar las actividades previstas, así como de revisar y aprobar los procedimientos e informes de avance y final. </w:t>
      </w:r>
    </w:p>
    <w:p w14:paraId="51B78CDF" w14:textId="77777777" w:rsidR="00F55FBC" w:rsidRPr="00720D49" w:rsidRDefault="00F55FBC" w:rsidP="00F55FBC">
      <w:pPr>
        <w:jc w:val="both"/>
        <w:rPr>
          <w:sz w:val="22"/>
          <w:szCs w:val="22"/>
        </w:rPr>
      </w:pPr>
    </w:p>
    <w:p w14:paraId="09A41E02" w14:textId="43D2966B" w:rsidR="00F55FBC" w:rsidRPr="00720D49" w:rsidRDefault="00F55FBC" w:rsidP="00CA7D2E">
      <w:pPr>
        <w:pStyle w:val="Ttulo3"/>
        <w:numPr>
          <w:ilvl w:val="0"/>
          <w:numId w:val="42"/>
        </w:numPr>
        <w:shd w:val="pct30" w:color="auto" w:fill="FFFFFF"/>
        <w:ind w:left="426" w:right="0" w:hanging="426"/>
        <w:jc w:val="left"/>
        <w:rPr>
          <w:rFonts w:ascii="Times New Roman" w:hAnsi="Times New Roman"/>
          <w:color w:val="000000"/>
          <w:sz w:val="22"/>
          <w:szCs w:val="22"/>
        </w:rPr>
      </w:pPr>
      <w:r w:rsidRPr="00720D49">
        <w:rPr>
          <w:rFonts w:ascii="Times New Roman" w:hAnsi="Times New Roman"/>
          <w:color w:val="000000"/>
          <w:sz w:val="22"/>
          <w:szCs w:val="22"/>
        </w:rPr>
        <w:t xml:space="preserve">DURACIÓN </w:t>
      </w:r>
      <w:r w:rsidR="00CC359B" w:rsidRPr="00720D49">
        <w:rPr>
          <w:rFonts w:ascii="Times New Roman" w:hAnsi="Times New Roman"/>
          <w:color w:val="000000"/>
          <w:sz w:val="22"/>
          <w:szCs w:val="22"/>
        </w:rPr>
        <w:t>DE LOS SERVICIO</w:t>
      </w:r>
      <w:r w:rsidR="00847E02" w:rsidRPr="00720D49">
        <w:rPr>
          <w:rFonts w:ascii="Times New Roman" w:hAnsi="Times New Roman"/>
          <w:color w:val="000000"/>
          <w:sz w:val="22"/>
          <w:szCs w:val="22"/>
        </w:rPr>
        <w:t>S</w:t>
      </w:r>
      <w:r w:rsidR="00CC359B" w:rsidRPr="00720D49">
        <w:rPr>
          <w:rFonts w:ascii="Times New Roman" w:hAnsi="Times New Roman"/>
          <w:color w:val="000000"/>
          <w:sz w:val="22"/>
          <w:szCs w:val="22"/>
        </w:rPr>
        <w:t xml:space="preserve"> Y </w:t>
      </w:r>
      <w:r w:rsidRPr="00720D49">
        <w:rPr>
          <w:rFonts w:ascii="Times New Roman" w:hAnsi="Times New Roman"/>
          <w:color w:val="000000"/>
          <w:sz w:val="22"/>
          <w:szCs w:val="22"/>
        </w:rPr>
        <w:t>DEL CONTRATO</w:t>
      </w:r>
    </w:p>
    <w:p w14:paraId="781FE1C7" w14:textId="25D726F3" w:rsidR="00F55FBC" w:rsidRPr="00720D49" w:rsidRDefault="00FD3410" w:rsidP="00F55FBC">
      <w:pPr>
        <w:jc w:val="both"/>
        <w:rPr>
          <w:sz w:val="22"/>
          <w:szCs w:val="22"/>
        </w:rPr>
      </w:pPr>
      <w:r w:rsidRPr="00165A1E">
        <w:rPr>
          <w:sz w:val="22"/>
          <w:szCs w:val="22"/>
          <w:highlight w:val="yellow"/>
        </w:rPr>
        <w:t xml:space="preserve">Los servicios tendrán </w:t>
      </w:r>
      <w:r w:rsidR="00165A1E" w:rsidRPr="00165A1E">
        <w:rPr>
          <w:sz w:val="22"/>
          <w:szCs w:val="22"/>
          <w:highlight w:val="yellow"/>
        </w:rPr>
        <w:t>una duración</w:t>
      </w:r>
      <w:r w:rsidR="00F55FBC" w:rsidRPr="00165A1E">
        <w:rPr>
          <w:sz w:val="22"/>
          <w:szCs w:val="22"/>
          <w:highlight w:val="yellow"/>
        </w:rPr>
        <w:t xml:space="preserve"> total de</w:t>
      </w:r>
      <w:r w:rsidR="00F55FBC" w:rsidRPr="00720D49">
        <w:rPr>
          <w:sz w:val="22"/>
          <w:szCs w:val="22"/>
        </w:rPr>
        <w:t xml:space="preserve"> </w:t>
      </w:r>
      <w:r w:rsidR="00165A1E" w:rsidRPr="00165A1E">
        <w:rPr>
          <w:sz w:val="22"/>
          <w:szCs w:val="22"/>
          <w:highlight w:val="yellow"/>
        </w:rPr>
        <w:t>9</w:t>
      </w:r>
      <w:r w:rsidR="00C15003" w:rsidRPr="00165A1E">
        <w:rPr>
          <w:sz w:val="22"/>
          <w:szCs w:val="22"/>
          <w:highlight w:val="yellow"/>
        </w:rPr>
        <w:t xml:space="preserve"> (</w:t>
      </w:r>
      <w:r w:rsidR="00165A1E" w:rsidRPr="00165A1E">
        <w:rPr>
          <w:sz w:val="22"/>
          <w:szCs w:val="22"/>
          <w:highlight w:val="yellow"/>
        </w:rPr>
        <w:t>nueve</w:t>
      </w:r>
      <w:r w:rsidR="00C15003">
        <w:rPr>
          <w:sz w:val="22"/>
          <w:szCs w:val="22"/>
        </w:rPr>
        <w:t>)</w:t>
      </w:r>
      <w:r w:rsidR="005151F3" w:rsidRPr="00720D49">
        <w:rPr>
          <w:sz w:val="22"/>
          <w:szCs w:val="22"/>
        </w:rPr>
        <w:t xml:space="preserve"> </w:t>
      </w:r>
      <w:r w:rsidR="00F55FBC" w:rsidRPr="00720D49">
        <w:rPr>
          <w:sz w:val="22"/>
          <w:szCs w:val="22"/>
        </w:rPr>
        <w:t xml:space="preserve">meses a partir de </w:t>
      </w:r>
      <w:r w:rsidR="00CC359B" w:rsidRPr="00720D49">
        <w:rPr>
          <w:sz w:val="22"/>
          <w:szCs w:val="22"/>
        </w:rPr>
        <w:t>la fecha en que el consultor recibe la orden de inicio de los servicios contratados</w:t>
      </w:r>
      <w:r w:rsidR="00F55FBC" w:rsidRPr="00720D49">
        <w:rPr>
          <w:sz w:val="22"/>
          <w:szCs w:val="22"/>
        </w:rPr>
        <w:t xml:space="preserve">. </w:t>
      </w:r>
    </w:p>
    <w:p w14:paraId="0F4DF990" w14:textId="3EC15742" w:rsidR="00CC359B" w:rsidRPr="00720D49" w:rsidDel="00B44478" w:rsidRDefault="00CC359B" w:rsidP="00F55FBC">
      <w:pPr>
        <w:jc w:val="both"/>
        <w:rPr>
          <w:del w:id="31" w:author="LAURA INES SANDOVAL FERNANDEZ" w:date="2022-11-24T10:31:00Z"/>
          <w:sz w:val="22"/>
          <w:szCs w:val="22"/>
        </w:rPr>
      </w:pPr>
      <w:r w:rsidRPr="00720D49">
        <w:rPr>
          <w:sz w:val="22"/>
          <w:szCs w:val="22"/>
        </w:rPr>
        <w:t>El plazo de vigencia del contrato será hasta el cumplimiento total de las obligaciones, con la recepción del Informe Final por parte del Responsable del Programa o Proyecto que corresponda.</w:t>
      </w:r>
    </w:p>
    <w:p w14:paraId="544004C1" w14:textId="59D11C99" w:rsidR="00501E0C" w:rsidRDefault="00501E0C">
      <w:pPr>
        <w:jc w:val="both"/>
        <w:rPr>
          <w:sz w:val="22"/>
          <w:szCs w:val="22"/>
        </w:rPr>
        <w:pPrChange w:id="32" w:author="LAURA INES SANDOVAL FERNANDEZ" w:date="2022-11-24T10:31:00Z">
          <w:pPr/>
        </w:pPrChange>
      </w:pPr>
      <w:del w:id="33" w:author="LAURA INES SANDOVAL FERNANDEZ" w:date="2022-11-24T10:31:00Z">
        <w:r w:rsidDel="00B44478">
          <w:rPr>
            <w:sz w:val="22"/>
            <w:szCs w:val="22"/>
          </w:rPr>
          <w:br w:type="page"/>
        </w:r>
      </w:del>
    </w:p>
    <w:p w14:paraId="0E66483B" w14:textId="77777777" w:rsidR="00F55FBC" w:rsidRPr="00720D49" w:rsidRDefault="00F55FBC" w:rsidP="00CA7D2E">
      <w:pPr>
        <w:pStyle w:val="Ttulo3"/>
        <w:numPr>
          <w:ilvl w:val="0"/>
          <w:numId w:val="42"/>
        </w:numPr>
        <w:shd w:val="pct30" w:color="auto" w:fill="FFFFFF"/>
        <w:ind w:left="426" w:right="0" w:hanging="426"/>
        <w:jc w:val="left"/>
        <w:rPr>
          <w:rFonts w:ascii="Times New Roman" w:hAnsi="Times New Roman"/>
          <w:sz w:val="22"/>
          <w:szCs w:val="22"/>
        </w:rPr>
      </w:pPr>
      <w:r w:rsidRPr="00720D49">
        <w:rPr>
          <w:rFonts w:ascii="Times New Roman" w:hAnsi="Times New Roman"/>
          <w:color w:val="000000"/>
          <w:sz w:val="22"/>
          <w:szCs w:val="22"/>
        </w:rPr>
        <w:lastRenderedPageBreak/>
        <w:t>OPERATIVOS</w:t>
      </w:r>
    </w:p>
    <w:p w14:paraId="04EDBE9A" w14:textId="44D8C755" w:rsidR="00F55FBC" w:rsidRPr="00C50C1A" w:rsidRDefault="00F55FBC" w:rsidP="00F55FBC">
      <w:pPr>
        <w:jc w:val="both"/>
        <w:rPr>
          <w:sz w:val="20"/>
          <w:szCs w:val="22"/>
        </w:rPr>
      </w:pPr>
      <w:r w:rsidRPr="00C50C1A">
        <w:rPr>
          <w:sz w:val="20"/>
          <w:szCs w:val="22"/>
        </w:rPr>
        <w:t>Seguidamente se presenta información de las Especificaciones del Servicio con sus respectivas fechas de ejecución:</w:t>
      </w:r>
    </w:p>
    <w:p w14:paraId="2FB5D225" w14:textId="0DF99B61" w:rsidR="00F55FBC" w:rsidRPr="00720D49" w:rsidRDefault="00F55FBC" w:rsidP="00F55FBC">
      <w:pPr>
        <w:rPr>
          <w:sz w:val="22"/>
          <w:szCs w:val="22"/>
        </w:rPr>
      </w:pPr>
      <w:r w:rsidRPr="00720D49">
        <w:rPr>
          <w:b/>
          <w:sz w:val="22"/>
          <w:szCs w:val="22"/>
        </w:rPr>
        <w:t xml:space="preserve">Operativo: </w:t>
      </w:r>
      <w:r w:rsidRPr="00720D49">
        <w:rPr>
          <w:sz w:val="22"/>
          <w:szCs w:val="22"/>
        </w:rPr>
        <w:t>Aplicación</w:t>
      </w:r>
      <w:r w:rsidR="00D94A4E" w:rsidRPr="00720D49">
        <w:rPr>
          <w:sz w:val="22"/>
          <w:szCs w:val="22"/>
        </w:rPr>
        <w:t xml:space="preserve"> definitiva</w:t>
      </w:r>
      <w:r w:rsidRPr="00720D49">
        <w:rPr>
          <w:sz w:val="22"/>
          <w:szCs w:val="22"/>
        </w:rPr>
        <w:t xml:space="preserve"> </w:t>
      </w:r>
      <w:r w:rsidR="00E41DAA" w:rsidRPr="00720D49">
        <w:rPr>
          <w:sz w:val="22"/>
          <w:szCs w:val="22"/>
        </w:rPr>
        <w:t>de</w:t>
      </w:r>
      <w:r w:rsidR="00D94A4E" w:rsidRPr="00720D49">
        <w:rPr>
          <w:sz w:val="22"/>
          <w:szCs w:val="22"/>
        </w:rPr>
        <w:t xml:space="preserve"> la</w:t>
      </w:r>
      <w:r w:rsidR="00E41DAA" w:rsidRPr="00720D49">
        <w:rPr>
          <w:sz w:val="22"/>
          <w:szCs w:val="22"/>
        </w:rPr>
        <w:t xml:space="preserve"> </w:t>
      </w:r>
      <w:r w:rsidRPr="00720D49">
        <w:rPr>
          <w:sz w:val="22"/>
          <w:szCs w:val="22"/>
        </w:rPr>
        <w:t xml:space="preserve">Prueba </w:t>
      </w:r>
      <w:r w:rsidRPr="00720D49">
        <w:rPr>
          <w:sz w:val="20"/>
        </w:rPr>
        <w:t>ENLACE</w:t>
      </w:r>
      <w:r w:rsidR="006A0931" w:rsidRPr="00720D49">
        <w:rPr>
          <w:sz w:val="20"/>
        </w:rPr>
        <w:t>.</w:t>
      </w:r>
    </w:p>
    <w:p w14:paraId="6D4B91C2" w14:textId="1CC223F3" w:rsidR="00F55FBC" w:rsidRPr="00720D49" w:rsidRDefault="00F55FBC" w:rsidP="00F55FBC">
      <w:pPr>
        <w:jc w:val="both"/>
        <w:rPr>
          <w:sz w:val="22"/>
          <w:szCs w:val="22"/>
        </w:rPr>
      </w:pPr>
      <w:r w:rsidRPr="00720D49">
        <w:rPr>
          <w:b/>
          <w:sz w:val="22"/>
          <w:szCs w:val="22"/>
        </w:rPr>
        <w:t xml:space="preserve">Periodo pre operativo: </w:t>
      </w:r>
      <w:r w:rsidR="00501E0C">
        <w:rPr>
          <w:sz w:val="22"/>
          <w:szCs w:val="22"/>
        </w:rPr>
        <w:t>febrero</w:t>
      </w:r>
      <w:r w:rsidR="005151F3" w:rsidRPr="00720D49">
        <w:rPr>
          <w:sz w:val="22"/>
          <w:szCs w:val="22"/>
        </w:rPr>
        <w:t xml:space="preserve"> </w:t>
      </w:r>
      <w:r w:rsidR="00501E0C">
        <w:rPr>
          <w:sz w:val="22"/>
          <w:szCs w:val="22"/>
        </w:rPr>
        <w:t>de 2023</w:t>
      </w:r>
      <w:r w:rsidR="006A0931" w:rsidRPr="00720D49">
        <w:rPr>
          <w:sz w:val="22"/>
          <w:szCs w:val="22"/>
        </w:rPr>
        <w:t>.</w:t>
      </w:r>
    </w:p>
    <w:p w14:paraId="0723A1C9" w14:textId="336FE215" w:rsidR="00F55FBC" w:rsidRPr="00720D49" w:rsidRDefault="00F55FBC" w:rsidP="00F55FBC">
      <w:pPr>
        <w:jc w:val="both"/>
        <w:rPr>
          <w:sz w:val="22"/>
          <w:szCs w:val="22"/>
        </w:rPr>
      </w:pPr>
      <w:r w:rsidRPr="00720D49">
        <w:rPr>
          <w:b/>
          <w:sz w:val="22"/>
          <w:szCs w:val="22"/>
        </w:rPr>
        <w:t xml:space="preserve">Periodo operativo de campo: </w:t>
      </w:r>
      <w:r w:rsidR="00501E0C">
        <w:rPr>
          <w:sz w:val="22"/>
          <w:szCs w:val="22"/>
        </w:rPr>
        <w:t>marzo</w:t>
      </w:r>
      <w:r w:rsidR="005151F3" w:rsidRPr="00720D49">
        <w:rPr>
          <w:sz w:val="22"/>
          <w:szCs w:val="22"/>
        </w:rPr>
        <w:t xml:space="preserve"> </w:t>
      </w:r>
      <w:r w:rsidR="00501E0C">
        <w:rPr>
          <w:sz w:val="22"/>
          <w:szCs w:val="22"/>
        </w:rPr>
        <w:t>2023</w:t>
      </w:r>
      <w:r w:rsidR="006A0931" w:rsidRPr="00720D49">
        <w:rPr>
          <w:sz w:val="22"/>
          <w:szCs w:val="22"/>
        </w:rPr>
        <w:t>.</w:t>
      </w:r>
    </w:p>
    <w:p w14:paraId="44229569" w14:textId="69F46C1B" w:rsidR="00D94A4E" w:rsidRPr="00720D49" w:rsidRDefault="00F55FBC" w:rsidP="00F55FBC">
      <w:pPr>
        <w:jc w:val="both"/>
        <w:rPr>
          <w:sz w:val="22"/>
          <w:szCs w:val="22"/>
        </w:rPr>
      </w:pPr>
      <w:r w:rsidRPr="00720D49">
        <w:rPr>
          <w:b/>
          <w:sz w:val="22"/>
          <w:szCs w:val="22"/>
        </w:rPr>
        <w:t>Periodo de procesamiento de datos:</w:t>
      </w:r>
      <w:r w:rsidRPr="00720D49">
        <w:rPr>
          <w:sz w:val="22"/>
          <w:szCs w:val="22"/>
        </w:rPr>
        <w:t xml:space="preserve"> </w:t>
      </w:r>
      <w:r w:rsidR="00DF467A">
        <w:rPr>
          <w:sz w:val="22"/>
          <w:szCs w:val="22"/>
        </w:rPr>
        <w:t>marzo - mayo</w:t>
      </w:r>
      <w:r w:rsidR="00E41DAA" w:rsidRPr="00720D49">
        <w:rPr>
          <w:sz w:val="22"/>
          <w:szCs w:val="22"/>
        </w:rPr>
        <w:t xml:space="preserve"> 202</w:t>
      </w:r>
      <w:r w:rsidR="00DF467A">
        <w:rPr>
          <w:sz w:val="22"/>
          <w:szCs w:val="22"/>
        </w:rPr>
        <w:t>3</w:t>
      </w:r>
      <w:r w:rsidR="006A0931" w:rsidRPr="00720D49">
        <w:rPr>
          <w:sz w:val="22"/>
          <w:szCs w:val="22"/>
        </w:rPr>
        <w:t>.</w:t>
      </w:r>
    </w:p>
    <w:p w14:paraId="7D025B7B" w14:textId="08C5AE6C" w:rsidR="00F55FBC" w:rsidRPr="00720D49" w:rsidRDefault="00020117" w:rsidP="00F55FBC">
      <w:pPr>
        <w:jc w:val="both"/>
        <w:rPr>
          <w:sz w:val="22"/>
          <w:szCs w:val="22"/>
        </w:rPr>
      </w:pPr>
      <w:r w:rsidRPr="00720D49">
        <w:rPr>
          <w:b/>
          <w:sz w:val="22"/>
          <w:szCs w:val="22"/>
        </w:rPr>
        <w:t>Tratamiento de datos</w:t>
      </w:r>
      <w:r w:rsidR="00D94A4E" w:rsidRPr="00720D49">
        <w:rPr>
          <w:b/>
          <w:sz w:val="22"/>
          <w:szCs w:val="22"/>
        </w:rPr>
        <w:t xml:space="preserve"> y elaboración de informes:</w:t>
      </w:r>
      <w:r w:rsidR="00D94A4E" w:rsidRPr="00720D49">
        <w:rPr>
          <w:sz w:val="22"/>
          <w:szCs w:val="22"/>
        </w:rPr>
        <w:t xml:space="preserve"> </w:t>
      </w:r>
      <w:r w:rsidR="00DF467A">
        <w:rPr>
          <w:sz w:val="22"/>
          <w:szCs w:val="22"/>
        </w:rPr>
        <w:t>mayo - setiembre</w:t>
      </w:r>
      <w:r w:rsidR="00D94A4E" w:rsidRPr="00720D49">
        <w:rPr>
          <w:sz w:val="22"/>
          <w:szCs w:val="22"/>
        </w:rPr>
        <w:t xml:space="preserve"> 2023</w:t>
      </w:r>
      <w:r w:rsidR="006A0931" w:rsidRPr="00720D49">
        <w:rPr>
          <w:sz w:val="22"/>
          <w:szCs w:val="22"/>
        </w:rPr>
        <w:t>.</w:t>
      </w:r>
    </w:p>
    <w:p w14:paraId="5D12C740" w14:textId="07561D28" w:rsidR="005151F3" w:rsidRDefault="005151F3" w:rsidP="00F55FBC">
      <w:pPr>
        <w:jc w:val="both"/>
        <w:rPr>
          <w:sz w:val="22"/>
          <w:szCs w:val="22"/>
        </w:rPr>
      </w:pPr>
      <w:r w:rsidRPr="00720D49">
        <w:rPr>
          <w:b/>
          <w:sz w:val="22"/>
          <w:szCs w:val="22"/>
        </w:rPr>
        <w:t>Aprobación de informes de resultados:</w:t>
      </w:r>
      <w:r w:rsidRPr="00720D49">
        <w:rPr>
          <w:sz w:val="22"/>
          <w:szCs w:val="22"/>
        </w:rPr>
        <w:t xml:space="preserve"> </w:t>
      </w:r>
      <w:r w:rsidR="00DF467A">
        <w:rPr>
          <w:sz w:val="22"/>
          <w:szCs w:val="22"/>
        </w:rPr>
        <w:t>octubre</w:t>
      </w:r>
      <w:r w:rsidRPr="00720D49">
        <w:rPr>
          <w:sz w:val="22"/>
          <w:szCs w:val="22"/>
        </w:rPr>
        <w:t xml:space="preserve"> 2023.</w:t>
      </w:r>
    </w:p>
    <w:p w14:paraId="5E7C781D" w14:textId="77777777" w:rsidR="00F55FBC" w:rsidRPr="00720D49" w:rsidRDefault="00F55FBC" w:rsidP="00F55FBC">
      <w:pPr>
        <w:jc w:val="both"/>
        <w:rPr>
          <w:sz w:val="14"/>
          <w:szCs w:val="14"/>
        </w:rPr>
      </w:pPr>
    </w:p>
    <w:p w14:paraId="6818E93E" w14:textId="26E2A345" w:rsidR="00F55FBC" w:rsidRPr="00720D49" w:rsidRDefault="00117A99" w:rsidP="00F55FBC">
      <w:pPr>
        <w:jc w:val="both"/>
        <w:rPr>
          <w:b/>
          <w:sz w:val="22"/>
          <w:szCs w:val="22"/>
        </w:rPr>
      </w:pPr>
      <w:r w:rsidRPr="00720D49">
        <w:rPr>
          <w:b/>
          <w:sz w:val="22"/>
          <w:szCs w:val="22"/>
        </w:rPr>
        <w:t>Tabla Nª</w:t>
      </w:r>
      <w:r w:rsidR="00F55FBC" w:rsidRPr="00720D49">
        <w:rPr>
          <w:b/>
          <w:sz w:val="22"/>
          <w:szCs w:val="22"/>
        </w:rPr>
        <w:t xml:space="preserve"> </w:t>
      </w:r>
      <w:r w:rsidR="00FF19EF" w:rsidRPr="00720D49">
        <w:rPr>
          <w:b/>
          <w:sz w:val="22"/>
          <w:szCs w:val="22"/>
        </w:rPr>
        <w:t>2</w:t>
      </w:r>
      <w:r w:rsidR="00F55FBC" w:rsidRPr="00720D49">
        <w:rPr>
          <w:b/>
          <w:sz w:val="22"/>
          <w:szCs w:val="22"/>
        </w:rPr>
        <w:t>. Resumen del operativo de campo</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6379"/>
      </w:tblGrid>
      <w:tr w:rsidR="00F55FBC" w:rsidRPr="00720D49" w14:paraId="58B54304" w14:textId="77777777" w:rsidTr="00F55FBC">
        <w:tc>
          <w:tcPr>
            <w:tcW w:w="3085" w:type="dxa"/>
            <w:tcBorders>
              <w:top w:val="single" w:sz="4" w:space="0" w:color="auto"/>
            </w:tcBorders>
            <w:shd w:val="clear" w:color="auto" w:fill="BFBFBF"/>
            <w:vAlign w:val="center"/>
          </w:tcPr>
          <w:p w14:paraId="1EB8E144" w14:textId="77777777" w:rsidR="00F55FBC" w:rsidRPr="00720D49" w:rsidRDefault="00F55FBC" w:rsidP="00F55FBC">
            <w:pPr>
              <w:pStyle w:val="Cuadrculamedia21"/>
              <w:rPr>
                <w:rFonts w:ascii="Times New Roman" w:hAnsi="Times New Roman"/>
                <w:b/>
              </w:rPr>
            </w:pPr>
            <w:r w:rsidRPr="00720D49">
              <w:rPr>
                <w:rFonts w:ascii="Times New Roman" w:hAnsi="Times New Roman"/>
                <w:b/>
              </w:rPr>
              <w:t xml:space="preserve">Cantidad de Instituciones </w:t>
            </w:r>
            <w:r w:rsidRPr="00720D49">
              <w:rPr>
                <w:rFonts w:ascii="Times New Roman" w:hAnsi="Times New Roman"/>
              </w:rPr>
              <w:t>(*)</w:t>
            </w:r>
            <w:r w:rsidRPr="00720D49">
              <w:rPr>
                <w:rFonts w:ascii="Times New Roman" w:hAnsi="Times New Roman"/>
                <w:b/>
              </w:rPr>
              <w:t>:</w:t>
            </w:r>
          </w:p>
        </w:tc>
        <w:tc>
          <w:tcPr>
            <w:tcW w:w="6379" w:type="dxa"/>
            <w:tcBorders>
              <w:top w:val="single" w:sz="4" w:space="0" w:color="auto"/>
            </w:tcBorders>
            <w:shd w:val="clear" w:color="auto" w:fill="auto"/>
            <w:vAlign w:val="center"/>
          </w:tcPr>
          <w:p w14:paraId="35A6BD34" w14:textId="0DC4C9C3" w:rsidR="00F55FBC" w:rsidRPr="00720D49" w:rsidRDefault="005151F3" w:rsidP="00F55FBC">
            <w:pPr>
              <w:pStyle w:val="Cuadrculamedia21"/>
              <w:rPr>
                <w:rFonts w:ascii="Times New Roman" w:hAnsi="Times New Roman"/>
                <w:b/>
                <w:highlight w:val="cyan"/>
              </w:rPr>
            </w:pPr>
            <w:r w:rsidRPr="00720D49">
              <w:rPr>
                <w:rFonts w:ascii="Times New Roman" w:hAnsi="Times New Roman"/>
              </w:rPr>
              <w:t>2.363</w:t>
            </w:r>
            <w:r w:rsidR="00CD595C" w:rsidRPr="00720D49">
              <w:rPr>
                <w:rFonts w:ascii="Times New Roman" w:hAnsi="Times New Roman"/>
              </w:rPr>
              <w:t xml:space="preserve"> </w:t>
            </w:r>
            <w:r w:rsidR="006A0931" w:rsidRPr="00720D49">
              <w:rPr>
                <w:rFonts w:ascii="Times New Roman" w:hAnsi="Times New Roman"/>
              </w:rPr>
              <w:t>I</w:t>
            </w:r>
            <w:r w:rsidR="00812A21" w:rsidRPr="00720D49">
              <w:rPr>
                <w:rFonts w:ascii="Times New Roman" w:hAnsi="Times New Roman"/>
              </w:rPr>
              <w:t>nstituciones</w:t>
            </w:r>
            <w:r w:rsidR="00F55FBC" w:rsidRPr="00720D49">
              <w:rPr>
                <w:rFonts w:ascii="Times New Roman" w:hAnsi="Times New Roman"/>
              </w:rPr>
              <w:t xml:space="preserve"> Educativas </w:t>
            </w:r>
          </w:p>
        </w:tc>
      </w:tr>
      <w:tr w:rsidR="00F55FBC" w:rsidRPr="00720D49" w14:paraId="1E83344F" w14:textId="77777777" w:rsidTr="00F55FBC">
        <w:tc>
          <w:tcPr>
            <w:tcW w:w="3085" w:type="dxa"/>
            <w:shd w:val="clear" w:color="auto" w:fill="BFBFBF"/>
            <w:vAlign w:val="center"/>
          </w:tcPr>
          <w:p w14:paraId="3CD8C319" w14:textId="77777777" w:rsidR="00F55FBC" w:rsidRPr="00720D49" w:rsidRDefault="00F55FBC" w:rsidP="00F55FBC">
            <w:pPr>
              <w:pStyle w:val="Cuadrculamedia21"/>
              <w:rPr>
                <w:rFonts w:ascii="Times New Roman" w:hAnsi="Times New Roman"/>
                <w:b/>
              </w:rPr>
            </w:pPr>
            <w:r w:rsidRPr="00720D49">
              <w:rPr>
                <w:rFonts w:ascii="Times New Roman" w:hAnsi="Times New Roman"/>
                <w:b/>
              </w:rPr>
              <w:t>Cantidad de secciones por grado/curso:</w:t>
            </w:r>
          </w:p>
        </w:tc>
        <w:tc>
          <w:tcPr>
            <w:tcW w:w="6379" w:type="dxa"/>
            <w:shd w:val="clear" w:color="auto" w:fill="auto"/>
            <w:vAlign w:val="center"/>
          </w:tcPr>
          <w:p w14:paraId="62C17D55" w14:textId="7980CB42" w:rsidR="00F55FBC" w:rsidRPr="00720D49" w:rsidRDefault="00F55FBC" w:rsidP="00F55FBC">
            <w:pPr>
              <w:pStyle w:val="Cuadrculamedia21"/>
              <w:rPr>
                <w:rFonts w:ascii="Times New Roman" w:hAnsi="Times New Roman"/>
                <w:u w:val="single"/>
              </w:rPr>
            </w:pPr>
            <w:r w:rsidRPr="00720D49">
              <w:rPr>
                <w:rFonts w:ascii="Times New Roman" w:hAnsi="Times New Roman"/>
                <w:u w:val="single"/>
              </w:rPr>
              <w:t>SEMANA 1</w:t>
            </w:r>
            <w:r w:rsidRPr="002C39B9">
              <w:rPr>
                <w:rFonts w:ascii="Times New Roman" w:hAnsi="Times New Roman"/>
              </w:rPr>
              <w:t xml:space="preserve">: </w:t>
            </w:r>
            <w:r w:rsidRPr="00720D49">
              <w:rPr>
                <w:rFonts w:ascii="Times New Roman" w:hAnsi="Times New Roman"/>
              </w:rPr>
              <w:t>(</w:t>
            </w:r>
            <w:r w:rsidR="005151F3" w:rsidRPr="00720D49">
              <w:rPr>
                <w:rFonts w:ascii="Times New Roman" w:hAnsi="Times New Roman"/>
              </w:rPr>
              <w:t xml:space="preserve">tercer </w:t>
            </w:r>
            <w:r w:rsidR="00976C5C" w:rsidRPr="00720D49">
              <w:rPr>
                <w:rFonts w:ascii="Times New Roman" w:hAnsi="Times New Roman"/>
              </w:rPr>
              <w:t xml:space="preserve">grado y </w:t>
            </w:r>
            <w:r w:rsidR="00364248" w:rsidRPr="00720D49">
              <w:rPr>
                <w:rFonts w:ascii="Times New Roman" w:hAnsi="Times New Roman"/>
              </w:rPr>
              <w:t>segundo</w:t>
            </w:r>
            <w:r w:rsidR="002877DA" w:rsidRPr="00720D49">
              <w:rPr>
                <w:rFonts w:ascii="Times New Roman" w:hAnsi="Times New Roman"/>
              </w:rPr>
              <w:t xml:space="preserve"> curso</w:t>
            </w:r>
            <w:r w:rsidRPr="00720D49">
              <w:rPr>
                <w:rFonts w:ascii="Times New Roman" w:hAnsi="Times New Roman"/>
              </w:rPr>
              <w:t>)</w:t>
            </w:r>
          </w:p>
          <w:p w14:paraId="33F20B42" w14:textId="3B9DA255" w:rsidR="00F55FBC" w:rsidRPr="00720D49" w:rsidRDefault="00F55FBC" w:rsidP="00F55FBC">
            <w:pPr>
              <w:pStyle w:val="Cuadrculamedia21"/>
              <w:rPr>
                <w:rFonts w:ascii="Times New Roman" w:hAnsi="Times New Roman"/>
              </w:rPr>
            </w:pPr>
            <w:r w:rsidRPr="00720D49">
              <w:rPr>
                <w:rFonts w:ascii="Times New Roman" w:hAnsi="Times New Roman"/>
              </w:rPr>
              <w:t xml:space="preserve">Turno Mañana: </w:t>
            </w:r>
            <w:r w:rsidR="005151F3" w:rsidRPr="00720D49">
              <w:rPr>
                <w:rFonts w:ascii="Times New Roman" w:hAnsi="Times New Roman"/>
              </w:rPr>
              <w:t>2.322</w:t>
            </w:r>
            <w:r w:rsidR="00906738" w:rsidRPr="00720D49">
              <w:rPr>
                <w:rFonts w:ascii="Times New Roman" w:hAnsi="Times New Roman"/>
              </w:rPr>
              <w:t xml:space="preserve"> </w:t>
            </w:r>
            <w:r w:rsidRPr="00720D49">
              <w:rPr>
                <w:rFonts w:ascii="Times New Roman" w:hAnsi="Times New Roman"/>
              </w:rPr>
              <w:t>secciones</w:t>
            </w:r>
            <w:r w:rsidR="006A0931" w:rsidRPr="00720D49">
              <w:rPr>
                <w:rFonts w:ascii="Times New Roman" w:hAnsi="Times New Roman"/>
              </w:rPr>
              <w:t>.</w:t>
            </w:r>
            <w:r w:rsidRPr="00720D49">
              <w:rPr>
                <w:rFonts w:ascii="Times New Roman" w:hAnsi="Times New Roman"/>
              </w:rPr>
              <w:t xml:space="preserve">    </w:t>
            </w:r>
          </w:p>
          <w:p w14:paraId="67A6B399" w14:textId="57EF7C85" w:rsidR="00F55FBC" w:rsidRPr="00720D49" w:rsidRDefault="00F55FBC" w:rsidP="00F55FBC">
            <w:pPr>
              <w:pStyle w:val="Cuadrculamedia21"/>
              <w:rPr>
                <w:rFonts w:ascii="Times New Roman" w:hAnsi="Times New Roman"/>
              </w:rPr>
            </w:pPr>
            <w:r w:rsidRPr="00720D49">
              <w:rPr>
                <w:rFonts w:ascii="Times New Roman" w:hAnsi="Times New Roman"/>
              </w:rPr>
              <w:t xml:space="preserve">Turno Tarde: </w:t>
            </w:r>
            <w:r w:rsidR="005E2AF9" w:rsidRPr="00720D49">
              <w:rPr>
                <w:rFonts w:ascii="Times New Roman" w:hAnsi="Times New Roman"/>
              </w:rPr>
              <w:t>1.</w:t>
            </w:r>
            <w:r w:rsidR="005151F3" w:rsidRPr="00720D49">
              <w:rPr>
                <w:rFonts w:ascii="Times New Roman" w:hAnsi="Times New Roman"/>
              </w:rPr>
              <w:t xml:space="preserve">798 </w:t>
            </w:r>
            <w:r w:rsidRPr="00720D49">
              <w:rPr>
                <w:rFonts w:ascii="Times New Roman" w:hAnsi="Times New Roman"/>
              </w:rPr>
              <w:t>secciones</w:t>
            </w:r>
            <w:r w:rsidR="006A0931" w:rsidRPr="00720D49">
              <w:rPr>
                <w:rFonts w:ascii="Times New Roman" w:hAnsi="Times New Roman"/>
              </w:rPr>
              <w:t>.</w:t>
            </w:r>
            <w:r w:rsidRPr="00720D49">
              <w:rPr>
                <w:rFonts w:ascii="Times New Roman" w:hAnsi="Times New Roman"/>
              </w:rPr>
              <w:t xml:space="preserve">    </w:t>
            </w:r>
          </w:p>
          <w:p w14:paraId="7BFE194F" w14:textId="66266034" w:rsidR="00AE7F5B" w:rsidRPr="00720D49" w:rsidRDefault="00AE7F5B" w:rsidP="00F55FBC">
            <w:pPr>
              <w:pStyle w:val="Cuadrculamedia21"/>
              <w:rPr>
                <w:rFonts w:ascii="Times New Roman" w:hAnsi="Times New Roman"/>
              </w:rPr>
            </w:pPr>
            <w:r w:rsidRPr="00720D49">
              <w:rPr>
                <w:rFonts w:ascii="Times New Roman" w:hAnsi="Times New Roman"/>
              </w:rPr>
              <w:t>Turno Noche:</w:t>
            </w:r>
            <w:r w:rsidR="00906738" w:rsidRPr="00720D49">
              <w:rPr>
                <w:rFonts w:ascii="Times New Roman" w:hAnsi="Times New Roman"/>
              </w:rPr>
              <w:t xml:space="preserve"> </w:t>
            </w:r>
            <w:r w:rsidR="005151F3" w:rsidRPr="00720D49">
              <w:rPr>
                <w:rFonts w:ascii="Times New Roman" w:hAnsi="Times New Roman"/>
              </w:rPr>
              <w:t xml:space="preserve">141 </w:t>
            </w:r>
            <w:r w:rsidR="00906738" w:rsidRPr="00720D49">
              <w:rPr>
                <w:rFonts w:ascii="Times New Roman" w:hAnsi="Times New Roman"/>
              </w:rPr>
              <w:t>secciones</w:t>
            </w:r>
            <w:r w:rsidR="006A0931" w:rsidRPr="00720D49">
              <w:rPr>
                <w:rFonts w:ascii="Times New Roman" w:hAnsi="Times New Roman"/>
              </w:rPr>
              <w:t>.</w:t>
            </w:r>
          </w:p>
          <w:p w14:paraId="115EA426" w14:textId="09553A46" w:rsidR="005151F3" w:rsidRPr="00720D49" w:rsidRDefault="005151F3" w:rsidP="00F55FBC">
            <w:pPr>
              <w:pStyle w:val="Cuadrculamedia21"/>
              <w:rPr>
                <w:rFonts w:ascii="Times New Roman" w:hAnsi="Times New Roman"/>
              </w:rPr>
            </w:pPr>
            <w:r w:rsidRPr="00720D49">
              <w:rPr>
                <w:rFonts w:ascii="Times New Roman" w:hAnsi="Times New Roman"/>
              </w:rPr>
              <w:t>Total: 4.261</w:t>
            </w:r>
          </w:p>
          <w:p w14:paraId="0144DF82" w14:textId="77777777" w:rsidR="00F55FBC" w:rsidRPr="00720D49" w:rsidRDefault="00F55FBC" w:rsidP="00F55FBC">
            <w:pPr>
              <w:pStyle w:val="Cuadrculamedia21"/>
              <w:rPr>
                <w:rFonts w:ascii="Times New Roman" w:hAnsi="Times New Roman"/>
                <w:sz w:val="10"/>
              </w:rPr>
            </w:pPr>
          </w:p>
          <w:p w14:paraId="1EEC45DA" w14:textId="1C335B7F" w:rsidR="002C25E7" w:rsidRPr="00720D49" w:rsidRDefault="002C25E7" w:rsidP="002C25E7">
            <w:pPr>
              <w:pStyle w:val="Cuadrculamedia21"/>
              <w:rPr>
                <w:rFonts w:ascii="Times New Roman" w:hAnsi="Times New Roman"/>
                <w:u w:val="single"/>
              </w:rPr>
            </w:pPr>
            <w:r w:rsidRPr="00720D49">
              <w:rPr>
                <w:rFonts w:ascii="Times New Roman" w:hAnsi="Times New Roman"/>
                <w:u w:val="single"/>
              </w:rPr>
              <w:t>SEMANA 2</w:t>
            </w:r>
            <w:r w:rsidRPr="002C39B9">
              <w:rPr>
                <w:rFonts w:ascii="Times New Roman" w:hAnsi="Times New Roman"/>
              </w:rPr>
              <w:t xml:space="preserve">: </w:t>
            </w:r>
            <w:r w:rsidR="005151F3" w:rsidRPr="00720D49">
              <w:rPr>
                <w:rFonts w:ascii="Times New Roman" w:hAnsi="Times New Roman"/>
              </w:rPr>
              <w:t>(sexto grado y noveno grado)</w:t>
            </w:r>
          </w:p>
          <w:p w14:paraId="69406E3F" w14:textId="0E986907" w:rsidR="002C25E7" w:rsidRPr="00720D49" w:rsidRDefault="002C25E7" w:rsidP="002C25E7">
            <w:pPr>
              <w:pStyle w:val="Cuadrculamedia21"/>
              <w:rPr>
                <w:rFonts w:ascii="Times New Roman" w:hAnsi="Times New Roman"/>
              </w:rPr>
            </w:pPr>
            <w:r w:rsidRPr="00720D49">
              <w:rPr>
                <w:rFonts w:ascii="Times New Roman" w:hAnsi="Times New Roman"/>
              </w:rPr>
              <w:t xml:space="preserve">Turno Mañana: </w:t>
            </w:r>
            <w:r w:rsidR="005151F3" w:rsidRPr="00720D49">
              <w:rPr>
                <w:rFonts w:ascii="Times New Roman" w:hAnsi="Times New Roman"/>
              </w:rPr>
              <w:t>2.622</w:t>
            </w:r>
            <w:r w:rsidRPr="00720D49">
              <w:rPr>
                <w:rFonts w:ascii="Times New Roman" w:hAnsi="Times New Roman"/>
              </w:rPr>
              <w:t xml:space="preserve"> secciones</w:t>
            </w:r>
            <w:r w:rsidR="006A0931" w:rsidRPr="00720D49">
              <w:rPr>
                <w:rFonts w:ascii="Times New Roman" w:hAnsi="Times New Roman"/>
              </w:rPr>
              <w:t>.</w:t>
            </w:r>
            <w:r w:rsidRPr="00720D49">
              <w:rPr>
                <w:rFonts w:ascii="Times New Roman" w:hAnsi="Times New Roman"/>
              </w:rPr>
              <w:t xml:space="preserve">   </w:t>
            </w:r>
          </w:p>
          <w:p w14:paraId="67D24D9C" w14:textId="711D303A" w:rsidR="002C25E7" w:rsidRPr="00720D49" w:rsidRDefault="002C25E7" w:rsidP="002C25E7">
            <w:pPr>
              <w:pStyle w:val="Cuadrculamedia21"/>
              <w:rPr>
                <w:rFonts w:ascii="Times New Roman" w:hAnsi="Times New Roman"/>
              </w:rPr>
            </w:pPr>
            <w:r w:rsidRPr="00720D49">
              <w:rPr>
                <w:rFonts w:ascii="Times New Roman" w:hAnsi="Times New Roman"/>
              </w:rPr>
              <w:t xml:space="preserve">Turno Tarde: </w:t>
            </w:r>
            <w:r w:rsidR="005151F3" w:rsidRPr="00720D49">
              <w:rPr>
                <w:rFonts w:ascii="Times New Roman" w:hAnsi="Times New Roman"/>
              </w:rPr>
              <w:t xml:space="preserve">1.768 </w:t>
            </w:r>
            <w:r w:rsidRPr="00720D49">
              <w:rPr>
                <w:rFonts w:ascii="Times New Roman" w:hAnsi="Times New Roman"/>
              </w:rPr>
              <w:t>secciones</w:t>
            </w:r>
            <w:r w:rsidR="006A0931" w:rsidRPr="00720D49">
              <w:rPr>
                <w:rFonts w:ascii="Times New Roman" w:hAnsi="Times New Roman"/>
              </w:rPr>
              <w:t>.</w:t>
            </w:r>
          </w:p>
          <w:p w14:paraId="211D98F7" w14:textId="56B5E4CF" w:rsidR="005151F3" w:rsidRPr="00720D49" w:rsidRDefault="005151F3" w:rsidP="002C25E7">
            <w:pPr>
              <w:pStyle w:val="Cuadrculamedia21"/>
              <w:rPr>
                <w:rFonts w:ascii="Times New Roman" w:hAnsi="Times New Roman"/>
              </w:rPr>
            </w:pPr>
            <w:r w:rsidRPr="00720D49">
              <w:rPr>
                <w:rFonts w:ascii="Times New Roman" w:hAnsi="Times New Roman"/>
              </w:rPr>
              <w:t>Turno Noche: 47 secciones.</w:t>
            </w:r>
          </w:p>
          <w:p w14:paraId="1B17CE17" w14:textId="625FD441" w:rsidR="005151F3" w:rsidRPr="00720D49" w:rsidRDefault="005151F3" w:rsidP="002C25E7">
            <w:pPr>
              <w:pStyle w:val="Cuadrculamedia21"/>
              <w:rPr>
                <w:rFonts w:ascii="Times New Roman" w:hAnsi="Times New Roman"/>
              </w:rPr>
            </w:pPr>
            <w:r w:rsidRPr="00720D49">
              <w:rPr>
                <w:rFonts w:ascii="Times New Roman" w:hAnsi="Times New Roman"/>
              </w:rPr>
              <w:t>Total: 4.437.</w:t>
            </w:r>
          </w:p>
          <w:p w14:paraId="25A93C77" w14:textId="458FCA6F" w:rsidR="005151F3" w:rsidRPr="002C39B9" w:rsidRDefault="005151F3" w:rsidP="002C25E7">
            <w:pPr>
              <w:pStyle w:val="Cuadrculamedia21"/>
              <w:rPr>
                <w:rFonts w:ascii="Times New Roman" w:hAnsi="Times New Roman"/>
                <w:b/>
              </w:rPr>
            </w:pPr>
            <w:r w:rsidRPr="00720D49">
              <w:rPr>
                <w:rFonts w:ascii="Times New Roman" w:hAnsi="Times New Roman"/>
                <w:b/>
              </w:rPr>
              <w:t>Total general: 8.698</w:t>
            </w:r>
          </w:p>
          <w:p w14:paraId="50ECD9DD" w14:textId="77777777" w:rsidR="002C25E7" w:rsidRPr="00720D49" w:rsidRDefault="002C25E7" w:rsidP="002C25E7">
            <w:pPr>
              <w:pStyle w:val="Cuadrculamedia21"/>
              <w:rPr>
                <w:rFonts w:ascii="Times New Roman" w:hAnsi="Times New Roman"/>
                <w:sz w:val="6"/>
              </w:rPr>
            </w:pPr>
          </w:p>
          <w:p w14:paraId="313FF135" w14:textId="77777777" w:rsidR="00C05B3A" w:rsidRPr="00720D49" w:rsidRDefault="00C05B3A" w:rsidP="00C05B3A">
            <w:pPr>
              <w:pStyle w:val="Cuadrculamedia21"/>
              <w:rPr>
                <w:rFonts w:ascii="Times New Roman" w:hAnsi="Times New Roman"/>
                <w:i/>
              </w:rPr>
            </w:pPr>
            <w:r w:rsidRPr="00720D49">
              <w:rPr>
                <w:rFonts w:ascii="Times New Roman" w:hAnsi="Times New Roman"/>
                <w:i/>
                <w:u w:val="single"/>
              </w:rPr>
              <w:t>Observación</w:t>
            </w:r>
            <w:r w:rsidRPr="00720D49">
              <w:rPr>
                <w:rFonts w:ascii="Times New Roman" w:hAnsi="Times New Roman"/>
                <w:i/>
              </w:rPr>
              <w:t>: Una sección corresponde a la aplicación de los instrumentos a un grupo de alumnos en su turno e institución. Para la aplicación de todas las secciones en la misma institución se podrá requerir entre 2 a 3 visitas en días diferentes.</w:t>
            </w:r>
          </w:p>
          <w:p w14:paraId="05AB7A65" w14:textId="4A45F604" w:rsidR="00F55FBC" w:rsidRPr="00720D49" w:rsidRDefault="00F55FBC">
            <w:pPr>
              <w:pStyle w:val="Cuadrculamedia21"/>
              <w:rPr>
                <w:rFonts w:ascii="Times New Roman" w:hAnsi="Times New Roman"/>
                <w:b/>
                <w:i/>
                <w:lang w:val="es-ES_tradnl"/>
              </w:rPr>
            </w:pPr>
            <w:r w:rsidRPr="00720D49">
              <w:rPr>
                <w:rFonts w:ascii="Times New Roman" w:hAnsi="Times New Roman"/>
                <w:b/>
                <w:i/>
              </w:rPr>
              <w:t xml:space="preserve">* Las cantidades </w:t>
            </w:r>
            <w:r w:rsidR="005151F3" w:rsidRPr="00720D49">
              <w:rPr>
                <w:rFonts w:ascii="Times New Roman" w:hAnsi="Times New Roman"/>
                <w:b/>
                <w:i/>
              </w:rPr>
              <w:t>de las secciones e instituciones contemplan la posible</w:t>
            </w:r>
            <w:r w:rsidRPr="00720D49">
              <w:rPr>
                <w:rFonts w:ascii="Times New Roman" w:hAnsi="Times New Roman"/>
                <w:b/>
                <w:i/>
              </w:rPr>
              <w:t xml:space="preserve"> variación </w:t>
            </w:r>
            <w:r w:rsidR="005151F3" w:rsidRPr="00720D49">
              <w:rPr>
                <w:rFonts w:ascii="Times New Roman" w:hAnsi="Times New Roman"/>
                <w:b/>
                <w:i/>
              </w:rPr>
              <w:t xml:space="preserve">del </w:t>
            </w:r>
            <w:r w:rsidRPr="00720D49">
              <w:rPr>
                <w:rFonts w:ascii="Times New Roman" w:hAnsi="Times New Roman"/>
                <w:b/>
                <w:i/>
              </w:rPr>
              <w:t>20%</w:t>
            </w:r>
            <w:r w:rsidR="005151F3" w:rsidRPr="00720D49">
              <w:rPr>
                <w:rFonts w:ascii="Times New Roman" w:hAnsi="Times New Roman"/>
                <w:b/>
                <w:i/>
              </w:rPr>
              <w:t xml:space="preserve"> más sobre los datos detallados en tablas del Anexo 2.</w:t>
            </w:r>
          </w:p>
        </w:tc>
      </w:tr>
      <w:tr w:rsidR="00F55FBC" w:rsidRPr="00720D49" w14:paraId="00794895" w14:textId="77777777" w:rsidTr="004B08F8">
        <w:trPr>
          <w:trHeight w:val="379"/>
        </w:trPr>
        <w:tc>
          <w:tcPr>
            <w:tcW w:w="3085" w:type="dxa"/>
            <w:shd w:val="clear" w:color="auto" w:fill="BFBFBF"/>
            <w:vAlign w:val="center"/>
          </w:tcPr>
          <w:p w14:paraId="2A7A7658" w14:textId="68815B13" w:rsidR="00F55FBC" w:rsidRPr="00720D49" w:rsidRDefault="00F55FBC" w:rsidP="00F55FBC">
            <w:pPr>
              <w:pStyle w:val="Cuadrculamedia21"/>
              <w:rPr>
                <w:rFonts w:ascii="Times New Roman" w:hAnsi="Times New Roman"/>
                <w:b/>
              </w:rPr>
            </w:pPr>
            <w:r w:rsidRPr="00720D49">
              <w:rPr>
                <w:rFonts w:ascii="Times New Roman" w:hAnsi="Times New Roman"/>
                <w:b/>
              </w:rPr>
              <w:t xml:space="preserve">Cobertura Geográfica: </w:t>
            </w:r>
          </w:p>
        </w:tc>
        <w:tc>
          <w:tcPr>
            <w:tcW w:w="6379" w:type="dxa"/>
            <w:shd w:val="clear" w:color="auto" w:fill="auto"/>
            <w:vAlign w:val="center"/>
          </w:tcPr>
          <w:p w14:paraId="5F2A9A96" w14:textId="1CA0A4C3" w:rsidR="00F55FBC" w:rsidRPr="00720D49" w:rsidRDefault="00A8437C" w:rsidP="006A0931">
            <w:pPr>
              <w:ind w:left="80"/>
            </w:pPr>
            <w:r w:rsidRPr="00720D49">
              <w:rPr>
                <w:rFonts w:eastAsia="Calibri"/>
                <w:sz w:val="22"/>
                <w:szCs w:val="22"/>
                <w:lang w:val="es-PY"/>
              </w:rPr>
              <w:t xml:space="preserve">A nivel </w:t>
            </w:r>
            <w:r w:rsidR="006A0931" w:rsidRPr="00720D49">
              <w:rPr>
                <w:rFonts w:eastAsia="Calibri"/>
                <w:sz w:val="22"/>
                <w:szCs w:val="22"/>
                <w:lang w:val="es-PY"/>
              </w:rPr>
              <w:t>país</w:t>
            </w:r>
            <w:r w:rsidRPr="00720D49">
              <w:rPr>
                <w:rFonts w:eastAsia="Calibri"/>
                <w:sz w:val="22"/>
                <w:szCs w:val="22"/>
                <w:lang w:val="es-PY"/>
              </w:rPr>
              <w:t>.</w:t>
            </w:r>
          </w:p>
        </w:tc>
      </w:tr>
      <w:tr w:rsidR="00F55FBC" w:rsidRPr="00720D49" w14:paraId="6E7E74CE" w14:textId="77777777" w:rsidTr="00F55FBC">
        <w:tc>
          <w:tcPr>
            <w:tcW w:w="3085" w:type="dxa"/>
            <w:shd w:val="clear" w:color="auto" w:fill="BFBFBF"/>
            <w:vAlign w:val="center"/>
          </w:tcPr>
          <w:p w14:paraId="47E238AC" w14:textId="77777777" w:rsidR="00F55FBC" w:rsidRPr="00720D49" w:rsidRDefault="00F55FBC" w:rsidP="00F55FBC">
            <w:pPr>
              <w:pStyle w:val="Cuadrculamedia21"/>
              <w:rPr>
                <w:rFonts w:ascii="Times New Roman" w:hAnsi="Times New Roman"/>
                <w:b/>
              </w:rPr>
            </w:pPr>
            <w:r w:rsidRPr="00720D49">
              <w:rPr>
                <w:rFonts w:ascii="Times New Roman" w:hAnsi="Times New Roman"/>
                <w:b/>
              </w:rPr>
              <w:t>Turnos de aplicación:</w:t>
            </w:r>
          </w:p>
        </w:tc>
        <w:tc>
          <w:tcPr>
            <w:tcW w:w="6379" w:type="dxa"/>
            <w:shd w:val="clear" w:color="auto" w:fill="auto"/>
            <w:vAlign w:val="center"/>
          </w:tcPr>
          <w:p w14:paraId="4CA4EF55" w14:textId="3A8E4ECC" w:rsidR="00F55FBC" w:rsidRPr="00720D49" w:rsidRDefault="00437F7E" w:rsidP="009E04F6">
            <w:pPr>
              <w:pStyle w:val="Cuadrculamedia21"/>
              <w:rPr>
                <w:rFonts w:ascii="Times New Roman" w:hAnsi="Times New Roman"/>
              </w:rPr>
            </w:pPr>
            <w:r w:rsidRPr="00720D49">
              <w:rPr>
                <w:rFonts w:ascii="Times New Roman" w:hAnsi="Times New Roman"/>
              </w:rPr>
              <w:t>Mañana,</w:t>
            </w:r>
            <w:r w:rsidR="00F55FBC" w:rsidRPr="00720D49">
              <w:rPr>
                <w:rFonts w:ascii="Times New Roman" w:hAnsi="Times New Roman"/>
              </w:rPr>
              <w:t xml:space="preserve"> tarde</w:t>
            </w:r>
            <w:r w:rsidRPr="00720D49">
              <w:rPr>
                <w:rFonts w:ascii="Times New Roman" w:hAnsi="Times New Roman"/>
              </w:rPr>
              <w:t xml:space="preserve"> y noche</w:t>
            </w:r>
          </w:p>
        </w:tc>
      </w:tr>
      <w:tr w:rsidR="00F55FBC" w:rsidRPr="00720D49" w14:paraId="369AFC4F" w14:textId="77777777" w:rsidTr="00F55FBC">
        <w:tc>
          <w:tcPr>
            <w:tcW w:w="3085" w:type="dxa"/>
            <w:shd w:val="clear" w:color="auto" w:fill="BFBFBF"/>
            <w:vAlign w:val="center"/>
          </w:tcPr>
          <w:p w14:paraId="0453F661" w14:textId="77777777" w:rsidR="00F55FBC" w:rsidRPr="00720D49" w:rsidRDefault="00F55FBC" w:rsidP="00F55FBC">
            <w:pPr>
              <w:pStyle w:val="Cuadrculamedia21"/>
              <w:rPr>
                <w:rFonts w:ascii="Times New Roman" w:hAnsi="Times New Roman"/>
                <w:b/>
              </w:rPr>
            </w:pPr>
            <w:r w:rsidRPr="00720D49">
              <w:rPr>
                <w:rFonts w:ascii="Times New Roman" w:hAnsi="Times New Roman"/>
                <w:b/>
              </w:rPr>
              <w:t>Duración del operativo de campo:</w:t>
            </w:r>
          </w:p>
        </w:tc>
        <w:tc>
          <w:tcPr>
            <w:tcW w:w="6379" w:type="dxa"/>
            <w:shd w:val="clear" w:color="auto" w:fill="auto"/>
            <w:vAlign w:val="center"/>
          </w:tcPr>
          <w:p w14:paraId="6C0929F1" w14:textId="281D7756" w:rsidR="00F55FBC" w:rsidRPr="00720D49" w:rsidRDefault="00DF467A">
            <w:pPr>
              <w:pStyle w:val="Cuadrculamedia21"/>
              <w:rPr>
                <w:rFonts w:ascii="Times New Roman" w:hAnsi="Times New Roman"/>
                <w:lang w:val="es-ES_tradnl"/>
              </w:rPr>
            </w:pPr>
            <w:r>
              <w:rPr>
                <w:rFonts w:ascii="Times New Roman" w:hAnsi="Times New Roman"/>
              </w:rPr>
              <w:t>Marzo</w:t>
            </w:r>
            <w:r w:rsidR="005151F3" w:rsidRPr="00720D49">
              <w:rPr>
                <w:rFonts w:ascii="Times New Roman" w:hAnsi="Times New Roman"/>
              </w:rPr>
              <w:t>,</w:t>
            </w:r>
            <w:r w:rsidR="005151F3" w:rsidRPr="00720D49">
              <w:rPr>
                <w:rFonts w:ascii="Times New Roman" w:hAnsi="Times New Roman"/>
                <w:i/>
                <w:iCs/>
              </w:rPr>
              <w:t xml:space="preserve"> e</w:t>
            </w:r>
            <w:r w:rsidR="00F55FBC" w:rsidRPr="00720D49">
              <w:rPr>
                <w:rFonts w:ascii="Times New Roman" w:hAnsi="Times New Roman"/>
                <w:i/>
                <w:iCs/>
              </w:rPr>
              <w:t>l plazo de aplicación o la ejecución de los operativos estará sujeta a la situación sanitaria del país.</w:t>
            </w:r>
          </w:p>
        </w:tc>
      </w:tr>
      <w:tr w:rsidR="00F55FBC" w:rsidRPr="00720D49" w14:paraId="5E68BCBB" w14:textId="77777777" w:rsidTr="00F55FBC">
        <w:tc>
          <w:tcPr>
            <w:tcW w:w="3085" w:type="dxa"/>
            <w:shd w:val="clear" w:color="auto" w:fill="BFBFBF"/>
            <w:vAlign w:val="center"/>
          </w:tcPr>
          <w:p w14:paraId="72CE42FB" w14:textId="77777777" w:rsidR="00F55FBC" w:rsidRPr="00720D49" w:rsidRDefault="00F55FBC" w:rsidP="00F55FBC">
            <w:pPr>
              <w:pStyle w:val="Cuadrculamedia21"/>
              <w:rPr>
                <w:rFonts w:ascii="Times New Roman" w:hAnsi="Times New Roman"/>
                <w:b/>
              </w:rPr>
            </w:pPr>
            <w:r w:rsidRPr="00720D49">
              <w:rPr>
                <w:rFonts w:ascii="Times New Roman" w:hAnsi="Times New Roman"/>
                <w:b/>
              </w:rPr>
              <w:t xml:space="preserve">Capacitación de aplicadores y aplicación de los instrumentos </w:t>
            </w:r>
          </w:p>
        </w:tc>
        <w:tc>
          <w:tcPr>
            <w:tcW w:w="6379" w:type="dxa"/>
            <w:shd w:val="clear" w:color="auto" w:fill="auto"/>
            <w:vAlign w:val="center"/>
          </w:tcPr>
          <w:p w14:paraId="6DEC80AE" w14:textId="77777777" w:rsidR="00F55FBC" w:rsidRPr="00720D49" w:rsidRDefault="00F55FBC" w:rsidP="00F55FBC">
            <w:pPr>
              <w:pStyle w:val="Cuadrculamedia21"/>
              <w:rPr>
                <w:rFonts w:ascii="Times New Roman" w:hAnsi="Times New Roman"/>
                <w:u w:val="single"/>
              </w:rPr>
            </w:pPr>
            <w:r w:rsidRPr="00720D49">
              <w:rPr>
                <w:rFonts w:ascii="Times New Roman" w:hAnsi="Times New Roman"/>
                <w:u w:val="single"/>
              </w:rPr>
              <w:t xml:space="preserve">Previo a las aplicaciones: </w:t>
            </w:r>
          </w:p>
          <w:p w14:paraId="129DFA6A" w14:textId="77777777" w:rsidR="005151F3" w:rsidRPr="00720D49" w:rsidRDefault="008B0F75" w:rsidP="00F55FBC">
            <w:pPr>
              <w:pStyle w:val="Cuadrculamedia21"/>
              <w:rPr>
                <w:rFonts w:ascii="Times New Roman" w:hAnsi="Times New Roman"/>
              </w:rPr>
            </w:pPr>
            <w:r w:rsidRPr="00720D49">
              <w:rPr>
                <w:rFonts w:ascii="Times New Roman" w:hAnsi="Times New Roman"/>
                <w:b/>
                <w:u w:val="single"/>
              </w:rPr>
              <w:t>1</w:t>
            </w:r>
            <w:r w:rsidR="00F55FBC" w:rsidRPr="00720D49">
              <w:rPr>
                <w:rFonts w:ascii="Times New Roman" w:hAnsi="Times New Roman"/>
                <w:b/>
                <w:u w:val="single"/>
              </w:rPr>
              <w:t xml:space="preserve"> </w:t>
            </w:r>
            <w:r w:rsidRPr="00720D49">
              <w:rPr>
                <w:rFonts w:ascii="Times New Roman" w:hAnsi="Times New Roman"/>
                <w:b/>
                <w:u w:val="single"/>
              </w:rPr>
              <w:t>día</w:t>
            </w:r>
            <w:r w:rsidR="00F55FBC" w:rsidRPr="00720D49">
              <w:rPr>
                <w:rFonts w:ascii="Times New Roman" w:hAnsi="Times New Roman"/>
              </w:rPr>
              <w:t xml:space="preserve"> de capacitación</w:t>
            </w:r>
          </w:p>
          <w:p w14:paraId="251189D3" w14:textId="778C652D" w:rsidR="00F55FBC" w:rsidRPr="00720D49" w:rsidRDefault="00F55FBC" w:rsidP="00F55FBC">
            <w:pPr>
              <w:pStyle w:val="Cuadrculamedia21"/>
              <w:rPr>
                <w:rFonts w:ascii="Times New Roman" w:hAnsi="Times New Roman"/>
              </w:rPr>
            </w:pPr>
            <w:r w:rsidRPr="00720D49">
              <w:rPr>
                <w:rFonts w:ascii="Times New Roman" w:hAnsi="Times New Roman"/>
                <w:b/>
                <w:u w:val="single"/>
              </w:rPr>
              <w:t>1 día</w:t>
            </w:r>
            <w:r w:rsidRPr="00720D49">
              <w:rPr>
                <w:rFonts w:ascii="Times New Roman" w:hAnsi="Times New Roman"/>
              </w:rPr>
              <w:t xml:space="preserve"> de entrega de instrumentos.</w:t>
            </w:r>
          </w:p>
          <w:p w14:paraId="2CE12BCF" w14:textId="77777777" w:rsidR="00F55FBC" w:rsidRPr="00720D49" w:rsidRDefault="00F55FBC" w:rsidP="00F55FBC">
            <w:pPr>
              <w:pStyle w:val="Cuadrculamedia21"/>
              <w:rPr>
                <w:rFonts w:ascii="Times New Roman" w:hAnsi="Times New Roman"/>
              </w:rPr>
            </w:pPr>
          </w:p>
          <w:p w14:paraId="555A7AF7" w14:textId="4A2E6C92" w:rsidR="00F55FBC" w:rsidRPr="00720D49" w:rsidRDefault="00F55FBC" w:rsidP="00F55FBC">
            <w:pPr>
              <w:pStyle w:val="Cuadrculamedia21"/>
              <w:rPr>
                <w:rFonts w:ascii="Times New Roman" w:hAnsi="Times New Roman"/>
              </w:rPr>
            </w:pPr>
            <w:r w:rsidRPr="00720D49">
              <w:rPr>
                <w:rFonts w:ascii="Times New Roman" w:hAnsi="Times New Roman"/>
                <w:u w:val="single"/>
              </w:rPr>
              <w:t>Aplicación de instrumentos</w:t>
            </w:r>
          </w:p>
          <w:p w14:paraId="5F14435F" w14:textId="3BABA788" w:rsidR="00AC0280" w:rsidRPr="00720D49" w:rsidRDefault="00F55FBC" w:rsidP="00CA7D2E">
            <w:pPr>
              <w:pStyle w:val="Cuadrculamedia21"/>
              <w:numPr>
                <w:ilvl w:val="0"/>
                <w:numId w:val="66"/>
              </w:numPr>
              <w:ind w:left="208" w:hanging="218"/>
              <w:rPr>
                <w:rFonts w:ascii="Times New Roman" w:hAnsi="Times New Roman"/>
                <w:lang w:val="es-ES_tradnl"/>
              </w:rPr>
            </w:pPr>
            <w:r w:rsidRPr="00720D49">
              <w:rPr>
                <w:rFonts w:ascii="Times New Roman" w:hAnsi="Times New Roman"/>
              </w:rPr>
              <w:t xml:space="preserve">Entre </w:t>
            </w:r>
            <w:r w:rsidR="005151F3" w:rsidRPr="00720D49">
              <w:rPr>
                <w:rFonts w:ascii="Times New Roman" w:hAnsi="Times New Roman"/>
              </w:rPr>
              <w:t xml:space="preserve">2 </w:t>
            </w:r>
            <w:r w:rsidRPr="00720D49">
              <w:rPr>
                <w:rFonts w:ascii="Times New Roman" w:hAnsi="Times New Roman"/>
              </w:rPr>
              <w:t xml:space="preserve">y </w:t>
            </w:r>
            <w:r w:rsidR="005151F3" w:rsidRPr="000E3BBD">
              <w:rPr>
                <w:rFonts w:ascii="Times New Roman" w:hAnsi="Times New Roman"/>
                <w:u w:val="single"/>
              </w:rPr>
              <w:t xml:space="preserve">4 </w:t>
            </w:r>
            <w:r w:rsidRPr="000E3BBD">
              <w:rPr>
                <w:rFonts w:ascii="Times New Roman" w:hAnsi="Times New Roman"/>
                <w:u w:val="single"/>
              </w:rPr>
              <w:t>días</w:t>
            </w:r>
            <w:r w:rsidRPr="00720D49">
              <w:rPr>
                <w:rFonts w:ascii="Times New Roman" w:hAnsi="Times New Roman"/>
              </w:rPr>
              <w:t xml:space="preserve"> de aplicación (</w:t>
            </w:r>
            <w:r w:rsidR="005151F3" w:rsidRPr="00720D49">
              <w:rPr>
                <w:rFonts w:ascii="Times New Roman" w:hAnsi="Times New Roman"/>
              </w:rPr>
              <w:t xml:space="preserve">2 </w:t>
            </w:r>
            <w:r w:rsidR="00AC0280" w:rsidRPr="00720D49">
              <w:rPr>
                <w:rFonts w:ascii="Times New Roman" w:hAnsi="Times New Roman"/>
              </w:rPr>
              <w:t xml:space="preserve">días de </w:t>
            </w:r>
            <w:r w:rsidRPr="00720D49">
              <w:rPr>
                <w:rFonts w:ascii="Times New Roman" w:hAnsi="Times New Roman"/>
              </w:rPr>
              <w:t>aplicación</w:t>
            </w:r>
            <w:r w:rsidR="005947C4" w:rsidRPr="00720D49">
              <w:rPr>
                <w:rFonts w:ascii="Times New Roman" w:hAnsi="Times New Roman"/>
              </w:rPr>
              <w:t>: Castellano y Matemática</w:t>
            </w:r>
            <w:r w:rsidRPr="00720D49">
              <w:rPr>
                <w:rFonts w:ascii="Times New Roman" w:hAnsi="Times New Roman"/>
              </w:rPr>
              <w:t xml:space="preserve"> + </w:t>
            </w:r>
            <w:r w:rsidR="005151F3" w:rsidRPr="00720D49">
              <w:rPr>
                <w:rFonts w:ascii="Times New Roman" w:hAnsi="Times New Roman"/>
              </w:rPr>
              <w:t xml:space="preserve">2 </w:t>
            </w:r>
            <w:r w:rsidR="00AC0280" w:rsidRPr="00720D49">
              <w:rPr>
                <w:rFonts w:ascii="Times New Roman" w:hAnsi="Times New Roman"/>
              </w:rPr>
              <w:t>días sesión</w:t>
            </w:r>
            <w:r w:rsidR="00CF3D25" w:rsidRPr="00720D49">
              <w:rPr>
                <w:rFonts w:ascii="Times New Roman" w:hAnsi="Times New Roman"/>
              </w:rPr>
              <w:t xml:space="preserve"> </w:t>
            </w:r>
            <w:r w:rsidRPr="00720D49">
              <w:rPr>
                <w:rFonts w:ascii="Times New Roman" w:hAnsi="Times New Roman"/>
              </w:rPr>
              <w:t>adicional)</w:t>
            </w:r>
            <w:r w:rsidR="006A0931" w:rsidRPr="00720D49">
              <w:rPr>
                <w:rFonts w:ascii="Times New Roman" w:hAnsi="Times New Roman"/>
              </w:rPr>
              <w:t xml:space="preserve"> -&gt; </w:t>
            </w:r>
            <w:r w:rsidR="005151F3" w:rsidRPr="00720D49">
              <w:rPr>
                <w:rFonts w:ascii="Times New Roman" w:hAnsi="Times New Roman"/>
              </w:rPr>
              <w:t>para cada grado y curso (</w:t>
            </w:r>
            <w:r w:rsidR="00DF467A">
              <w:rPr>
                <w:rFonts w:ascii="Times New Roman" w:hAnsi="Times New Roman"/>
              </w:rPr>
              <w:t>4</w:t>
            </w:r>
            <w:r w:rsidR="005151F3" w:rsidRPr="00720D49">
              <w:rPr>
                <w:rFonts w:ascii="Times New Roman" w:hAnsi="Times New Roman"/>
              </w:rPr>
              <w:t>°</w:t>
            </w:r>
            <w:r w:rsidR="00DF467A">
              <w:rPr>
                <w:rFonts w:ascii="Times New Roman" w:hAnsi="Times New Roman"/>
              </w:rPr>
              <w:t xml:space="preserve"> y 7</w:t>
            </w:r>
            <w:r w:rsidR="005151F3" w:rsidRPr="00720D49">
              <w:rPr>
                <w:rFonts w:ascii="Times New Roman" w:hAnsi="Times New Roman"/>
              </w:rPr>
              <w:t xml:space="preserve">° grado y </w:t>
            </w:r>
            <w:r w:rsidR="00DF467A">
              <w:rPr>
                <w:rFonts w:ascii="Times New Roman" w:hAnsi="Times New Roman"/>
              </w:rPr>
              <w:t>1° y 3</w:t>
            </w:r>
            <w:r w:rsidR="005151F3" w:rsidRPr="00720D49">
              <w:rPr>
                <w:rFonts w:ascii="Times New Roman" w:hAnsi="Times New Roman"/>
              </w:rPr>
              <w:t>° curso)</w:t>
            </w:r>
          </w:p>
          <w:p w14:paraId="7FFE3267" w14:textId="77777777" w:rsidR="005151F3" w:rsidRPr="00C50C1A" w:rsidRDefault="005151F3">
            <w:pPr>
              <w:pStyle w:val="Cuadrculamedia21"/>
              <w:ind w:left="208"/>
              <w:rPr>
                <w:rFonts w:ascii="Times New Roman" w:hAnsi="Times New Roman"/>
                <w:sz w:val="12"/>
                <w:lang w:val="es-ES_tradnl"/>
              </w:rPr>
            </w:pPr>
          </w:p>
          <w:p w14:paraId="3B1DEF35" w14:textId="09C3BE91" w:rsidR="00F55FBC" w:rsidRPr="00720D49" w:rsidRDefault="00F55FBC" w:rsidP="00F55FBC">
            <w:pPr>
              <w:pStyle w:val="Cuadrculamedia21"/>
              <w:rPr>
                <w:rFonts w:ascii="Times New Roman" w:hAnsi="Times New Roman"/>
              </w:rPr>
            </w:pPr>
            <w:r w:rsidRPr="00720D49">
              <w:rPr>
                <w:rFonts w:ascii="Times New Roman" w:hAnsi="Times New Roman"/>
                <w:b/>
                <w:u w:val="single"/>
              </w:rPr>
              <w:t>1 día</w:t>
            </w:r>
            <w:r w:rsidRPr="00720D49">
              <w:rPr>
                <w:rFonts w:ascii="Times New Roman" w:hAnsi="Times New Roman"/>
              </w:rPr>
              <w:t xml:space="preserve"> de devolución de instrumentos. </w:t>
            </w:r>
          </w:p>
          <w:p w14:paraId="066EA97C" w14:textId="7F45541E" w:rsidR="00F55FBC" w:rsidRPr="00720D49" w:rsidRDefault="00F55FBC" w:rsidP="000C277D">
            <w:pPr>
              <w:pStyle w:val="Cuadrculamedia21"/>
              <w:jc w:val="both"/>
              <w:rPr>
                <w:rFonts w:ascii="Times New Roman" w:hAnsi="Times New Roman"/>
                <w:b/>
                <w:i/>
              </w:rPr>
            </w:pPr>
            <w:r w:rsidRPr="00720D49">
              <w:rPr>
                <w:rFonts w:ascii="Times New Roman" w:hAnsi="Times New Roman"/>
                <w:b/>
                <w:i/>
              </w:rPr>
              <w:t xml:space="preserve">Un aplicador podrá realizar hasta </w:t>
            </w:r>
            <w:r w:rsidR="00AC0280" w:rsidRPr="00720D49">
              <w:rPr>
                <w:rFonts w:ascii="Times New Roman" w:hAnsi="Times New Roman"/>
                <w:b/>
                <w:i/>
              </w:rPr>
              <w:t>3</w:t>
            </w:r>
            <w:r w:rsidRPr="00720D49">
              <w:rPr>
                <w:rFonts w:ascii="Times New Roman" w:hAnsi="Times New Roman"/>
                <w:b/>
                <w:i/>
              </w:rPr>
              <w:t xml:space="preserve"> secciones por cada semana, la sesión adicional sólo se realiza en caso de no llegar al % de cobertura</w:t>
            </w:r>
          </w:p>
        </w:tc>
      </w:tr>
      <w:tr w:rsidR="00F55FBC" w:rsidRPr="00720D49" w14:paraId="2480E2CA" w14:textId="77777777" w:rsidTr="00F55FBC">
        <w:tc>
          <w:tcPr>
            <w:tcW w:w="3085" w:type="dxa"/>
            <w:shd w:val="clear" w:color="auto" w:fill="BFBFBF"/>
            <w:vAlign w:val="center"/>
          </w:tcPr>
          <w:p w14:paraId="731D4518" w14:textId="55E09952" w:rsidR="00F55FBC" w:rsidRPr="00720D49" w:rsidRDefault="00F55FBC" w:rsidP="00F55FBC">
            <w:pPr>
              <w:pStyle w:val="Cuadrculamedia21"/>
              <w:rPr>
                <w:rFonts w:ascii="Times New Roman" w:hAnsi="Times New Roman"/>
                <w:b/>
              </w:rPr>
            </w:pPr>
            <w:r w:rsidRPr="00720D49">
              <w:rPr>
                <w:rFonts w:ascii="Times New Roman" w:hAnsi="Times New Roman"/>
                <w:b/>
              </w:rPr>
              <w:t>Regionalización y sedes operativas</w:t>
            </w:r>
          </w:p>
        </w:tc>
        <w:tc>
          <w:tcPr>
            <w:tcW w:w="6379" w:type="dxa"/>
            <w:shd w:val="clear" w:color="auto" w:fill="auto"/>
            <w:vAlign w:val="center"/>
          </w:tcPr>
          <w:p w14:paraId="791B39AF" w14:textId="36984ED2" w:rsidR="00F55FBC" w:rsidRPr="00720D49" w:rsidRDefault="006C30B6" w:rsidP="00C50C1A">
            <w:pPr>
              <w:pStyle w:val="Cuadrculamedia21"/>
              <w:rPr>
                <w:rFonts w:ascii="Times New Roman" w:hAnsi="Times New Roman"/>
                <w:i/>
                <w:lang w:val="es-ES_tradnl"/>
              </w:rPr>
            </w:pPr>
            <w:r w:rsidRPr="00720D49">
              <w:rPr>
                <w:rFonts w:ascii="Times New Roman" w:hAnsi="Times New Roman"/>
              </w:rPr>
              <w:t xml:space="preserve">Se tiene previsto establecer </w:t>
            </w:r>
            <w:r w:rsidR="005151F3" w:rsidRPr="00720D49">
              <w:rPr>
                <w:rFonts w:ascii="Times New Roman" w:hAnsi="Times New Roman"/>
              </w:rPr>
              <w:t xml:space="preserve">máximo </w:t>
            </w:r>
            <w:r w:rsidR="00CF3D25" w:rsidRPr="00720D49">
              <w:rPr>
                <w:rFonts w:ascii="Times New Roman" w:hAnsi="Times New Roman"/>
              </w:rPr>
              <w:t>18</w:t>
            </w:r>
            <w:r w:rsidRPr="00720D49">
              <w:rPr>
                <w:rFonts w:ascii="Times New Roman" w:hAnsi="Times New Roman"/>
              </w:rPr>
              <w:t xml:space="preserve"> coordinaciones. Una sede operativa </w:t>
            </w:r>
            <w:r w:rsidR="005151F3" w:rsidRPr="00720D49">
              <w:rPr>
                <w:rFonts w:ascii="Times New Roman" w:hAnsi="Times New Roman"/>
              </w:rPr>
              <w:t xml:space="preserve">podría </w:t>
            </w:r>
            <w:r w:rsidR="004B08F8" w:rsidRPr="00720D49">
              <w:rPr>
                <w:rFonts w:ascii="Times New Roman" w:hAnsi="Times New Roman"/>
              </w:rPr>
              <w:t xml:space="preserve">funcionar en el mismo predio y </w:t>
            </w:r>
            <w:r w:rsidRPr="00720D49">
              <w:rPr>
                <w:rFonts w:ascii="Times New Roman" w:hAnsi="Times New Roman"/>
              </w:rPr>
              <w:t>tener más de un Jefe Técnico.</w:t>
            </w:r>
            <w:r w:rsidR="004B08F8" w:rsidRPr="00720D49">
              <w:rPr>
                <w:rFonts w:ascii="Times New Roman" w:hAnsi="Times New Roman"/>
              </w:rPr>
              <w:t xml:space="preserve"> </w:t>
            </w:r>
            <w:r w:rsidRPr="00720D49">
              <w:rPr>
                <w:rFonts w:ascii="Times New Roman" w:hAnsi="Times New Roman"/>
              </w:rPr>
              <w:t>(Las cantidades podrán ser ajustadas previa autorización de la convocante)</w:t>
            </w:r>
            <w:r w:rsidR="005151F3" w:rsidRPr="00720D49">
              <w:rPr>
                <w:rFonts w:ascii="Times New Roman" w:hAnsi="Times New Roman"/>
              </w:rPr>
              <w:t>.</w:t>
            </w:r>
            <w:r w:rsidRPr="00720D49" w:rsidDel="00C353CB">
              <w:rPr>
                <w:rFonts w:ascii="Times New Roman" w:hAnsi="Times New Roman"/>
              </w:rPr>
              <w:t xml:space="preserve"> </w:t>
            </w:r>
          </w:p>
        </w:tc>
      </w:tr>
      <w:tr w:rsidR="00F55FBC" w:rsidRPr="00720D49" w14:paraId="47D6A716" w14:textId="77777777" w:rsidTr="00F55FBC">
        <w:tc>
          <w:tcPr>
            <w:tcW w:w="3085" w:type="dxa"/>
            <w:shd w:val="clear" w:color="auto" w:fill="BFBFBF"/>
            <w:vAlign w:val="center"/>
          </w:tcPr>
          <w:p w14:paraId="7F892EBA" w14:textId="77777777" w:rsidR="00F55FBC" w:rsidRPr="00720D49" w:rsidRDefault="00F55FBC" w:rsidP="00F55FBC">
            <w:pPr>
              <w:pStyle w:val="Cuadrculamedia21"/>
              <w:rPr>
                <w:rFonts w:ascii="Times New Roman" w:hAnsi="Times New Roman"/>
                <w:b/>
              </w:rPr>
            </w:pPr>
            <w:r w:rsidRPr="00720D49">
              <w:rPr>
                <w:rFonts w:ascii="Times New Roman" w:hAnsi="Times New Roman"/>
                <w:b/>
              </w:rPr>
              <w:t>Ubicación del Centro de Operaciones</w:t>
            </w:r>
          </w:p>
        </w:tc>
        <w:tc>
          <w:tcPr>
            <w:tcW w:w="6379" w:type="dxa"/>
            <w:shd w:val="clear" w:color="auto" w:fill="auto"/>
            <w:vAlign w:val="center"/>
          </w:tcPr>
          <w:p w14:paraId="4CD2A37C" w14:textId="08F8F4F8" w:rsidR="00F55FBC" w:rsidRPr="00720D49" w:rsidRDefault="00F55FBC" w:rsidP="00F55FBC">
            <w:pPr>
              <w:pStyle w:val="Cuadrculamedia21"/>
              <w:rPr>
                <w:rFonts w:ascii="Times New Roman" w:hAnsi="Times New Roman"/>
              </w:rPr>
            </w:pPr>
            <w:r w:rsidRPr="00720D49">
              <w:rPr>
                <w:rFonts w:ascii="Times New Roman" w:hAnsi="Times New Roman"/>
              </w:rPr>
              <w:t>Pa'i Pérez c/</w:t>
            </w:r>
            <w:r w:rsidR="005151F3" w:rsidRPr="00720D49">
              <w:rPr>
                <w:rFonts w:ascii="Times New Roman" w:hAnsi="Times New Roman"/>
              </w:rPr>
              <w:t xml:space="preserve"> </w:t>
            </w:r>
            <w:r w:rsidRPr="00720D49">
              <w:rPr>
                <w:rFonts w:ascii="Times New Roman" w:hAnsi="Times New Roman"/>
              </w:rPr>
              <w:t>Tte. Garay, Barrio San Vicente. Asunción - Paraguay</w:t>
            </w:r>
          </w:p>
        </w:tc>
      </w:tr>
    </w:tbl>
    <w:p w14:paraId="4F30CF1E" w14:textId="1063A672" w:rsidR="00F55FBC" w:rsidRPr="00720D49" w:rsidRDefault="00F55FBC" w:rsidP="00732F8E">
      <w:pPr>
        <w:rPr>
          <w:b/>
          <w:sz w:val="22"/>
          <w:szCs w:val="22"/>
        </w:rPr>
      </w:pPr>
      <w:r w:rsidRPr="00720D49">
        <w:rPr>
          <w:b/>
        </w:rPr>
        <w:br w:type="page"/>
      </w:r>
      <w:r w:rsidR="00DC32A8" w:rsidRPr="00720D49" w:rsidDel="00DC32A8">
        <w:rPr>
          <w:b/>
        </w:rPr>
        <w:lastRenderedPageBreak/>
        <w:t xml:space="preserve"> </w:t>
      </w:r>
      <w:r w:rsidRPr="00720D49">
        <w:rPr>
          <w:b/>
          <w:sz w:val="22"/>
          <w:szCs w:val="22"/>
        </w:rPr>
        <w:t xml:space="preserve">Tabla Nº </w:t>
      </w:r>
      <w:r w:rsidR="00FF19EF" w:rsidRPr="00720D49">
        <w:rPr>
          <w:b/>
          <w:sz w:val="22"/>
          <w:szCs w:val="22"/>
        </w:rPr>
        <w:t>3</w:t>
      </w:r>
      <w:r w:rsidRPr="00720D49">
        <w:rPr>
          <w:b/>
          <w:sz w:val="22"/>
          <w:szCs w:val="22"/>
        </w:rPr>
        <w:t xml:space="preserve">. Detalle de cargos </w:t>
      </w:r>
      <w:r w:rsidR="00F10B42" w:rsidRPr="00720D49">
        <w:rPr>
          <w:b/>
          <w:sz w:val="22"/>
          <w:szCs w:val="22"/>
        </w:rPr>
        <w:t>referenciales requeridos para el</w:t>
      </w:r>
      <w:r w:rsidRPr="00720D49">
        <w:rPr>
          <w:b/>
          <w:sz w:val="22"/>
          <w:szCs w:val="22"/>
        </w:rPr>
        <w:t xml:space="preserve"> operativo.</w:t>
      </w:r>
    </w:p>
    <w:p w14:paraId="28DFB807" w14:textId="029B86A7" w:rsidR="00F55FBC" w:rsidRPr="00720D49" w:rsidRDefault="00F55FBC" w:rsidP="00F55FBC">
      <w:pPr>
        <w:jc w:val="both"/>
        <w:rPr>
          <w:b/>
          <w:sz w:val="22"/>
          <w:szCs w:val="22"/>
        </w:rPr>
      </w:pPr>
    </w:p>
    <w:tbl>
      <w:tblPr>
        <w:tblW w:w="10146" w:type="dxa"/>
        <w:tblInd w:w="-431" w:type="dxa"/>
        <w:tblCellMar>
          <w:left w:w="70" w:type="dxa"/>
          <w:right w:w="70" w:type="dxa"/>
        </w:tblCellMar>
        <w:tblLook w:val="04A0" w:firstRow="1" w:lastRow="0" w:firstColumn="1" w:lastColumn="0" w:noHBand="0" w:noVBand="1"/>
      </w:tblPr>
      <w:tblGrid>
        <w:gridCol w:w="1555"/>
        <w:gridCol w:w="2415"/>
        <w:gridCol w:w="1220"/>
        <w:gridCol w:w="2323"/>
        <w:gridCol w:w="1343"/>
        <w:gridCol w:w="1290"/>
      </w:tblGrid>
      <w:tr w:rsidR="00F55FBC" w:rsidRPr="00720D49" w14:paraId="64357EA2" w14:textId="77777777" w:rsidTr="004974BA">
        <w:trPr>
          <w:trHeight w:val="747"/>
        </w:trPr>
        <w:tc>
          <w:tcPr>
            <w:tcW w:w="1555"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29A39EC4" w14:textId="77777777" w:rsidR="00F55FBC" w:rsidRPr="00720D49" w:rsidRDefault="00F55FBC" w:rsidP="00F55FBC">
            <w:pPr>
              <w:jc w:val="center"/>
              <w:rPr>
                <w:b/>
                <w:color w:val="000000"/>
                <w:sz w:val="22"/>
                <w:szCs w:val="22"/>
              </w:rPr>
            </w:pPr>
            <w:r w:rsidRPr="00720D49">
              <w:rPr>
                <w:b/>
                <w:color w:val="000000"/>
                <w:sz w:val="22"/>
                <w:szCs w:val="22"/>
              </w:rPr>
              <w:t>Área</w:t>
            </w:r>
          </w:p>
        </w:tc>
        <w:tc>
          <w:tcPr>
            <w:tcW w:w="2415" w:type="dxa"/>
            <w:tcBorders>
              <w:top w:val="single" w:sz="4" w:space="0" w:color="auto"/>
              <w:left w:val="nil"/>
              <w:bottom w:val="single" w:sz="4" w:space="0" w:color="auto"/>
              <w:right w:val="single" w:sz="4" w:space="0" w:color="auto"/>
            </w:tcBorders>
            <w:shd w:val="clear" w:color="000000" w:fill="E7E6E6"/>
            <w:vAlign w:val="center"/>
            <w:hideMark/>
          </w:tcPr>
          <w:p w14:paraId="050E7DDA" w14:textId="77777777" w:rsidR="00F55FBC" w:rsidRPr="00720D49" w:rsidRDefault="00F55FBC" w:rsidP="00F55FBC">
            <w:pPr>
              <w:jc w:val="center"/>
              <w:rPr>
                <w:b/>
                <w:color w:val="000000"/>
                <w:sz w:val="22"/>
                <w:szCs w:val="22"/>
              </w:rPr>
            </w:pPr>
            <w:r w:rsidRPr="00720D49">
              <w:rPr>
                <w:b/>
                <w:color w:val="000000"/>
                <w:sz w:val="22"/>
                <w:szCs w:val="22"/>
              </w:rPr>
              <w:t>Denominación del Puesto</w:t>
            </w:r>
          </w:p>
        </w:tc>
        <w:tc>
          <w:tcPr>
            <w:tcW w:w="1220" w:type="dxa"/>
            <w:tcBorders>
              <w:top w:val="single" w:sz="4" w:space="0" w:color="auto"/>
              <w:left w:val="nil"/>
              <w:bottom w:val="single" w:sz="4" w:space="0" w:color="auto"/>
              <w:right w:val="single" w:sz="4" w:space="0" w:color="auto"/>
            </w:tcBorders>
            <w:shd w:val="clear" w:color="000000" w:fill="E7E6E6"/>
            <w:vAlign w:val="center"/>
            <w:hideMark/>
          </w:tcPr>
          <w:p w14:paraId="17FED3F6" w14:textId="54495C60" w:rsidR="00F55FBC" w:rsidRPr="00720D49" w:rsidRDefault="00026F73" w:rsidP="00464B2E">
            <w:pPr>
              <w:jc w:val="center"/>
              <w:rPr>
                <w:b/>
                <w:color w:val="000000"/>
                <w:sz w:val="22"/>
                <w:szCs w:val="22"/>
              </w:rPr>
            </w:pPr>
            <w:r w:rsidRPr="00720D49">
              <w:rPr>
                <w:b/>
                <w:color w:val="000000"/>
                <w:sz w:val="22"/>
                <w:szCs w:val="22"/>
              </w:rPr>
              <w:t>Cantidad (</w:t>
            </w:r>
            <w:r w:rsidR="00464B2E">
              <w:rPr>
                <w:b/>
                <w:color w:val="000000"/>
                <w:sz w:val="22"/>
                <w:szCs w:val="22"/>
              </w:rPr>
              <w:t>a</w:t>
            </w:r>
            <w:r w:rsidRPr="00720D49">
              <w:rPr>
                <w:b/>
                <w:color w:val="000000"/>
                <w:sz w:val="22"/>
                <w:szCs w:val="22"/>
              </w:rPr>
              <w:t>)</w:t>
            </w:r>
          </w:p>
        </w:tc>
        <w:tc>
          <w:tcPr>
            <w:tcW w:w="2323" w:type="dxa"/>
            <w:tcBorders>
              <w:top w:val="single" w:sz="4" w:space="0" w:color="auto"/>
              <w:left w:val="nil"/>
              <w:bottom w:val="single" w:sz="4" w:space="0" w:color="auto"/>
              <w:right w:val="single" w:sz="4" w:space="0" w:color="auto"/>
            </w:tcBorders>
            <w:shd w:val="clear" w:color="000000" w:fill="E7E6E6"/>
            <w:vAlign w:val="center"/>
            <w:hideMark/>
          </w:tcPr>
          <w:p w14:paraId="26164DF3" w14:textId="77777777" w:rsidR="00F55FBC" w:rsidRPr="00720D49" w:rsidRDefault="00F55FBC" w:rsidP="00F55FBC">
            <w:pPr>
              <w:jc w:val="center"/>
              <w:rPr>
                <w:b/>
                <w:color w:val="000000"/>
                <w:sz w:val="22"/>
                <w:szCs w:val="22"/>
              </w:rPr>
            </w:pPr>
            <w:r w:rsidRPr="00720D49">
              <w:rPr>
                <w:b/>
                <w:color w:val="000000"/>
                <w:sz w:val="22"/>
                <w:szCs w:val="22"/>
              </w:rPr>
              <w:t>Periodo de contratación</w:t>
            </w:r>
          </w:p>
        </w:tc>
        <w:tc>
          <w:tcPr>
            <w:tcW w:w="1343" w:type="dxa"/>
            <w:tcBorders>
              <w:top w:val="single" w:sz="4" w:space="0" w:color="auto"/>
              <w:left w:val="nil"/>
              <w:bottom w:val="single" w:sz="4" w:space="0" w:color="auto"/>
              <w:right w:val="single" w:sz="4" w:space="0" w:color="auto"/>
            </w:tcBorders>
            <w:shd w:val="clear" w:color="000000" w:fill="E7E6E6"/>
            <w:vAlign w:val="center"/>
            <w:hideMark/>
          </w:tcPr>
          <w:p w14:paraId="40B924FD" w14:textId="77777777" w:rsidR="00F55FBC" w:rsidRPr="00720D49" w:rsidRDefault="00F55FBC" w:rsidP="00F55FBC">
            <w:pPr>
              <w:jc w:val="center"/>
              <w:rPr>
                <w:b/>
                <w:color w:val="000000"/>
                <w:sz w:val="22"/>
                <w:szCs w:val="22"/>
              </w:rPr>
            </w:pPr>
            <w:r w:rsidRPr="00720D49">
              <w:rPr>
                <w:b/>
                <w:color w:val="000000"/>
                <w:sz w:val="22"/>
                <w:szCs w:val="22"/>
              </w:rPr>
              <w:t>Duración de la actividad</w:t>
            </w:r>
          </w:p>
        </w:tc>
        <w:tc>
          <w:tcPr>
            <w:tcW w:w="1290" w:type="dxa"/>
            <w:tcBorders>
              <w:top w:val="single" w:sz="4" w:space="0" w:color="auto"/>
              <w:left w:val="nil"/>
              <w:bottom w:val="single" w:sz="4" w:space="0" w:color="auto"/>
              <w:right w:val="single" w:sz="4" w:space="0" w:color="auto"/>
            </w:tcBorders>
            <w:shd w:val="clear" w:color="000000" w:fill="E7E6E6"/>
            <w:vAlign w:val="center"/>
            <w:hideMark/>
          </w:tcPr>
          <w:p w14:paraId="19CCE337" w14:textId="77777777" w:rsidR="00F55FBC" w:rsidRPr="00720D49" w:rsidRDefault="00F55FBC" w:rsidP="00F55FBC">
            <w:pPr>
              <w:jc w:val="center"/>
              <w:rPr>
                <w:b/>
                <w:color w:val="000000"/>
                <w:sz w:val="22"/>
                <w:szCs w:val="22"/>
              </w:rPr>
            </w:pPr>
            <w:r w:rsidRPr="00720D49">
              <w:rPr>
                <w:b/>
                <w:color w:val="000000"/>
                <w:sz w:val="22"/>
                <w:szCs w:val="22"/>
              </w:rPr>
              <w:t>Términos de referencia – TDR</w:t>
            </w:r>
          </w:p>
        </w:tc>
      </w:tr>
      <w:tr w:rsidR="004974BA" w:rsidRPr="00720D49" w14:paraId="4C5F5D42" w14:textId="77777777" w:rsidTr="00163E34">
        <w:trPr>
          <w:trHeight w:val="303"/>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7C05E36" w14:textId="77777777" w:rsidR="004974BA" w:rsidRPr="004974BA" w:rsidRDefault="004974BA" w:rsidP="004974BA">
            <w:pPr>
              <w:jc w:val="center"/>
              <w:rPr>
                <w:b/>
                <w:color w:val="000000"/>
                <w:sz w:val="22"/>
                <w:szCs w:val="22"/>
              </w:rPr>
            </w:pPr>
          </w:p>
        </w:tc>
        <w:tc>
          <w:tcPr>
            <w:tcW w:w="2415" w:type="dxa"/>
            <w:tcBorders>
              <w:top w:val="single" w:sz="4" w:space="0" w:color="auto"/>
              <w:left w:val="nil"/>
              <w:bottom w:val="single" w:sz="4" w:space="0" w:color="auto"/>
              <w:right w:val="single" w:sz="4" w:space="0" w:color="auto"/>
            </w:tcBorders>
            <w:shd w:val="clear" w:color="auto" w:fill="auto"/>
          </w:tcPr>
          <w:p w14:paraId="59EB3055" w14:textId="2485DFEC" w:rsidR="004974BA" w:rsidRPr="004974BA" w:rsidRDefault="004974BA" w:rsidP="004974BA">
            <w:pPr>
              <w:jc w:val="center"/>
              <w:rPr>
                <w:b/>
                <w:color w:val="000000"/>
                <w:sz w:val="22"/>
                <w:szCs w:val="22"/>
              </w:rPr>
            </w:pPr>
            <w:r w:rsidRPr="004974BA">
              <w:rPr>
                <w:sz w:val="22"/>
                <w:szCs w:val="22"/>
              </w:rPr>
              <w:t>Jefe de RRHH CO</w:t>
            </w:r>
          </w:p>
        </w:tc>
        <w:tc>
          <w:tcPr>
            <w:tcW w:w="1220" w:type="dxa"/>
            <w:tcBorders>
              <w:top w:val="single" w:sz="4" w:space="0" w:color="auto"/>
              <w:left w:val="nil"/>
              <w:bottom w:val="single" w:sz="4" w:space="0" w:color="auto"/>
              <w:right w:val="single" w:sz="4" w:space="0" w:color="auto"/>
            </w:tcBorders>
            <w:shd w:val="clear" w:color="auto" w:fill="auto"/>
          </w:tcPr>
          <w:p w14:paraId="2EAA0A3E" w14:textId="3EEC3375" w:rsidR="004974BA" w:rsidRPr="004974BA" w:rsidRDefault="004974BA" w:rsidP="004974BA">
            <w:pPr>
              <w:jc w:val="center"/>
              <w:rPr>
                <w:b/>
                <w:color w:val="000000"/>
                <w:sz w:val="22"/>
                <w:szCs w:val="22"/>
              </w:rPr>
            </w:pPr>
            <w:r w:rsidRPr="004974BA">
              <w:rPr>
                <w:sz w:val="22"/>
                <w:szCs w:val="22"/>
              </w:rPr>
              <w:t>1</w:t>
            </w:r>
          </w:p>
        </w:tc>
        <w:tc>
          <w:tcPr>
            <w:tcW w:w="2323" w:type="dxa"/>
            <w:tcBorders>
              <w:top w:val="single" w:sz="4" w:space="0" w:color="auto"/>
              <w:left w:val="nil"/>
              <w:bottom w:val="single" w:sz="4" w:space="0" w:color="auto"/>
              <w:right w:val="single" w:sz="4" w:space="0" w:color="auto"/>
            </w:tcBorders>
            <w:shd w:val="clear" w:color="auto" w:fill="auto"/>
          </w:tcPr>
          <w:p w14:paraId="4C57AC70" w14:textId="575B4026" w:rsidR="004974BA" w:rsidRPr="004974BA" w:rsidRDefault="004974BA" w:rsidP="004974BA">
            <w:pPr>
              <w:jc w:val="center"/>
              <w:rPr>
                <w:b/>
                <w:color w:val="000000"/>
                <w:sz w:val="22"/>
                <w:szCs w:val="22"/>
              </w:rPr>
            </w:pPr>
            <w:r w:rsidRPr="004974BA">
              <w:rPr>
                <w:sz w:val="22"/>
                <w:szCs w:val="22"/>
              </w:rPr>
              <w:t xml:space="preserve">15 </w:t>
            </w:r>
            <w:r>
              <w:rPr>
                <w:sz w:val="22"/>
                <w:szCs w:val="22"/>
              </w:rPr>
              <w:t>FEB</w:t>
            </w:r>
            <w:r w:rsidRPr="004974BA">
              <w:rPr>
                <w:sz w:val="22"/>
                <w:szCs w:val="22"/>
              </w:rPr>
              <w:t xml:space="preserve"> al 30 </w:t>
            </w:r>
            <w:r>
              <w:rPr>
                <w:sz w:val="22"/>
                <w:szCs w:val="22"/>
              </w:rPr>
              <w:t>SET</w:t>
            </w:r>
          </w:p>
        </w:tc>
        <w:tc>
          <w:tcPr>
            <w:tcW w:w="1343" w:type="dxa"/>
            <w:tcBorders>
              <w:top w:val="single" w:sz="4" w:space="0" w:color="auto"/>
              <w:left w:val="nil"/>
              <w:bottom w:val="single" w:sz="4" w:space="0" w:color="auto"/>
              <w:right w:val="single" w:sz="4" w:space="0" w:color="auto"/>
            </w:tcBorders>
            <w:shd w:val="clear" w:color="auto" w:fill="auto"/>
            <w:vAlign w:val="center"/>
          </w:tcPr>
          <w:p w14:paraId="5A7F1C34" w14:textId="4B18C5AE" w:rsidR="004974BA" w:rsidRPr="004974BA" w:rsidRDefault="004974BA" w:rsidP="004974BA">
            <w:pPr>
              <w:jc w:val="center"/>
              <w:rPr>
                <w:b/>
                <w:color w:val="000000"/>
                <w:sz w:val="22"/>
                <w:szCs w:val="22"/>
              </w:rPr>
            </w:pPr>
            <w:r w:rsidRPr="004974BA">
              <w:rPr>
                <w:color w:val="000000"/>
                <w:sz w:val="22"/>
                <w:szCs w:val="22"/>
              </w:rPr>
              <w:t>7 meses</w:t>
            </w:r>
          </w:p>
        </w:tc>
        <w:tc>
          <w:tcPr>
            <w:tcW w:w="1290" w:type="dxa"/>
            <w:vMerge w:val="restart"/>
            <w:tcBorders>
              <w:top w:val="single" w:sz="4" w:space="0" w:color="auto"/>
              <w:left w:val="nil"/>
              <w:right w:val="single" w:sz="4" w:space="0" w:color="auto"/>
            </w:tcBorders>
            <w:shd w:val="clear" w:color="auto" w:fill="auto"/>
            <w:vAlign w:val="center"/>
          </w:tcPr>
          <w:p w14:paraId="5969D6B9" w14:textId="2CF4C8A7" w:rsidR="004974BA" w:rsidRPr="004974BA" w:rsidRDefault="004974BA" w:rsidP="004974BA">
            <w:pPr>
              <w:jc w:val="center"/>
              <w:rPr>
                <w:b/>
                <w:color w:val="000000"/>
                <w:sz w:val="22"/>
                <w:szCs w:val="22"/>
              </w:rPr>
            </w:pPr>
            <w:r w:rsidRPr="00720D49">
              <w:rPr>
                <w:color w:val="000000"/>
                <w:sz w:val="22"/>
                <w:szCs w:val="22"/>
              </w:rPr>
              <w:t>Anexo 3</w:t>
            </w:r>
          </w:p>
        </w:tc>
      </w:tr>
      <w:tr w:rsidR="004974BA" w:rsidRPr="00720D49" w14:paraId="7DFF0652" w14:textId="77777777" w:rsidTr="003435F7">
        <w:trPr>
          <w:trHeight w:val="613"/>
        </w:trPr>
        <w:tc>
          <w:tcPr>
            <w:tcW w:w="1555" w:type="dxa"/>
            <w:vMerge w:val="restart"/>
            <w:tcBorders>
              <w:top w:val="nil"/>
              <w:left w:val="single" w:sz="4" w:space="0" w:color="auto"/>
              <w:right w:val="single" w:sz="4" w:space="0" w:color="auto"/>
            </w:tcBorders>
            <w:shd w:val="clear" w:color="auto" w:fill="auto"/>
            <w:vAlign w:val="center"/>
            <w:hideMark/>
          </w:tcPr>
          <w:p w14:paraId="73412511" w14:textId="77777777" w:rsidR="004974BA" w:rsidRPr="00720D49" w:rsidRDefault="004974BA" w:rsidP="004974BA">
            <w:pPr>
              <w:rPr>
                <w:color w:val="000000"/>
                <w:sz w:val="22"/>
                <w:szCs w:val="22"/>
              </w:rPr>
            </w:pPr>
            <w:r w:rsidRPr="00720D49">
              <w:rPr>
                <w:color w:val="000000"/>
                <w:sz w:val="22"/>
                <w:szCs w:val="22"/>
              </w:rPr>
              <w:t>Personal para organización del operativo y Trabajo de campo</w:t>
            </w:r>
          </w:p>
        </w:tc>
        <w:tc>
          <w:tcPr>
            <w:tcW w:w="2415" w:type="dxa"/>
            <w:tcBorders>
              <w:top w:val="nil"/>
              <w:left w:val="nil"/>
              <w:bottom w:val="single" w:sz="4" w:space="0" w:color="auto"/>
              <w:right w:val="single" w:sz="4" w:space="0" w:color="auto"/>
            </w:tcBorders>
            <w:shd w:val="clear" w:color="auto" w:fill="auto"/>
            <w:vAlign w:val="center"/>
            <w:hideMark/>
          </w:tcPr>
          <w:p w14:paraId="2537FAAF" w14:textId="2442BCE8" w:rsidR="004974BA" w:rsidRPr="00720D49" w:rsidRDefault="004974BA" w:rsidP="004974BA">
            <w:pPr>
              <w:rPr>
                <w:sz w:val="22"/>
                <w:szCs w:val="22"/>
              </w:rPr>
            </w:pPr>
            <w:r w:rsidRPr="00720D49">
              <w:rPr>
                <w:sz w:val="22"/>
                <w:szCs w:val="22"/>
              </w:rPr>
              <w:t xml:space="preserve">Coordinador Regional </w:t>
            </w:r>
            <w:r w:rsidRPr="002C39B9">
              <w:rPr>
                <w:sz w:val="22"/>
                <w:szCs w:val="22"/>
              </w:rPr>
              <w:t>(Técnicos del nivel central del MEC)</w:t>
            </w:r>
          </w:p>
        </w:tc>
        <w:tc>
          <w:tcPr>
            <w:tcW w:w="1220" w:type="dxa"/>
            <w:tcBorders>
              <w:top w:val="nil"/>
              <w:left w:val="nil"/>
              <w:bottom w:val="single" w:sz="4" w:space="0" w:color="auto"/>
              <w:right w:val="single" w:sz="4" w:space="0" w:color="auto"/>
            </w:tcBorders>
            <w:shd w:val="clear" w:color="auto" w:fill="auto"/>
            <w:noWrap/>
            <w:vAlign w:val="center"/>
            <w:hideMark/>
          </w:tcPr>
          <w:p w14:paraId="6F98C8A3" w14:textId="23895796" w:rsidR="004974BA" w:rsidRPr="00720D49" w:rsidRDefault="004974BA" w:rsidP="004974BA">
            <w:pPr>
              <w:jc w:val="center"/>
              <w:rPr>
                <w:sz w:val="22"/>
                <w:szCs w:val="22"/>
              </w:rPr>
            </w:pPr>
            <w:r w:rsidRPr="00720D49">
              <w:rPr>
                <w:sz w:val="22"/>
                <w:szCs w:val="22"/>
              </w:rPr>
              <w:t>18</w:t>
            </w:r>
          </w:p>
        </w:tc>
        <w:tc>
          <w:tcPr>
            <w:tcW w:w="2323" w:type="dxa"/>
            <w:tcBorders>
              <w:top w:val="nil"/>
              <w:left w:val="nil"/>
              <w:bottom w:val="single" w:sz="4" w:space="0" w:color="auto"/>
              <w:right w:val="single" w:sz="4" w:space="0" w:color="auto"/>
            </w:tcBorders>
            <w:shd w:val="clear" w:color="auto" w:fill="auto"/>
            <w:noWrap/>
            <w:vAlign w:val="center"/>
            <w:hideMark/>
          </w:tcPr>
          <w:p w14:paraId="535616D7" w14:textId="77777777" w:rsidR="004974BA" w:rsidRPr="00720D49" w:rsidRDefault="004974BA" w:rsidP="004974BA">
            <w:pPr>
              <w:jc w:val="center"/>
              <w:rPr>
                <w:sz w:val="22"/>
                <w:szCs w:val="22"/>
              </w:rPr>
            </w:pPr>
            <w:r w:rsidRPr="00720D49">
              <w:rPr>
                <w:sz w:val="22"/>
                <w:szCs w:val="22"/>
              </w:rPr>
              <w:t>--------------------------</w:t>
            </w:r>
          </w:p>
        </w:tc>
        <w:tc>
          <w:tcPr>
            <w:tcW w:w="1343" w:type="dxa"/>
            <w:tcBorders>
              <w:top w:val="nil"/>
              <w:left w:val="nil"/>
              <w:bottom w:val="single" w:sz="4" w:space="0" w:color="auto"/>
              <w:right w:val="single" w:sz="4" w:space="0" w:color="auto"/>
            </w:tcBorders>
            <w:shd w:val="clear" w:color="auto" w:fill="auto"/>
            <w:noWrap/>
            <w:vAlign w:val="center"/>
            <w:hideMark/>
          </w:tcPr>
          <w:p w14:paraId="28B7193D" w14:textId="611F30EF" w:rsidR="004974BA" w:rsidRPr="00720D49" w:rsidRDefault="004974BA" w:rsidP="004974BA">
            <w:pPr>
              <w:jc w:val="center"/>
              <w:rPr>
                <w:sz w:val="22"/>
                <w:szCs w:val="22"/>
              </w:rPr>
            </w:pPr>
            <w:r w:rsidRPr="00720D49">
              <w:rPr>
                <w:sz w:val="22"/>
                <w:szCs w:val="22"/>
              </w:rPr>
              <w:t>2 meses</w:t>
            </w:r>
          </w:p>
        </w:tc>
        <w:tc>
          <w:tcPr>
            <w:tcW w:w="1290" w:type="dxa"/>
            <w:vMerge/>
            <w:tcBorders>
              <w:left w:val="nil"/>
              <w:right w:val="single" w:sz="4" w:space="0" w:color="auto"/>
            </w:tcBorders>
            <w:shd w:val="clear" w:color="auto" w:fill="auto"/>
            <w:noWrap/>
            <w:vAlign w:val="center"/>
            <w:hideMark/>
          </w:tcPr>
          <w:p w14:paraId="134FF88D" w14:textId="7A29B43F" w:rsidR="004974BA" w:rsidRPr="00720D49" w:rsidRDefault="004974BA" w:rsidP="004974BA">
            <w:pPr>
              <w:jc w:val="center"/>
              <w:rPr>
                <w:color w:val="000000"/>
                <w:sz w:val="22"/>
                <w:szCs w:val="22"/>
                <w:highlight w:val="yellow"/>
              </w:rPr>
            </w:pPr>
          </w:p>
        </w:tc>
      </w:tr>
      <w:tr w:rsidR="004974BA" w:rsidRPr="00720D49" w14:paraId="5BE0F6DD" w14:textId="77777777" w:rsidTr="003435F7">
        <w:trPr>
          <w:trHeight w:val="613"/>
        </w:trPr>
        <w:tc>
          <w:tcPr>
            <w:tcW w:w="1555" w:type="dxa"/>
            <w:vMerge/>
            <w:tcBorders>
              <w:top w:val="nil"/>
              <w:left w:val="single" w:sz="4" w:space="0" w:color="auto"/>
              <w:right w:val="single" w:sz="4" w:space="0" w:color="auto"/>
            </w:tcBorders>
            <w:shd w:val="clear" w:color="auto" w:fill="auto"/>
            <w:vAlign w:val="center"/>
          </w:tcPr>
          <w:p w14:paraId="5549B16F" w14:textId="77777777" w:rsidR="004974BA" w:rsidRPr="00720D49" w:rsidRDefault="004974BA" w:rsidP="004974BA">
            <w:pPr>
              <w:rPr>
                <w:color w:val="000000"/>
                <w:sz w:val="22"/>
                <w:szCs w:val="22"/>
              </w:rPr>
            </w:pPr>
          </w:p>
        </w:tc>
        <w:tc>
          <w:tcPr>
            <w:tcW w:w="2415" w:type="dxa"/>
            <w:tcBorders>
              <w:top w:val="nil"/>
              <w:left w:val="nil"/>
              <w:bottom w:val="single" w:sz="4" w:space="0" w:color="auto"/>
              <w:right w:val="single" w:sz="4" w:space="0" w:color="auto"/>
            </w:tcBorders>
            <w:shd w:val="clear" w:color="auto" w:fill="auto"/>
            <w:vAlign w:val="center"/>
          </w:tcPr>
          <w:p w14:paraId="0728D934" w14:textId="2E59DE56" w:rsidR="004974BA" w:rsidRPr="00720D49" w:rsidRDefault="004974BA" w:rsidP="004974BA">
            <w:pPr>
              <w:rPr>
                <w:sz w:val="22"/>
                <w:szCs w:val="22"/>
              </w:rPr>
            </w:pPr>
            <w:r>
              <w:rPr>
                <w:sz w:val="22"/>
                <w:szCs w:val="22"/>
              </w:rPr>
              <w:t>Monitores</w:t>
            </w:r>
            <w:r w:rsidRPr="00720D49">
              <w:rPr>
                <w:sz w:val="22"/>
                <w:szCs w:val="22"/>
              </w:rPr>
              <w:t xml:space="preserve"> </w:t>
            </w:r>
            <w:r w:rsidRPr="002C39B9">
              <w:rPr>
                <w:sz w:val="22"/>
                <w:szCs w:val="22"/>
              </w:rPr>
              <w:t>(</w:t>
            </w:r>
            <w:r>
              <w:rPr>
                <w:sz w:val="22"/>
                <w:szCs w:val="22"/>
              </w:rPr>
              <w:t xml:space="preserve">Dinamizadores Departamentales y/o referentes </w:t>
            </w:r>
            <w:r w:rsidRPr="002C39B9">
              <w:rPr>
                <w:sz w:val="22"/>
                <w:szCs w:val="22"/>
              </w:rPr>
              <w:t>del MEC)</w:t>
            </w:r>
          </w:p>
        </w:tc>
        <w:tc>
          <w:tcPr>
            <w:tcW w:w="1220" w:type="dxa"/>
            <w:tcBorders>
              <w:top w:val="nil"/>
              <w:left w:val="nil"/>
              <w:bottom w:val="single" w:sz="4" w:space="0" w:color="auto"/>
              <w:right w:val="single" w:sz="4" w:space="0" w:color="auto"/>
            </w:tcBorders>
            <w:shd w:val="clear" w:color="auto" w:fill="auto"/>
            <w:noWrap/>
            <w:vAlign w:val="center"/>
          </w:tcPr>
          <w:p w14:paraId="45214641" w14:textId="0948BAD8" w:rsidR="004974BA" w:rsidRPr="00720D49" w:rsidRDefault="004974BA" w:rsidP="004974BA">
            <w:pPr>
              <w:jc w:val="center"/>
              <w:rPr>
                <w:sz w:val="22"/>
                <w:szCs w:val="22"/>
              </w:rPr>
            </w:pPr>
            <w:r w:rsidRPr="00720D49">
              <w:rPr>
                <w:sz w:val="22"/>
                <w:szCs w:val="22"/>
              </w:rPr>
              <w:t>18</w:t>
            </w:r>
          </w:p>
        </w:tc>
        <w:tc>
          <w:tcPr>
            <w:tcW w:w="2323" w:type="dxa"/>
            <w:tcBorders>
              <w:top w:val="nil"/>
              <w:left w:val="nil"/>
              <w:bottom w:val="single" w:sz="4" w:space="0" w:color="auto"/>
              <w:right w:val="single" w:sz="4" w:space="0" w:color="auto"/>
            </w:tcBorders>
            <w:shd w:val="clear" w:color="auto" w:fill="auto"/>
            <w:noWrap/>
            <w:vAlign w:val="center"/>
          </w:tcPr>
          <w:p w14:paraId="28910574" w14:textId="4634B3AE" w:rsidR="004974BA" w:rsidRPr="00720D49" w:rsidRDefault="004974BA" w:rsidP="004974BA">
            <w:pPr>
              <w:jc w:val="center"/>
              <w:rPr>
                <w:sz w:val="22"/>
                <w:szCs w:val="22"/>
              </w:rPr>
            </w:pPr>
            <w:r w:rsidRPr="00720D49">
              <w:rPr>
                <w:sz w:val="22"/>
                <w:szCs w:val="22"/>
              </w:rPr>
              <w:t>--------------------------</w:t>
            </w:r>
          </w:p>
        </w:tc>
        <w:tc>
          <w:tcPr>
            <w:tcW w:w="1343" w:type="dxa"/>
            <w:tcBorders>
              <w:top w:val="nil"/>
              <w:left w:val="nil"/>
              <w:bottom w:val="single" w:sz="4" w:space="0" w:color="auto"/>
              <w:right w:val="single" w:sz="4" w:space="0" w:color="auto"/>
            </w:tcBorders>
            <w:shd w:val="clear" w:color="auto" w:fill="auto"/>
            <w:noWrap/>
            <w:vAlign w:val="center"/>
          </w:tcPr>
          <w:p w14:paraId="5E8B04D0" w14:textId="6EDDF16D" w:rsidR="004974BA" w:rsidRPr="00720D49" w:rsidRDefault="004974BA" w:rsidP="004974BA">
            <w:pPr>
              <w:jc w:val="center"/>
              <w:rPr>
                <w:sz w:val="22"/>
                <w:szCs w:val="22"/>
              </w:rPr>
            </w:pPr>
            <w:r w:rsidRPr="00720D49">
              <w:rPr>
                <w:sz w:val="22"/>
                <w:szCs w:val="22"/>
              </w:rPr>
              <w:t>2 meses</w:t>
            </w:r>
          </w:p>
        </w:tc>
        <w:tc>
          <w:tcPr>
            <w:tcW w:w="1290" w:type="dxa"/>
            <w:vMerge/>
            <w:tcBorders>
              <w:left w:val="nil"/>
              <w:right w:val="single" w:sz="4" w:space="0" w:color="auto"/>
            </w:tcBorders>
            <w:shd w:val="clear" w:color="auto" w:fill="auto"/>
            <w:noWrap/>
            <w:vAlign w:val="center"/>
          </w:tcPr>
          <w:p w14:paraId="164478F4" w14:textId="77777777" w:rsidR="004974BA" w:rsidRPr="00720D49" w:rsidRDefault="004974BA" w:rsidP="004974BA">
            <w:pPr>
              <w:jc w:val="center"/>
              <w:rPr>
                <w:color w:val="000000"/>
                <w:sz w:val="22"/>
                <w:szCs w:val="22"/>
              </w:rPr>
            </w:pPr>
          </w:p>
        </w:tc>
      </w:tr>
      <w:tr w:rsidR="004974BA" w:rsidRPr="00720D49" w14:paraId="2F98F2EF" w14:textId="77777777" w:rsidTr="008B0F75">
        <w:trPr>
          <w:trHeight w:val="300"/>
        </w:trPr>
        <w:tc>
          <w:tcPr>
            <w:tcW w:w="1555" w:type="dxa"/>
            <w:vMerge/>
            <w:tcBorders>
              <w:left w:val="single" w:sz="4" w:space="0" w:color="auto"/>
              <w:right w:val="single" w:sz="4" w:space="0" w:color="auto"/>
            </w:tcBorders>
            <w:vAlign w:val="center"/>
          </w:tcPr>
          <w:p w14:paraId="3B55405F" w14:textId="77777777" w:rsidR="004974BA" w:rsidRPr="00720D49" w:rsidRDefault="004974BA" w:rsidP="004974BA">
            <w:pPr>
              <w:rPr>
                <w:color w:val="000000"/>
                <w:sz w:val="22"/>
                <w:szCs w:val="22"/>
              </w:rPr>
            </w:pPr>
          </w:p>
        </w:tc>
        <w:tc>
          <w:tcPr>
            <w:tcW w:w="2415" w:type="dxa"/>
            <w:tcBorders>
              <w:top w:val="nil"/>
              <w:left w:val="nil"/>
              <w:bottom w:val="single" w:sz="4" w:space="0" w:color="auto"/>
              <w:right w:val="single" w:sz="4" w:space="0" w:color="auto"/>
            </w:tcBorders>
            <w:shd w:val="clear" w:color="auto" w:fill="auto"/>
          </w:tcPr>
          <w:p w14:paraId="50934F75" w14:textId="392527A0" w:rsidR="004974BA" w:rsidRPr="00720D49" w:rsidRDefault="004974BA" w:rsidP="004974BA">
            <w:pPr>
              <w:rPr>
                <w:color w:val="000000"/>
                <w:sz w:val="22"/>
                <w:szCs w:val="22"/>
              </w:rPr>
            </w:pPr>
            <w:r w:rsidRPr="00720D49">
              <w:rPr>
                <w:sz w:val="22"/>
                <w:szCs w:val="22"/>
              </w:rPr>
              <w:t xml:space="preserve"> Jefes técnicos   </w:t>
            </w:r>
          </w:p>
        </w:tc>
        <w:tc>
          <w:tcPr>
            <w:tcW w:w="1220" w:type="dxa"/>
            <w:tcBorders>
              <w:top w:val="nil"/>
              <w:left w:val="nil"/>
              <w:bottom w:val="single" w:sz="4" w:space="0" w:color="auto"/>
              <w:right w:val="single" w:sz="4" w:space="0" w:color="auto"/>
            </w:tcBorders>
            <w:shd w:val="clear" w:color="auto" w:fill="auto"/>
            <w:noWrap/>
          </w:tcPr>
          <w:p w14:paraId="3E5C1844" w14:textId="09D2CA99" w:rsidR="004974BA" w:rsidRPr="00720D49" w:rsidRDefault="004974BA" w:rsidP="004974BA">
            <w:pPr>
              <w:jc w:val="center"/>
              <w:rPr>
                <w:color w:val="000000"/>
                <w:sz w:val="22"/>
                <w:szCs w:val="22"/>
              </w:rPr>
            </w:pPr>
            <w:r w:rsidRPr="00720D49">
              <w:rPr>
                <w:sz w:val="22"/>
                <w:szCs w:val="22"/>
              </w:rPr>
              <w:t xml:space="preserve">18   </w:t>
            </w:r>
          </w:p>
        </w:tc>
        <w:tc>
          <w:tcPr>
            <w:tcW w:w="2323" w:type="dxa"/>
            <w:tcBorders>
              <w:top w:val="nil"/>
              <w:left w:val="nil"/>
              <w:bottom w:val="single" w:sz="4" w:space="0" w:color="auto"/>
              <w:right w:val="single" w:sz="4" w:space="0" w:color="auto"/>
            </w:tcBorders>
            <w:shd w:val="clear" w:color="auto" w:fill="auto"/>
            <w:noWrap/>
          </w:tcPr>
          <w:p w14:paraId="6E1BBD98" w14:textId="254FBDD5" w:rsidR="004974BA" w:rsidRPr="00720D49" w:rsidRDefault="004974BA" w:rsidP="004974BA">
            <w:pPr>
              <w:rPr>
                <w:color w:val="000000"/>
                <w:sz w:val="22"/>
                <w:szCs w:val="22"/>
              </w:rPr>
            </w:pPr>
            <w:r>
              <w:rPr>
                <w:sz w:val="22"/>
                <w:szCs w:val="22"/>
              </w:rPr>
              <w:t>De MAR al 15 de ABR</w:t>
            </w:r>
          </w:p>
        </w:tc>
        <w:tc>
          <w:tcPr>
            <w:tcW w:w="1343" w:type="dxa"/>
            <w:tcBorders>
              <w:top w:val="nil"/>
              <w:left w:val="nil"/>
              <w:bottom w:val="single" w:sz="4" w:space="0" w:color="auto"/>
              <w:right w:val="single" w:sz="4" w:space="0" w:color="auto"/>
            </w:tcBorders>
            <w:shd w:val="clear" w:color="auto" w:fill="auto"/>
            <w:noWrap/>
            <w:vAlign w:val="center"/>
          </w:tcPr>
          <w:p w14:paraId="394568B4" w14:textId="43D07B20" w:rsidR="004974BA" w:rsidRPr="00720D49" w:rsidRDefault="004974BA" w:rsidP="004974BA">
            <w:pPr>
              <w:jc w:val="center"/>
              <w:rPr>
                <w:color w:val="000000"/>
                <w:sz w:val="22"/>
                <w:szCs w:val="22"/>
              </w:rPr>
            </w:pPr>
            <w:r>
              <w:rPr>
                <w:sz w:val="22"/>
                <w:szCs w:val="22"/>
              </w:rPr>
              <w:t>1,5</w:t>
            </w:r>
            <w:r w:rsidRPr="00720D49">
              <w:rPr>
                <w:sz w:val="22"/>
                <w:szCs w:val="22"/>
              </w:rPr>
              <w:t xml:space="preserve"> meses</w:t>
            </w:r>
          </w:p>
        </w:tc>
        <w:tc>
          <w:tcPr>
            <w:tcW w:w="1290" w:type="dxa"/>
            <w:vMerge/>
            <w:tcBorders>
              <w:left w:val="single" w:sz="4" w:space="0" w:color="auto"/>
              <w:right w:val="single" w:sz="4" w:space="0" w:color="auto"/>
            </w:tcBorders>
            <w:shd w:val="clear" w:color="auto" w:fill="auto"/>
            <w:noWrap/>
            <w:vAlign w:val="center"/>
          </w:tcPr>
          <w:p w14:paraId="36CE9E3A" w14:textId="77777777" w:rsidR="004974BA" w:rsidRPr="00720D49" w:rsidRDefault="004974BA" w:rsidP="004974BA">
            <w:pPr>
              <w:jc w:val="center"/>
              <w:rPr>
                <w:color w:val="000000"/>
                <w:sz w:val="22"/>
                <w:szCs w:val="22"/>
              </w:rPr>
            </w:pPr>
          </w:p>
        </w:tc>
      </w:tr>
      <w:tr w:rsidR="004974BA" w:rsidRPr="00720D49" w14:paraId="788389B4" w14:textId="77777777" w:rsidTr="008B0F75">
        <w:trPr>
          <w:trHeight w:val="300"/>
        </w:trPr>
        <w:tc>
          <w:tcPr>
            <w:tcW w:w="1555" w:type="dxa"/>
            <w:vMerge/>
            <w:tcBorders>
              <w:left w:val="single" w:sz="4" w:space="0" w:color="auto"/>
              <w:right w:val="single" w:sz="4" w:space="0" w:color="auto"/>
            </w:tcBorders>
            <w:vAlign w:val="center"/>
          </w:tcPr>
          <w:p w14:paraId="7D54D397" w14:textId="77777777" w:rsidR="004974BA" w:rsidRPr="00720D49" w:rsidRDefault="004974BA" w:rsidP="004974BA">
            <w:pPr>
              <w:rPr>
                <w:color w:val="000000"/>
                <w:sz w:val="22"/>
                <w:szCs w:val="22"/>
              </w:rPr>
            </w:pPr>
          </w:p>
        </w:tc>
        <w:tc>
          <w:tcPr>
            <w:tcW w:w="2415" w:type="dxa"/>
            <w:tcBorders>
              <w:top w:val="nil"/>
              <w:left w:val="nil"/>
              <w:bottom w:val="single" w:sz="4" w:space="0" w:color="auto"/>
              <w:right w:val="single" w:sz="4" w:space="0" w:color="auto"/>
            </w:tcBorders>
            <w:shd w:val="clear" w:color="auto" w:fill="auto"/>
          </w:tcPr>
          <w:p w14:paraId="3A46352D" w14:textId="5680136E" w:rsidR="004974BA" w:rsidRPr="00720D49" w:rsidRDefault="004974BA" w:rsidP="004974BA">
            <w:pPr>
              <w:rPr>
                <w:color w:val="000000"/>
                <w:sz w:val="22"/>
                <w:szCs w:val="22"/>
              </w:rPr>
            </w:pPr>
            <w:r w:rsidRPr="00720D49">
              <w:rPr>
                <w:sz w:val="22"/>
                <w:szCs w:val="22"/>
              </w:rPr>
              <w:t xml:space="preserve"> Personal Logístico</w:t>
            </w:r>
            <w:r>
              <w:rPr>
                <w:sz w:val="22"/>
                <w:szCs w:val="22"/>
              </w:rPr>
              <w:t xml:space="preserve"> </w:t>
            </w:r>
            <w:r w:rsidRPr="00464B2E">
              <w:rPr>
                <w:i/>
                <w:sz w:val="22"/>
                <w:szCs w:val="22"/>
              </w:rPr>
              <w:t>(f)</w:t>
            </w:r>
          </w:p>
        </w:tc>
        <w:tc>
          <w:tcPr>
            <w:tcW w:w="1220" w:type="dxa"/>
            <w:tcBorders>
              <w:top w:val="nil"/>
              <w:left w:val="nil"/>
              <w:bottom w:val="single" w:sz="4" w:space="0" w:color="auto"/>
              <w:right w:val="single" w:sz="4" w:space="0" w:color="auto"/>
            </w:tcBorders>
            <w:shd w:val="clear" w:color="auto" w:fill="auto"/>
            <w:noWrap/>
          </w:tcPr>
          <w:p w14:paraId="3272D9CA" w14:textId="14A5D65D" w:rsidR="004974BA" w:rsidRPr="00720D49" w:rsidRDefault="004974BA" w:rsidP="004974BA">
            <w:pPr>
              <w:jc w:val="center"/>
              <w:rPr>
                <w:color w:val="000000"/>
                <w:sz w:val="22"/>
                <w:szCs w:val="22"/>
              </w:rPr>
            </w:pPr>
            <w:r>
              <w:rPr>
                <w:sz w:val="22"/>
                <w:szCs w:val="22"/>
              </w:rPr>
              <w:t>27</w:t>
            </w:r>
            <w:r w:rsidRPr="00720D49">
              <w:rPr>
                <w:sz w:val="22"/>
                <w:szCs w:val="22"/>
              </w:rPr>
              <w:t xml:space="preserve">   </w:t>
            </w:r>
          </w:p>
        </w:tc>
        <w:tc>
          <w:tcPr>
            <w:tcW w:w="2323" w:type="dxa"/>
            <w:tcBorders>
              <w:top w:val="nil"/>
              <w:left w:val="nil"/>
              <w:bottom w:val="single" w:sz="4" w:space="0" w:color="auto"/>
              <w:right w:val="single" w:sz="4" w:space="0" w:color="auto"/>
            </w:tcBorders>
            <w:shd w:val="clear" w:color="auto" w:fill="auto"/>
            <w:noWrap/>
            <w:vAlign w:val="center"/>
          </w:tcPr>
          <w:p w14:paraId="7B19D712" w14:textId="3E1E13B7" w:rsidR="004974BA" w:rsidRPr="00720D49" w:rsidRDefault="004974BA" w:rsidP="004974BA">
            <w:pPr>
              <w:rPr>
                <w:color w:val="000000"/>
                <w:sz w:val="22"/>
                <w:szCs w:val="22"/>
              </w:rPr>
            </w:pPr>
            <w:r>
              <w:rPr>
                <w:sz w:val="22"/>
                <w:szCs w:val="22"/>
              </w:rPr>
              <w:t>MAR y ABR</w:t>
            </w:r>
          </w:p>
        </w:tc>
        <w:tc>
          <w:tcPr>
            <w:tcW w:w="1343" w:type="dxa"/>
            <w:tcBorders>
              <w:top w:val="nil"/>
              <w:left w:val="nil"/>
              <w:bottom w:val="single" w:sz="4" w:space="0" w:color="auto"/>
              <w:right w:val="single" w:sz="4" w:space="0" w:color="auto"/>
            </w:tcBorders>
            <w:shd w:val="clear" w:color="auto" w:fill="auto"/>
            <w:noWrap/>
            <w:vAlign w:val="center"/>
          </w:tcPr>
          <w:p w14:paraId="295CD2B0" w14:textId="46439598" w:rsidR="004974BA" w:rsidRPr="00720D49" w:rsidRDefault="004974BA" w:rsidP="004974BA">
            <w:pPr>
              <w:jc w:val="center"/>
              <w:rPr>
                <w:color w:val="000000"/>
                <w:sz w:val="22"/>
                <w:szCs w:val="22"/>
              </w:rPr>
            </w:pPr>
            <w:r>
              <w:rPr>
                <w:sz w:val="22"/>
                <w:szCs w:val="22"/>
              </w:rPr>
              <w:t>2</w:t>
            </w:r>
            <w:r w:rsidRPr="00720D49">
              <w:rPr>
                <w:sz w:val="22"/>
                <w:szCs w:val="22"/>
              </w:rPr>
              <w:t xml:space="preserve"> mes</w:t>
            </w:r>
            <w:r>
              <w:rPr>
                <w:sz w:val="22"/>
                <w:szCs w:val="22"/>
              </w:rPr>
              <w:t>es</w:t>
            </w:r>
          </w:p>
        </w:tc>
        <w:tc>
          <w:tcPr>
            <w:tcW w:w="1290" w:type="dxa"/>
            <w:vMerge/>
            <w:tcBorders>
              <w:left w:val="single" w:sz="4" w:space="0" w:color="auto"/>
              <w:right w:val="single" w:sz="4" w:space="0" w:color="auto"/>
            </w:tcBorders>
            <w:shd w:val="clear" w:color="auto" w:fill="auto"/>
            <w:noWrap/>
            <w:vAlign w:val="center"/>
          </w:tcPr>
          <w:p w14:paraId="690B7B3C" w14:textId="77777777" w:rsidR="004974BA" w:rsidRPr="00720D49" w:rsidRDefault="004974BA" w:rsidP="004974BA">
            <w:pPr>
              <w:jc w:val="center"/>
              <w:rPr>
                <w:color w:val="000000"/>
                <w:sz w:val="22"/>
                <w:szCs w:val="22"/>
              </w:rPr>
            </w:pPr>
          </w:p>
        </w:tc>
      </w:tr>
      <w:tr w:rsidR="004974BA" w:rsidRPr="00720D49" w14:paraId="64CEDC7B" w14:textId="77777777" w:rsidTr="004B08F8">
        <w:trPr>
          <w:trHeight w:val="421"/>
        </w:trPr>
        <w:tc>
          <w:tcPr>
            <w:tcW w:w="1555" w:type="dxa"/>
            <w:vMerge/>
            <w:tcBorders>
              <w:left w:val="single" w:sz="4" w:space="0" w:color="auto"/>
              <w:right w:val="single" w:sz="4" w:space="0" w:color="auto"/>
            </w:tcBorders>
            <w:vAlign w:val="center"/>
            <w:hideMark/>
          </w:tcPr>
          <w:p w14:paraId="5A712102" w14:textId="77777777" w:rsidR="004974BA" w:rsidRPr="00720D49" w:rsidRDefault="004974BA" w:rsidP="004974BA">
            <w:pPr>
              <w:rPr>
                <w:color w:val="000000"/>
                <w:sz w:val="22"/>
                <w:szCs w:val="22"/>
              </w:rPr>
            </w:pPr>
          </w:p>
        </w:tc>
        <w:tc>
          <w:tcPr>
            <w:tcW w:w="2415" w:type="dxa"/>
            <w:vMerge w:val="restart"/>
            <w:tcBorders>
              <w:top w:val="nil"/>
              <w:left w:val="single" w:sz="4" w:space="0" w:color="auto"/>
              <w:right w:val="single" w:sz="4" w:space="0" w:color="auto"/>
            </w:tcBorders>
            <w:shd w:val="clear" w:color="000000" w:fill="FFFFFF"/>
            <w:noWrap/>
            <w:vAlign w:val="center"/>
            <w:hideMark/>
          </w:tcPr>
          <w:p w14:paraId="410C3E64" w14:textId="516F483D" w:rsidR="004974BA" w:rsidRPr="00720D49" w:rsidRDefault="004974BA" w:rsidP="004974BA">
            <w:pPr>
              <w:rPr>
                <w:color w:val="000000"/>
                <w:sz w:val="22"/>
                <w:szCs w:val="22"/>
              </w:rPr>
            </w:pPr>
            <w:r w:rsidRPr="00720D49">
              <w:rPr>
                <w:color w:val="000000"/>
                <w:sz w:val="22"/>
                <w:szCs w:val="22"/>
              </w:rPr>
              <w:t xml:space="preserve">Aplicadores de las pruebas </w:t>
            </w:r>
            <w:r w:rsidRPr="002C39B9">
              <w:rPr>
                <w:i/>
                <w:color w:val="000000"/>
                <w:sz w:val="22"/>
                <w:szCs w:val="22"/>
              </w:rPr>
              <w:t>(</w:t>
            </w:r>
            <w:r w:rsidRPr="00720D49">
              <w:rPr>
                <w:i/>
                <w:color w:val="000000"/>
                <w:sz w:val="22"/>
                <w:szCs w:val="22"/>
              </w:rPr>
              <w:t>b</w:t>
            </w:r>
            <w:r w:rsidRPr="002C39B9">
              <w:rPr>
                <w:i/>
                <w:color w:val="000000"/>
                <w:sz w:val="22"/>
                <w:szCs w:val="22"/>
              </w:rPr>
              <w:t>)</w:t>
            </w:r>
          </w:p>
        </w:tc>
        <w:tc>
          <w:tcPr>
            <w:tcW w:w="1220" w:type="dxa"/>
            <w:tcBorders>
              <w:top w:val="nil"/>
              <w:left w:val="nil"/>
              <w:bottom w:val="single" w:sz="4" w:space="0" w:color="auto"/>
              <w:right w:val="single" w:sz="4" w:space="0" w:color="auto"/>
            </w:tcBorders>
            <w:shd w:val="clear" w:color="auto" w:fill="auto"/>
            <w:noWrap/>
            <w:vAlign w:val="center"/>
            <w:hideMark/>
          </w:tcPr>
          <w:p w14:paraId="0DC2550D" w14:textId="1DBE910D" w:rsidR="004974BA" w:rsidRPr="00720D49" w:rsidRDefault="004974BA" w:rsidP="004974BA">
            <w:pPr>
              <w:jc w:val="center"/>
              <w:rPr>
                <w:color w:val="000000"/>
                <w:sz w:val="22"/>
                <w:szCs w:val="22"/>
              </w:rPr>
            </w:pPr>
            <w:r w:rsidRPr="00720D49">
              <w:rPr>
                <w:color w:val="000000"/>
                <w:sz w:val="22"/>
                <w:szCs w:val="22"/>
              </w:rPr>
              <w:t>2.322</w:t>
            </w:r>
          </w:p>
        </w:tc>
        <w:tc>
          <w:tcPr>
            <w:tcW w:w="2323" w:type="dxa"/>
            <w:tcBorders>
              <w:top w:val="nil"/>
              <w:left w:val="nil"/>
              <w:bottom w:val="single" w:sz="4" w:space="0" w:color="auto"/>
              <w:right w:val="single" w:sz="4" w:space="0" w:color="auto"/>
            </w:tcBorders>
            <w:shd w:val="clear" w:color="auto" w:fill="auto"/>
            <w:noWrap/>
            <w:vAlign w:val="center"/>
            <w:hideMark/>
          </w:tcPr>
          <w:p w14:paraId="73459B93" w14:textId="798C1C7C" w:rsidR="004974BA" w:rsidRPr="00720D49" w:rsidRDefault="004974BA" w:rsidP="004974BA">
            <w:pPr>
              <w:rPr>
                <w:color w:val="000000"/>
                <w:sz w:val="22"/>
                <w:szCs w:val="22"/>
              </w:rPr>
            </w:pPr>
            <w:r w:rsidRPr="00720D49">
              <w:rPr>
                <w:color w:val="000000"/>
                <w:sz w:val="22"/>
                <w:szCs w:val="22"/>
              </w:rPr>
              <w:t>semana 1</w:t>
            </w:r>
          </w:p>
        </w:tc>
        <w:tc>
          <w:tcPr>
            <w:tcW w:w="1343" w:type="dxa"/>
            <w:vMerge w:val="restart"/>
            <w:tcBorders>
              <w:top w:val="nil"/>
              <w:left w:val="nil"/>
              <w:right w:val="single" w:sz="4" w:space="0" w:color="auto"/>
            </w:tcBorders>
            <w:shd w:val="clear" w:color="auto" w:fill="auto"/>
            <w:noWrap/>
            <w:vAlign w:val="center"/>
            <w:hideMark/>
          </w:tcPr>
          <w:p w14:paraId="506E5E06" w14:textId="7A5961A6" w:rsidR="004974BA" w:rsidRPr="00720D49" w:rsidRDefault="004974BA" w:rsidP="004974BA">
            <w:pPr>
              <w:jc w:val="center"/>
              <w:rPr>
                <w:color w:val="000000"/>
                <w:sz w:val="22"/>
                <w:szCs w:val="22"/>
              </w:rPr>
            </w:pPr>
            <w:r w:rsidRPr="00720D49">
              <w:rPr>
                <w:color w:val="000000"/>
                <w:sz w:val="22"/>
                <w:szCs w:val="22"/>
              </w:rPr>
              <w:t>7 días</w:t>
            </w:r>
            <w:r w:rsidRPr="002C39B9">
              <w:rPr>
                <w:i/>
                <w:color w:val="000000"/>
                <w:sz w:val="22"/>
                <w:szCs w:val="22"/>
              </w:rPr>
              <w:t xml:space="preserve"> (</w:t>
            </w:r>
            <w:r w:rsidRPr="00720D49">
              <w:rPr>
                <w:i/>
                <w:color w:val="000000"/>
                <w:sz w:val="22"/>
                <w:szCs w:val="22"/>
              </w:rPr>
              <w:t>c</w:t>
            </w:r>
            <w:r w:rsidRPr="002C39B9">
              <w:rPr>
                <w:i/>
                <w:color w:val="000000"/>
                <w:sz w:val="22"/>
                <w:szCs w:val="22"/>
              </w:rPr>
              <w:t>)</w:t>
            </w:r>
          </w:p>
          <w:p w14:paraId="4F5D5DE2" w14:textId="50E89BA7" w:rsidR="004974BA" w:rsidRPr="002C39B9" w:rsidRDefault="004974BA" w:rsidP="004974BA">
            <w:pPr>
              <w:jc w:val="center"/>
              <w:rPr>
                <w:i/>
                <w:color w:val="000000"/>
                <w:sz w:val="22"/>
                <w:szCs w:val="22"/>
              </w:rPr>
            </w:pPr>
            <w:r w:rsidRPr="00720D49">
              <w:rPr>
                <w:color w:val="000000"/>
                <w:sz w:val="22"/>
                <w:szCs w:val="22"/>
              </w:rPr>
              <w:t xml:space="preserve">Por producto </w:t>
            </w:r>
            <w:r w:rsidRPr="00720D49">
              <w:rPr>
                <w:i/>
                <w:color w:val="000000"/>
                <w:sz w:val="22"/>
                <w:szCs w:val="22"/>
              </w:rPr>
              <w:t>(d)</w:t>
            </w:r>
          </w:p>
          <w:p w14:paraId="3519DD54" w14:textId="2515BF5A" w:rsidR="004974BA" w:rsidRPr="00720D49" w:rsidRDefault="004974BA" w:rsidP="004974BA">
            <w:pPr>
              <w:jc w:val="center"/>
              <w:rPr>
                <w:color w:val="000000"/>
                <w:sz w:val="22"/>
                <w:szCs w:val="22"/>
              </w:rPr>
            </w:pPr>
          </w:p>
        </w:tc>
        <w:tc>
          <w:tcPr>
            <w:tcW w:w="1290" w:type="dxa"/>
            <w:vMerge/>
            <w:tcBorders>
              <w:left w:val="single" w:sz="4" w:space="0" w:color="auto"/>
              <w:right w:val="single" w:sz="4" w:space="0" w:color="auto"/>
            </w:tcBorders>
            <w:vAlign w:val="center"/>
            <w:hideMark/>
          </w:tcPr>
          <w:p w14:paraId="3C4CAE7E" w14:textId="77777777" w:rsidR="004974BA" w:rsidRPr="00720D49" w:rsidRDefault="004974BA" w:rsidP="004974BA">
            <w:pPr>
              <w:rPr>
                <w:color w:val="000000"/>
                <w:sz w:val="22"/>
                <w:szCs w:val="22"/>
              </w:rPr>
            </w:pPr>
          </w:p>
        </w:tc>
      </w:tr>
      <w:tr w:rsidR="004974BA" w:rsidRPr="00720D49" w14:paraId="64B35014" w14:textId="77777777" w:rsidTr="004B08F8">
        <w:trPr>
          <w:trHeight w:val="397"/>
        </w:trPr>
        <w:tc>
          <w:tcPr>
            <w:tcW w:w="1555" w:type="dxa"/>
            <w:vMerge/>
            <w:tcBorders>
              <w:left w:val="single" w:sz="4" w:space="0" w:color="auto"/>
              <w:right w:val="single" w:sz="4" w:space="0" w:color="auto"/>
            </w:tcBorders>
            <w:vAlign w:val="center"/>
            <w:hideMark/>
          </w:tcPr>
          <w:p w14:paraId="6EED4A2D" w14:textId="77777777" w:rsidR="004974BA" w:rsidRPr="00720D49" w:rsidRDefault="004974BA" w:rsidP="004974BA">
            <w:pPr>
              <w:rPr>
                <w:color w:val="000000"/>
                <w:sz w:val="22"/>
                <w:szCs w:val="22"/>
              </w:rPr>
            </w:pPr>
          </w:p>
        </w:tc>
        <w:tc>
          <w:tcPr>
            <w:tcW w:w="2415" w:type="dxa"/>
            <w:vMerge/>
            <w:tcBorders>
              <w:left w:val="single" w:sz="4" w:space="0" w:color="auto"/>
              <w:right w:val="single" w:sz="4" w:space="0" w:color="auto"/>
            </w:tcBorders>
            <w:vAlign w:val="center"/>
            <w:hideMark/>
          </w:tcPr>
          <w:p w14:paraId="204384FB" w14:textId="77777777" w:rsidR="004974BA" w:rsidRPr="00720D49" w:rsidRDefault="004974BA" w:rsidP="004974BA">
            <w:pPr>
              <w:rPr>
                <w:color w:val="000000"/>
                <w:sz w:val="22"/>
                <w:szCs w:val="22"/>
              </w:rPr>
            </w:pPr>
          </w:p>
        </w:tc>
        <w:tc>
          <w:tcPr>
            <w:tcW w:w="1220" w:type="dxa"/>
            <w:tcBorders>
              <w:top w:val="nil"/>
              <w:left w:val="nil"/>
              <w:bottom w:val="single" w:sz="4" w:space="0" w:color="auto"/>
              <w:right w:val="single" w:sz="4" w:space="0" w:color="auto"/>
            </w:tcBorders>
            <w:shd w:val="clear" w:color="auto" w:fill="auto"/>
            <w:noWrap/>
            <w:vAlign w:val="center"/>
            <w:hideMark/>
          </w:tcPr>
          <w:p w14:paraId="5951428F" w14:textId="0AF3145D" w:rsidR="004974BA" w:rsidRPr="00720D49" w:rsidRDefault="004974BA" w:rsidP="004974BA">
            <w:pPr>
              <w:jc w:val="center"/>
              <w:rPr>
                <w:color w:val="000000"/>
                <w:sz w:val="22"/>
                <w:szCs w:val="22"/>
              </w:rPr>
            </w:pPr>
            <w:r w:rsidRPr="00720D49">
              <w:rPr>
                <w:color w:val="000000"/>
                <w:sz w:val="22"/>
                <w:szCs w:val="22"/>
              </w:rPr>
              <w:t>2.622</w:t>
            </w:r>
          </w:p>
        </w:tc>
        <w:tc>
          <w:tcPr>
            <w:tcW w:w="2323" w:type="dxa"/>
            <w:tcBorders>
              <w:top w:val="nil"/>
              <w:left w:val="nil"/>
              <w:bottom w:val="single" w:sz="4" w:space="0" w:color="auto"/>
              <w:right w:val="single" w:sz="4" w:space="0" w:color="auto"/>
            </w:tcBorders>
            <w:shd w:val="clear" w:color="auto" w:fill="auto"/>
            <w:noWrap/>
            <w:vAlign w:val="center"/>
            <w:hideMark/>
          </w:tcPr>
          <w:p w14:paraId="1D735CB1" w14:textId="131B620F" w:rsidR="004974BA" w:rsidRPr="00720D49" w:rsidRDefault="004974BA" w:rsidP="004974BA">
            <w:pPr>
              <w:rPr>
                <w:color w:val="000000"/>
                <w:sz w:val="22"/>
                <w:szCs w:val="22"/>
              </w:rPr>
            </w:pPr>
            <w:r w:rsidRPr="00720D49">
              <w:rPr>
                <w:color w:val="000000"/>
                <w:sz w:val="22"/>
                <w:szCs w:val="22"/>
              </w:rPr>
              <w:t xml:space="preserve">semana 2 </w:t>
            </w:r>
          </w:p>
        </w:tc>
        <w:tc>
          <w:tcPr>
            <w:tcW w:w="1343" w:type="dxa"/>
            <w:vMerge/>
            <w:tcBorders>
              <w:left w:val="nil"/>
              <w:right w:val="single" w:sz="4" w:space="0" w:color="auto"/>
            </w:tcBorders>
            <w:shd w:val="clear" w:color="auto" w:fill="auto"/>
            <w:noWrap/>
            <w:vAlign w:val="center"/>
          </w:tcPr>
          <w:p w14:paraId="3959D539" w14:textId="66DD3594" w:rsidR="004974BA" w:rsidRPr="00720D49" w:rsidRDefault="004974BA" w:rsidP="004974BA">
            <w:pPr>
              <w:jc w:val="center"/>
              <w:rPr>
                <w:color w:val="000000"/>
                <w:sz w:val="22"/>
                <w:szCs w:val="22"/>
              </w:rPr>
            </w:pPr>
          </w:p>
        </w:tc>
        <w:tc>
          <w:tcPr>
            <w:tcW w:w="1290" w:type="dxa"/>
            <w:vMerge/>
            <w:tcBorders>
              <w:left w:val="single" w:sz="4" w:space="0" w:color="auto"/>
              <w:right w:val="single" w:sz="4" w:space="0" w:color="auto"/>
            </w:tcBorders>
            <w:vAlign w:val="center"/>
            <w:hideMark/>
          </w:tcPr>
          <w:p w14:paraId="4655CD57" w14:textId="77777777" w:rsidR="004974BA" w:rsidRPr="00720D49" w:rsidRDefault="004974BA" w:rsidP="004974BA">
            <w:pPr>
              <w:rPr>
                <w:color w:val="000000"/>
                <w:sz w:val="22"/>
                <w:szCs w:val="22"/>
              </w:rPr>
            </w:pPr>
          </w:p>
        </w:tc>
      </w:tr>
      <w:tr w:rsidR="004974BA" w:rsidRPr="00720D49" w14:paraId="00BF32C4" w14:textId="77777777" w:rsidTr="008B0F75">
        <w:trPr>
          <w:trHeight w:val="300"/>
        </w:trPr>
        <w:tc>
          <w:tcPr>
            <w:tcW w:w="1555" w:type="dxa"/>
            <w:vMerge/>
            <w:tcBorders>
              <w:left w:val="single" w:sz="4" w:space="0" w:color="auto"/>
              <w:right w:val="single" w:sz="4" w:space="0" w:color="auto"/>
            </w:tcBorders>
            <w:shd w:val="clear" w:color="auto" w:fill="auto"/>
            <w:vAlign w:val="center"/>
          </w:tcPr>
          <w:p w14:paraId="4EEA55BF" w14:textId="77777777" w:rsidR="004974BA" w:rsidRPr="00720D49" w:rsidRDefault="004974BA" w:rsidP="004974BA">
            <w:pPr>
              <w:rPr>
                <w:color w:val="000000"/>
                <w:sz w:val="22"/>
                <w:szCs w:val="22"/>
              </w:rPr>
            </w:pPr>
          </w:p>
        </w:tc>
        <w:tc>
          <w:tcPr>
            <w:tcW w:w="2415" w:type="dxa"/>
            <w:tcBorders>
              <w:top w:val="single" w:sz="4" w:space="0" w:color="auto"/>
              <w:left w:val="nil"/>
              <w:bottom w:val="single" w:sz="4" w:space="0" w:color="auto"/>
              <w:right w:val="single" w:sz="4" w:space="0" w:color="auto"/>
            </w:tcBorders>
            <w:shd w:val="clear" w:color="auto" w:fill="auto"/>
          </w:tcPr>
          <w:p w14:paraId="0EE84F24" w14:textId="13E26A91" w:rsidR="004974BA" w:rsidRPr="00720D49" w:rsidRDefault="004974BA" w:rsidP="004974BA">
            <w:pPr>
              <w:rPr>
                <w:color w:val="000000"/>
                <w:sz w:val="22"/>
                <w:szCs w:val="22"/>
              </w:rPr>
            </w:pPr>
            <w:r w:rsidRPr="00720D49">
              <w:rPr>
                <w:sz w:val="22"/>
                <w:szCs w:val="22"/>
              </w:rPr>
              <w:t>Digitador / Verificador Digital</w:t>
            </w:r>
          </w:p>
        </w:tc>
        <w:tc>
          <w:tcPr>
            <w:tcW w:w="1220" w:type="dxa"/>
            <w:tcBorders>
              <w:top w:val="nil"/>
              <w:left w:val="nil"/>
              <w:bottom w:val="single" w:sz="4" w:space="0" w:color="auto"/>
              <w:right w:val="single" w:sz="4" w:space="0" w:color="auto"/>
            </w:tcBorders>
            <w:shd w:val="clear" w:color="auto" w:fill="auto"/>
            <w:noWrap/>
          </w:tcPr>
          <w:p w14:paraId="0130C7E3" w14:textId="75296AE3" w:rsidR="004974BA" w:rsidRPr="00720D49" w:rsidRDefault="004974BA" w:rsidP="004974BA">
            <w:pPr>
              <w:jc w:val="center"/>
              <w:rPr>
                <w:color w:val="000000"/>
                <w:sz w:val="22"/>
                <w:szCs w:val="22"/>
              </w:rPr>
            </w:pPr>
            <w:r>
              <w:rPr>
                <w:sz w:val="22"/>
                <w:szCs w:val="22"/>
              </w:rPr>
              <w:t>29</w:t>
            </w:r>
          </w:p>
        </w:tc>
        <w:tc>
          <w:tcPr>
            <w:tcW w:w="2323" w:type="dxa"/>
            <w:tcBorders>
              <w:top w:val="nil"/>
              <w:left w:val="nil"/>
              <w:bottom w:val="single" w:sz="4" w:space="0" w:color="auto"/>
              <w:right w:val="single" w:sz="4" w:space="0" w:color="auto"/>
            </w:tcBorders>
            <w:shd w:val="clear" w:color="auto" w:fill="auto"/>
            <w:noWrap/>
          </w:tcPr>
          <w:p w14:paraId="4770FE98" w14:textId="12158489" w:rsidR="004974BA" w:rsidRPr="00720D49" w:rsidRDefault="004974BA" w:rsidP="004974BA">
            <w:pPr>
              <w:rPr>
                <w:color w:val="000000"/>
                <w:sz w:val="22"/>
                <w:szCs w:val="22"/>
              </w:rPr>
            </w:pPr>
            <w:r>
              <w:rPr>
                <w:sz w:val="22"/>
                <w:szCs w:val="22"/>
              </w:rPr>
              <w:t>15 MAR al 15 MAY</w:t>
            </w:r>
          </w:p>
        </w:tc>
        <w:tc>
          <w:tcPr>
            <w:tcW w:w="1343" w:type="dxa"/>
            <w:tcBorders>
              <w:top w:val="nil"/>
              <w:left w:val="nil"/>
              <w:bottom w:val="single" w:sz="4" w:space="0" w:color="auto"/>
              <w:right w:val="single" w:sz="4" w:space="0" w:color="auto"/>
            </w:tcBorders>
            <w:shd w:val="clear" w:color="auto" w:fill="auto"/>
            <w:noWrap/>
            <w:vAlign w:val="center"/>
          </w:tcPr>
          <w:p w14:paraId="54E3F0B9" w14:textId="4D1D5842" w:rsidR="004974BA" w:rsidRPr="00720D49" w:rsidRDefault="004974BA" w:rsidP="004974BA">
            <w:pPr>
              <w:jc w:val="center"/>
              <w:rPr>
                <w:color w:val="000000"/>
                <w:sz w:val="22"/>
                <w:szCs w:val="22"/>
              </w:rPr>
            </w:pPr>
            <w:r w:rsidRPr="00720D49">
              <w:rPr>
                <w:color w:val="000000"/>
                <w:sz w:val="22"/>
                <w:szCs w:val="22"/>
              </w:rPr>
              <w:t>2 meses</w:t>
            </w:r>
          </w:p>
        </w:tc>
        <w:tc>
          <w:tcPr>
            <w:tcW w:w="1290" w:type="dxa"/>
            <w:vMerge/>
            <w:tcBorders>
              <w:left w:val="single" w:sz="4" w:space="0" w:color="auto"/>
              <w:right w:val="single" w:sz="4" w:space="0" w:color="auto"/>
            </w:tcBorders>
            <w:vAlign w:val="center"/>
          </w:tcPr>
          <w:p w14:paraId="4796D6E7" w14:textId="77777777" w:rsidR="004974BA" w:rsidRPr="00720D49" w:rsidRDefault="004974BA" w:rsidP="004974BA">
            <w:pPr>
              <w:rPr>
                <w:color w:val="000000"/>
                <w:sz w:val="22"/>
                <w:szCs w:val="22"/>
              </w:rPr>
            </w:pPr>
          </w:p>
        </w:tc>
      </w:tr>
      <w:tr w:rsidR="004974BA" w:rsidRPr="00720D49" w14:paraId="708FA3AB" w14:textId="77777777" w:rsidTr="00464B2E">
        <w:trPr>
          <w:trHeight w:val="300"/>
        </w:trPr>
        <w:tc>
          <w:tcPr>
            <w:tcW w:w="1555" w:type="dxa"/>
            <w:vMerge/>
            <w:tcBorders>
              <w:left w:val="single" w:sz="4" w:space="0" w:color="auto"/>
              <w:bottom w:val="single" w:sz="4" w:space="0" w:color="auto"/>
              <w:right w:val="single" w:sz="4" w:space="0" w:color="auto"/>
            </w:tcBorders>
            <w:shd w:val="clear" w:color="auto" w:fill="auto"/>
            <w:vAlign w:val="center"/>
          </w:tcPr>
          <w:p w14:paraId="3FA94AE4" w14:textId="77777777" w:rsidR="004974BA" w:rsidRPr="00720D49" w:rsidRDefault="004974BA" w:rsidP="004974BA">
            <w:pPr>
              <w:rPr>
                <w:color w:val="000000"/>
                <w:sz w:val="22"/>
                <w:szCs w:val="22"/>
              </w:rPr>
            </w:pPr>
          </w:p>
        </w:tc>
        <w:tc>
          <w:tcPr>
            <w:tcW w:w="2415" w:type="dxa"/>
            <w:tcBorders>
              <w:top w:val="single" w:sz="4" w:space="0" w:color="auto"/>
              <w:left w:val="nil"/>
              <w:bottom w:val="single" w:sz="4" w:space="0" w:color="auto"/>
              <w:right w:val="single" w:sz="4" w:space="0" w:color="auto"/>
            </w:tcBorders>
            <w:shd w:val="clear" w:color="auto" w:fill="auto"/>
          </w:tcPr>
          <w:p w14:paraId="5CAAEBFC" w14:textId="29DE5C16" w:rsidR="004974BA" w:rsidRPr="00720D49" w:rsidRDefault="004974BA" w:rsidP="004974BA">
            <w:pPr>
              <w:rPr>
                <w:color w:val="000000"/>
                <w:sz w:val="22"/>
                <w:szCs w:val="22"/>
              </w:rPr>
            </w:pPr>
            <w:r w:rsidRPr="00720D49">
              <w:rPr>
                <w:sz w:val="22"/>
                <w:szCs w:val="22"/>
              </w:rPr>
              <w:t>Personal logístico</w:t>
            </w:r>
          </w:p>
        </w:tc>
        <w:tc>
          <w:tcPr>
            <w:tcW w:w="1220" w:type="dxa"/>
            <w:tcBorders>
              <w:top w:val="nil"/>
              <w:left w:val="nil"/>
              <w:bottom w:val="single" w:sz="4" w:space="0" w:color="auto"/>
              <w:right w:val="single" w:sz="4" w:space="0" w:color="auto"/>
            </w:tcBorders>
            <w:shd w:val="clear" w:color="auto" w:fill="auto"/>
            <w:noWrap/>
          </w:tcPr>
          <w:p w14:paraId="242C169D" w14:textId="7D865A93" w:rsidR="004974BA" w:rsidRPr="00720D49" w:rsidRDefault="004974BA" w:rsidP="004974BA">
            <w:pPr>
              <w:jc w:val="center"/>
              <w:rPr>
                <w:color w:val="000000"/>
                <w:sz w:val="22"/>
                <w:szCs w:val="22"/>
              </w:rPr>
            </w:pPr>
            <w:r>
              <w:rPr>
                <w:sz w:val="22"/>
                <w:szCs w:val="22"/>
              </w:rPr>
              <w:t>29</w:t>
            </w:r>
          </w:p>
        </w:tc>
        <w:tc>
          <w:tcPr>
            <w:tcW w:w="2323" w:type="dxa"/>
            <w:tcBorders>
              <w:top w:val="nil"/>
              <w:left w:val="nil"/>
              <w:bottom w:val="single" w:sz="4" w:space="0" w:color="auto"/>
              <w:right w:val="single" w:sz="4" w:space="0" w:color="auto"/>
            </w:tcBorders>
            <w:shd w:val="clear" w:color="auto" w:fill="auto"/>
            <w:noWrap/>
          </w:tcPr>
          <w:p w14:paraId="4A6C465F" w14:textId="1DC09A87" w:rsidR="004974BA" w:rsidRPr="00720D49" w:rsidRDefault="004974BA" w:rsidP="004974BA">
            <w:pPr>
              <w:rPr>
                <w:color w:val="000000"/>
                <w:sz w:val="22"/>
                <w:szCs w:val="22"/>
              </w:rPr>
            </w:pPr>
            <w:r>
              <w:rPr>
                <w:sz w:val="22"/>
                <w:szCs w:val="22"/>
              </w:rPr>
              <w:t>15 MAR al 15 MAY</w:t>
            </w:r>
          </w:p>
        </w:tc>
        <w:tc>
          <w:tcPr>
            <w:tcW w:w="1343" w:type="dxa"/>
            <w:tcBorders>
              <w:top w:val="nil"/>
              <w:left w:val="nil"/>
              <w:bottom w:val="single" w:sz="4" w:space="0" w:color="auto"/>
              <w:right w:val="single" w:sz="4" w:space="0" w:color="auto"/>
            </w:tcBorders>
            <w:shd w:val="clear" w:color="auto" w:fill="auto"/>
            <w:noWrap/>
            <w:vAlign w:val="center"/>
          </w:tcPr>
          <w:p w14:paraId="36D49356" w14:textId="1FC9A150" w:rsidR="004974BA" w:rsidRPr="00720D49" w:rsidRDefault="004974BA" w:rsidP="004974BA">
            <w:pPr>
              <w:jc w:val="center"/>
              <w:rPr>
                <w:color w:val="000000"/>
                <w:sz w:val="22"/>
                <w:szCs w:val="22"/>
              </w:rPr>
            </w:pPr>
            <w:r w:rsidRPr="00720D49">
              <w:rPr>
                <w:color w:val="000000"/>
                <w:sz w:val="22"/>
                <w:szCs w:val="22"/>
              </w:rPr>
              <w:t>2 meses</w:t>
            </w:r>
          </w:p>
        </w:tc>
        <w:tc>
          <w:tcPr>
            <w:tcW w:w="1290" w:type="dxa"/>
            <w:vMerge/>
            <w:tcBorders>
              <w:left w:val="single" w:sz="4" w:space="0" w:color="auto"/>
              <w:right w:val="single" w:sz="4" w:space="0" w:color="auto"/>
            </w:tcBorders>
            <w:vAlign w:val="center"/>
          </w:tcPr>
          <w:p w14:paraId="14252881" w14:textId="77777777" w:rsidR="004974BA" w:rsidRPr="00720D49" w:rsidRDefault="004974BA" w:rsidP="004974BA">
            <w:pPr>
              <w:rPr>
                <w:color w:val="000000"/>
                <w:sz w:val="22"/>
                <w:szCs w:val="22"/>
              </w:rPr>
            </w:pPr>
          </w:p>
        </w:tc>
      </w:tr>
      <w:tr w:rsidR="004974BA" w:rsidRPr="00720D49" w14:paraId="7547A7FC" w14:textId="77777777" w:rsidTr="004974BA">
        <w:trPr>
          <w:trHeight w:val="300"/>
        </w:trPr>
        <w:tc>
          <w:tcPr>
            <w:tcW w:w="1555" w:type="dxa"/>
            <w:tcBorders>
              <w:top w:val="single" w:sz="4" w:space="0" w:color="auto"/>
              <w:left w:val="single" w:sz="4" w:space="0" w:color="auto"/>
              <w:bottom w:val="single" w:sz="4" w:space="0" w:color="auto"/>
              <w:right w:val="single" w:sz="4" w:space="0" w:color="auto"/>
            </w:tcBorders>
            <w:vAlign w:val="center"/>
            <w:hideMark/>
          </w:tcPr>
          <w:p w14:paraId="5D3DB2B7" w14:textId="1C610249" w:rsidR="004974BA" w:rsidRPr="00720D49" w:rsidRDefault="004974BA" w:rsidP="004974BA">
            <w:pPr>
              <w:rPr>
                <w:color w:val="000000"/>
                <w:sz w:val="22"/>
                <w:szCs w:val="22"/>
              </w:rPr>
            </w:pPr>
            <w:r w:rsidRPr="00720D49">
              <w:rPr>
                <w:color w:val="000000"/>
                <w:sz w:val="22"/>
                <w:szCs w:val="22"/>
              </w:rPr>
              <w:t xml:space="preserve">Personal para el Tratamiento de datos </w:t>
            </w:r>
            <w:r w:rsidRPr="002C39B9">
              <w:rPr>
                <w:i/>
                <w:color w:val="000000"/>
                <w:sz w:val="22"/>
                <w:szCs w:val="22"/>
              </w:rPr>
              <w:t>(</w:t>
            </w:r>
            <w:r w:rsidRPr="00720D49">
              <w:rPr>
                <w:i/>
                <w:color w:val="000000"/>
                <w:sz w:val="22"/>
                <w:szCs w:val="22"/>
              </w:rPr>
              <w:t>e</w:t>
            </w:r>
            <w:r w:rsidRPr="002C39B9">
              <w:rPr>
                <w:i/>
                <w:color w:val="000000"/>
                <w:sz w:val="22"/>
                <w:szCs w:val="22"/>
              </w:rPr>
              <w:t>)</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22FE0AB2" w14:textId="77777777" w:rsidR="004974BA" w:rsidRPr="00720D49" w:rsidRDefault="004974BA" w:rsidP="004974BA">
            <w:pPr>
              <w:rPr>
                <w:color w:val="000000"/>
                <w:sz w:val="22"/>
                <w:szCs w:val="22"/>
              </w:rPr>
            </w:pPr>
            <w:r w:rsidRPr="00720D49">
              <w:rPr>
                <w:color w:val="000000"/>
                <w:sz w:val="22"/>
                <w:szCs w:val="22"/>
              </w:rPr>
              <w:t>Especialista Sénior en Psicometría</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06ED1DF1" w14:textId="4B4FD23C" w:rsidR="004974BA" w:rsidRPr="00720D49" w:rsidRDefault="004974BA" w:rsidP="004974BA">
            <w:pPr>
              <w:jc w:val="center"/>
              <w:rPr>
                <w:color w:val="000000"/>
                <w:sz w:val="22"/>
                <w:szCs w:val="22"/>
              </w:rPr>
            </w:pPr>
            <w:r w:rsidRPr="00720D49">
              <w:rPr>
                <w:color w:val="000000"/>
                <w:sz w:val="22"/>
                <w:szCs w:val="22"/>
              </w:rPr>
              <w:t>1</w:t>
            </w:r>
          </w:p>
        </w:tc>
        <w:tc>
          <w:tcPr>
            <w:tcW w:w="2323" w:type="dxa"/>
            <w:tcBorders>
              <w:top w:val="single" w:sz="4" w:space="0" w:color="auto"/>
              <w:left w:val="nil"/>
              <w:bottom w:val="single" w:sz="4" w:space="0" w:color="auto"/>
              <w:right w:val="single" w:sz="4" w:space="0" w:color="auto"/>
            </w:tcBorders>
            <w:shd w:val="clear" w:color="auto" w:fill="auto"/>
            <w:noWrap/>
            <w:vAlign w:val="center"/>
            <w:hideMark/>
          </w:tcPr>
          <w:p w14:paraId="51A260C5" w14:textId="1F02BFB8" w:rsidR="004974BA" w:rsidRPr="00720D49" w:rsidRDefault="004974BA" w:rsidP="004974BA">
            <w:pPr>
              <w:rPr>
                <w:color w:val="000000"/>
                <w:sz w:val="22"/>
                <w:szCs w:val="22"/>
              </w:rPr>
            </w:pPr>
            <w:r>
              <w:rPr>
                <w:color w:val="000000"/>
                <w:sz w:val="22"/>
                <w:szCs w:val="22"/>
              </w:rPr>
              <w:t>MAY a SET</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14:paraId="5D674493" w14:textId="77777777" w:rsidR="004974BA" w:rsidRPr="00720D49" w:rsidRDefault="004974BA" w:rsidP="004974BA">
            <w:pPr>
              <w:rPr>
                <w:color w:val="000000"/>
                <w:sz w:val="22"/>
                <w:szCs w:val="22"/>
              </w:rPr>
            </w:pPr>
            <w:r w:rsidRPr="00720D49">
              <w:rPr>
                <w:color w:val="000000"/>
                <w:sz w:val="22"/>
                <w:szCs w:val="22"/>
              </w:rPr>
              <w:t>Por producto</w:t>
            </w:r>
          </w:p>
        </w:tc>
        <w:tc>
          <w:tcPr>
            <w:tcW w:w="1290" w:type="dxa"/>
            <w:vMerge/>
            <w:tcBorders>
              <w:left w:val="single" w:sz="4" w:space="0" w:color="auto"/>
              <w:bottom w:val="single" w:sz="4" w:space="0" w:color="auto"/>
              <w:right w:val="single" w:sz="4" w:space="0" w:color="auto"/>
            </w:tcBorders>
            <w:vAlign w:val="center"/>
            <w:hideMark/>
          </w:tcPr>
          <w:p w14:paraId="5DBEA187" w14:textId="77777777" w:rsidR="004974BA" w:rsidRPr="00720D49" w:rsidRDefault="004974BA" w:rsidP="004974BA">
            <w:pPr>
              <w:rPr>
                <w:color w:val="000000"/>
                <w:sz w:val="22"/>
                <w:szCs w:val="22"/>
              </w:rPr>
            </w:pPr>
          </w:p>
        </w:tc>
      </w:tr>
    </w:tbl>
    <w:p w14:paraId="4CAD6E15" w14:textId="6196430D" w:rsidR="009E04F6" w:rsidRPr="00720D49" w:rsidRDefault="00A8339C" w:rsidP="009E04F6">
      <w:pPr>
        <w:ind w:left="-426"/>
        <w:jc w:val="both"/>
        <w:rPr>
          <w:color w:val="000000"/>
          <w:sz w:val="20"/>
          <w:szCs w:val="20"/>
        </w:rPr>
      </w:pPr>
      <w:r w:rsidRPr="002C39B9">
        <w:rPr>
          <w:i/>
          <w:color w:val="000000"/>
          <w:sz w:val="20"/>
          <w:szCs w:val="20"/>
        </w:rPr>
        <w:t>(a)</w:t>
      </w:r>
      <w:r w:rsidRPr="00720D49">
        <w:rPr>
          <w:color w:val="000000"/>
          <w:sz w:val="20"/>
          <w:szCs w:val="20"/>
        </w:rPr>
        <w:t xml:space="preserve"> </w:t>
      </w:r>
      <w:r w:rsidR="009E04F6" w:rsidRPr="00720D49">
        <w:rPr>
          <w:color w:val="000000"/>
          <w:sz w:val="20"/>
          <w:szCs w:val="20"/>
        </w:rPr>
        <w:t>La cantidad de personal</w:t>
      </w:r>
      <w:r w:rsidRPr="00720D49">
        <w:rPr>
          <w:color w:val="000000"/>
          <w:sz w:val="20"/>
          <w:szCs w:val="20"/>
        </w:rPr>
        <w:t xml:space="preserve"> y meses</w:t>
      </w:r>
      <w:r w:rsidR="009E04F6" w:rsidRPr="00720D49">
        <w:rPr>
          <w:color w:val="000000"/>
          <w:sz w:val="20"/>
          <w:szCs w:val="20"/>
        </w:rPr>
        <w:t xml:space="preserve"> podrá variar de acuerdo a los requerimientos que se den en el desarrollo del operativo.</w:t>
      </w:r>
    </w:p>
    <w:p w14:paraId="545C423C" w14:textId="693382B4" w:rsidR="00026F73" w:rsidRPr="00720D49" w:rsidRDefault="00A8339C" w:rsidP="009E04F6">
      <w:pPr>
        <w:ind w:left="-426"/>
        <w:jc w:val="both"/>
        <w:rPr>
          <w:b/>
          <w:sz w:val="22"/>
          <w:szCs w:val="22"/>
        </w:rPr>
      </w:pPr>
      <w:r w:rsidRPr="002C39B9">
        <w:rPr>
          <w:i/>
          <w:color w:val="000000"/>
          <w:sz w:val="20"/>
          <w:szCs w:val="20"/>
        </w:rPr>
        <w:t>(b)</w:t>
      </w:r>
      <w:r w:rsidRPr="00720D49">
        <w:rPr>
          <w:color w:val="000000"/>
          <w:sz w:val="20"/>
          <w:szCs w:val="20"/>
        </w:rPr>
        <w:t xml:space="preserve"> </w:t>
      </w:r>
      <w:r w:rsidR="00026F73" w:rsidRPr="00720D49">
        <w:rPr>
          <w:color w:val="000000"/>
          <w:sz w:val="20"/>
          <w:szCs w:val="20"/>
        </w:rPr>
        <w:t>Un aplicador es igual a una sección</w:t>
      </w:r>
      <w:r w:rsidRPr="00720D49">
        <w:rPr>
          <w:color w:val="000000"/>
          <w:sz w:val="20"/>
          <w:szCs w:val="20"/>
        </w:rPr>
        <w:t xml:space="preserve">. </w:t>
      </w:r>
      <w:r w:rsidR="00B80486" w:rsidRPr="00720D49">
        <w:rPr>
          <w:color w:val="000000"/>
          <w:sz w:val="20"/>
          <w:szCs w:val="20"/>
        </w:rPr>
        <w:t>Y podrá contratarse un aplicador</w:t>
      </w:r>
      <w:r w:rsidR="002B33BE" w:rsidRPr="00720D49">
        <w:rPr>
          <w:color w:val="000000"/>
          <w:sz w:val="20"/>
          <w:szCs w:val="20"/>
        </w:rPr>
        <w:t xml:space="preserve"> para </w:t>
      </w:r>
      <w:r w:rsidR="00026F73" w:rsidRPr="00720D49">
        <w:rPr>
          <w:color w:val="000000"/>
          <w:sz w:val="20"/>
          <w:szCs w:val="20"/>
        </w:rPr>
        <w:t>realizar más de una sección por semana</w:t>
      </w:r>
      <w:r w:rsidR="002B33BE" w:rsidRPr="00720D49">
        <w:rPr>
          <w:color w:val="000000"/>
          <w:sz w:val="20"/>
          <w:szCs w:val="20"/>
        </w:rPr>
        <w:t xml:space="preserve"> (mínimo 1, máximo 3)</w:t>
      </w:r>
      <w:r w:rsidR="00026F73" w:rsidRPr="00720D49">
        <w:rPr>
          <w:color w:val="000000"/>
          <w:sz w:val="20"/>
          <w:szCs w:val="20"/>
        </w:rPr>
        <w:t>, disminuyendo de esta manera la cantidad de personas contratadas para el cargo de aplicador.</w:t>
      </w:r>
    </w:p>
    <w:p w14:paraId="167BF724" w14:textId="59F275CD" w:rsidR="00F55FBC" w:rsidRPr="00720D49" w:rsidRDefault="00A8339C" w:rsidP="009E04F6">
      <w:pPr>
        <w:ind w:left="-426"/>
        <w:jc w:val="both"/>
        <w:rPr>
          <w:color w:val="000000"/>
          <w:sz w:val="20"/>
          <w:szCs w:val="20"/>
        </w:rPr>
      </w:pPr>
      <w:r w:rsidRPr="002C39B9">
        <w:rPr>
          <w:i/>
          <w:sz w:val="22"/>
          <w:szCs w:val="22"/>
        </w:rPr>
        <w:t>(</w:t>
      </w:r>
      <w:r w:rsidRPr="002C39B9">
        <w:rPr>
          <w:i/>
          <w:color w:val="000000"/>
          <w:sz w:val="20"/>
          <w:szCs w:val="20"/>
        </w:rPr>
        <w:t>c)</w:t>
      </w:r>
      <w:r w:rsidRPr="00720D49">
        <w:rPr>
          <w:color w:val="000000"/>
          <w:sz w:val="20"/>
          <w:szCs w:val="20"/>
        </w:rPr>
        <w:t xml:space="preserve"> </w:t>
      </w:r>
      <w:r w:rsidR="008B0F75" w:rsidRPr="00720D49">
        <w:rPr>
          <w:color w:val="000000"/>
          <w:sz w:val="20"/>
          <w:szCs w:val="20"/>
        </w:rPr>
        <w:t>1</w:t>
      </w:r>
      <w:r w:rsidR="00F55FBC" w:rsidRPr="00720D49">
        <w:rPr>
          <w:color w:val="000000"/>
          <w:sz w:val="20"/>
          <w:szCs w:val="20"/>
        </w:rPr>
        <w:t xml:space="preserve"> </w:t>
      </w:r>
      <w:r w:rsidR="008B0F75" w:rsidRPr="00720D49">
        <w:rPr>
          <w:color w:val="000000"/>
          <w:sz w:val="20"/>
          <w:szCs w:val="20"/>
        </w:rPr>
        <w:t>día</w:t>
      </w:r>
      <w:r w:rsidR="00F55FBC" w:rsidRPr="00720D49">
        <w:rPr>
          <w:color w:val="000000"/>
          <w:sz w:val="20"/>
          <w:szCs w:val="20"/>
        </w:rPr>
        <w:t xml:space="preserve"> capacitación + 1 día de entrega + </w:t>
      </w:r>
      <w:r w:rsidRPr="00720D49">
        <w:rPr>
          <w:color w:val="000000"/>
          <w:sz w:val="20"/>
          <w:szCs w:val="20"/>
        </w:rPr>
        <w:t xml:space="preserve">2 </w:t>
      </w:r>
      <w:r w:rsidR="008B0F75" w:rsidRPr="00720D49">
        <w:rPr>
          <w:color w:val="000000"/>
          <w:sz w:val="20"/>
          <w:szCs w:val="20"/>
        </w:rPr>
        <w:t>días</w:t>
      </w:r>
      <w:r w:rsidR="00F55FBC" w:rsidRPr="00720D49">
        <w:rPr>
          <w:color w:val="000000"/>
          <w:sz w:val="20"/>
          <w:szCs w:val="20"/>
        </w:rPr>
        <w:t xml:space="preserve"> </w:t>
      </w:r>
      <w:r w:rsidR="003435F7" w:rsidRPr="00720D49">
        <w:rPr>
          <w:color w:val="000000"/>
          <w:sz w:val="20"/>
          <w:szCs w:val="20"/>
        </w:rPr>
        <w:t xml:space="preserve">de </w:t>
      </w:r>
      <w:r w:rsidR="00F55FBC" w:rsidRPr="00720D49">
        <w:rPr>
          <w:color w:val="000000"/>
          <w:sz w:val="20"/>
          <w:szCs w:val="20"/>
        </w:rPr>
        <w:t xml:space="preserve">aplicación + </w:t>
      </w:r>
      <w:r w:rsidRPr="00720D49">
        <w:rPr>
          <w:color w:val="000000"/>
          <w:sz w:val="20"/>
          <w:szCs w:val="20"/>
        </w:rPr>
        <w:t xml:space="preserve">2 </w:t>
      </w:r>
      <w:r w:rsidR="00F55FBC" w:rsidRPr="00720D49">
        <w:rPr>
          <w:color w:val="000000"/>
          <w:sz w:val="20"/>
          <w:szCs w:val="20"/>
        </w:rPr>
        <w:t>días de revisita (sujeto al % de cobertura) + 1 día de devolución</w:t>
      </w:r>
      <w:r w:rsidR="00DC6F07" w:rsidRPr="00720D49">
        <w:rPr>
          <w:color w:val="000000"/>
          <w:sz w:val="20"/>
          <w:szCs w:val="20"/>
        </w:rPr>
        <w:t>.</w:t>
      </w:r>
    </w:p>
    <w:p w14:paraId="2D7AEEDC" w14:textId="2F91420A" w:rsidR="00A8339C" w:rsidRPr="00720D49" w:rsidRDefault="00A8339C" w:rsidP="009E04F6">
      <w:pPr>
        <w:ind w:left="-426"/>
        <w:jc w:val="both"/>
        <w:rPr>
          <w:color w:val="000000"/>
          <w:sz w:val="20"/>
          <w:szCs w:val="20"/>
        </w:rPr>
      </w:pPr>
      <w:r w:rsidRPr="002C39B9">
        <w:rPr>
          <w:i/>
          <w:color w:val="000000"/>
          <w:sz w:val="20"/>
          <w:szCs w:val="20"/>
        </w:rPr>
        <w:t>(d)</w:t>
      </w:r>
      <w:r w:rsidRPr="00720D49">
        <w:rPr>
          <w:color w:val="000000"/>
          <w:sz w:val="20"/>
          <w:szCs w:val="20"/>
        </w:rPr>
        <w:t xml:space="preserve"> Para el pago por SECCIÓN deberá considerarse </w:t>
      </w:r>
      <w:r w:rsidRPr="002C39B9">
        <w:rPr>
          <w:b/>
          <w:color w:val="000000"/>
          <w:sz w:val="20"/>
          <w:szCs w:val="20"/>
        </w:rPr>
        <w:t xml:space="preserve">mínimamente </w:t>
      </w:r>
      <w:r w:rsidRPr="00720D49">
        <w:rPr>
          <w:color w:val="000000"/>
          <w:sz w:val="20"/>
          <w:szCs w:val="20"/>
        </w:rPr>
        <w:t>el monto equivalente a 5 medios jornales diarios para la zona urbana y 6 medios jornales diarios para la zona rural.</w:t>
      </w:r>
    </w:p>
    <w:p w14:paraId="32B2A7E1" w14:textId="24E76276" w:rsidR="00DC6F07" w:rsidRDefault="00A8339C" w:rsidP="009E04F6">
      <w:pPr>
        <w:ind w:left="-426"/>
        <w:jc w:val="both"/>
        <w:rPr>
          <w:color w:val="000000"/>
          <w:sz w:val="20"/>
          <w:szCs w:val="20"/>
        </w:rPr>
      </w:pPr>
      <w:r w:rsidRPr="00720D49">
        <w:rPr>
          <w:i/>
          <w:color w:val="000000"/>
          <w:sz w:val="20"/>
          <w:szCs w:val="20"/>
        </w:rPr>
        <w:t>(e)</w:t>
      </w:r>
      <w:r w:rsidRPr="00720D49">
        <w:rPr>
          <w:color w:val="000000"/>
          <w:sz w:val="20"/>
          <w:szCs w:val="20"/>
        </w:rPr>
        <w:t xml:space="preserve"> </w:t>
      </w:r>
      <w:r w:rsidR="00DC6F07" w:rsidRPr="00720D49">
        <w:rPr>
          <w:color w:val="000000"/>
          <w:sz w:val="20"/>
          <w:szCs w:val="20"/>
        </w:rPr>
        <w:t xml:space="preserve">El monto destinado para el </w:t>
      </w:r>
      <w:r w:rsidRPr="00720D49">
        <w:rPr>
          <w:color w:val="000000"/>
          <w:sz w:val="20"/>
          <w:szCs w:val="20"/>
        </w:rPr>
        <w:t xml:space="preserve">rubro </w:t>
      </w:r>
      <w:r w:rsidRPr="00720D49">
        <w:rPr>
          <w:i/>
          <w:color w:val="000000"/>
          <w:sz w:val="20"/>
          <w:szCs w:val="20"/>
        </w:rPr>
        <w:t>Personal para Tratamiento de Datos</w:t>
      </w:r>
      <w:r w:rsidR="00DC6F07" w:rsidRPr="00720D49">
        <w:rPr>
          <w:color w:val="000000"/>
          <w:sz w:val="20"/>
          <w:szCs w:val="20"/>
        </w:rPr>
        <w:t xml:space="preserve"> es de aproximadamente Gs. </w:t>
      </w:r>
      <w:r w:rsidR="00464B2E">
        <w:rPr>
          <w:color w:val="000000"/>
          <w:sz w:val="20"/>
          <w:szCs w:val="20"/>
        </w:rPr>
        <w:t>100</w:t>
      </w:r>
      <w:r w:rsidR="00DC6F07" w:rsidRPr="00720D49">
        <w:rPr>
          <w:color w:val="000000"/>
          <w:sz w:val="20"/>
          <w:szCs w:val="20"/>
        </w:rPr>
        <w:t>.000.000</w:t>
      </w:r>
      <w:r w:rsidRPr="00720D49">
        <w:rPr>
          <w:color w:val="000000"/>
          <w:sz w:val="20"/>
          <w:szCs w:val="20"/>
        </w:rPr>
        <w:t xml:space="preserve"> con los productos a ser entregados según el apartado G14.</w:t>
      </w:r>
    </w:p>
    <w:p w14:paraId="5BB9045C" w14:textId="08B8853C" w:rsidR="00464B2E" w:rsidRPr="00720D49" w:rsidRDefault="00464B2E" w:rsidP="009E04F6">
      <w:pPr>
        <w:ind w:left="-426"/>
        <w:jc w:val="both"/>
        <w:rPr>
          <w:color w:val="000000"/>
          <w:sz w:val="20"/>
          <w:szCs w:val="20"/>
        </w:rPr>
      </w:pPr>
      <w:r>
        <w:rPr>
          <w:i/>
          <w:color w:val="000000"/>
          <w:sz w:val="20"/>
          <w:szCs w:val="20"/>
        </w:rPr>
        <w:t xml:space="preserve">(f) </w:t>
      </w:r>
      <w:r w:rsidRPr="00464B2E">
        <w:rPr>
          <w:color w:val="000000"/>
          <w:sz w:val="20"/>
          <w:szCs w:val="20"/>
        </w:rPr>
        <w:t>El personal logístico podrá ser reemplaz</w:t>
      </w:r>
      <w:r w:rsidR="00A2757E">
        <w:rPr>
          <w:color w:val="000000"/>
          <w:sz w:val="20"/>
          <w:szCs w:val="20"/>
        </w:rPr>
        <w:t>ado</w:t>
      </w:r>
      <w:r w:rsidRPr="00464B2E">
        <w:rPr>
          <w:color w:val="000000"/>
          <w:sz w:val="20"/>
          <w:szCs w:val="20"/>
        </w:rPr>
        <w:t xml:space="preserve"> por técnicos departamentales a quienes se les deberá cubrir la movilidad (viáticos y traslados).</w:t>
      </w:r>
    </w:p>
    <w:p w14:paraId="1A52EDF4" w14:textId="77777777" w:rsidR="00F55FBC" w:rsidRPr="00720D49" w:rsidRDefault="00F55FBC" w:rsidP="00F55FBC">
      <w:pPr>
        <w:jc w:val="both"/>
        <w:rPr>
          <w:b/>
          <w:sz w:val="22"/>
          <w:szCs w:val="22"/>
        </w:rPr>
      </w:pPr>
    </w:p>
    <w:p w14:paraId="2331A681" w14:textId="77777777" w:rsidR="00F55FBC" w:rsidRPr="00720D49" w:rsidRDefault="00F55FBC" w:rsidP="00F55FBC">
      <w:pPr>
        <w:jc w:val="both"/>
        <w:rPr>
          <w:b/>
          <w:sz w:val="44"/>
          <w:szCs w:val="22"/>
        </w:rPr>
      </w:pPr>
    </w:p>
    <w:p w14:paraId="42CD71EA" w14:textId="77777777" w:rsidR="00F55FBC" w:rsidRPr="00720D49" w:rsidRDefault="00F55FBC" w:rsidP="00F55FBC">
      <w:pPr>
        <w:jc w:val="both"/>
        <w:rPr>
          <w:b/>
          <w:sz w:val="44"/>
          <w:szCs w:val="22"/>
        </w:rPr>
      </w:pPr>
    </w:p>
    <w:p w14:paraId="5E97E9AF" w14:textId="77777777" w:rsidR="00F55FBC" w:rsidRPr="00720D49" w:rsidRDefault="00F55FBC" w:rsidP="00F55FBC">
      <w:pPr>
        <w:jc w:val="both"/>
        <w:rPr>
          <w:b/>
          <w:sz w:val="44"/>
          <w:szCs w:val="22"/>
        </w:rPr>
      </w:pPr>
      <w:r w:rsidRPr="00720D49">
        <w:rPr>
          <w:b/>
          <w:sz w:val="44"/>
          <w:szCs w:val="22"/>
        </w:rPr>
        <w:t xml:space="preserve"> </w:t>
      </w:r>
    </w:p>
    <w:p w14:paraId="04ECC9F3" w14:textId="73FC4337" w:rsidR="00F55FBC" w:rsidRPr="00720D49" w:rsidRDefault="00F55FBC" w:rsidP="00F55FBC">
      <w:pPr>
        <w:jc w:val="center"/>
        <w:rPr>
          <w:b/>
          <w:sz w:val="44"/>
          <w:szCs w:val="22"/>
        </w:rPr>
      </w:pPr>
    </w:p>
    <w:p w14:paraId="2FAB8680" w14:textId="078C7216" w:rsidR="00DC32A8" w:rsidRPr="00720D49" w:rsidRDefault="00DC32A8" w:rsidP="00F55FBC">
      <w:pPr>
        <w:jc w:val="center"/>
        <w:rPr>
          <w:b/>
          <w:sz w:val="44"/>
          <w:szCs w:val="22"/>
        </w:rPr>
      </w:pPr>
    </w:p>
    <w:p w14:paraId="32016187" w14:textId="1C70FB0D" w:rsidR="00DC32A8" w:rsidRPr="00720D49" w:rsidRDefault="00DC32A8" w:rsidP="00F55FBC">
      <w:pPr>
        <w:jc w:val="center"/>
        <w:rPr>
          <w:b/>
          <w:sz w:val="44"/>
          <w:szCs w:val="22"/>
        </w:rPr>
      </w:pPr>
    </w:p>
    <w:p w14:paraId="355BF592" w14:textId="733615B9" w:rsidR="00DC32A8" w:rsidRPr="00720D49" w:rsidRDefault="00DC32A8" w:rsidP="00F55FBC">
      <w:pPr>
        <w:jc w:val="center"/>
        <w:rPr>
          <w:b/>
          <w:sz w:val="44"/>
          <w:szCs w:val="22"/>
        </w:rPr>
      </w:pPr>
    </w:p>
    <w:p w14:paraId="7CEC5FCD" w14:textId="0EEE47CF" w:rsidR="00DC32A8" w:rsidRPr="00720D49" w:rsidRDefault="00DC32A8" w:rsidP="00F55FBC">
      <w:pPr>
        <w:jc w:val="center"/>
        <w:rPr>
          <w:b/>
          <w:sz w:val="44"/>
          <w:szCs w:val="22"/>
        </w:rPr>
      </w:pPr>
    </w:p>
    <w:p w14:paraId="664599EE" w14:textId="26D3743B" w:rsidR="00DC32A8" w:rsidRPr="00720D49" w:rsidRDefault="00DC32A8" w:rsidP="00F55FBC">
      <w:pPr>
        <w:jc w:val="center"/>
        <w:rPr>
          <w:b/>
          <w:sz w:val="44"/>
          <w:szCs w:val="22"/>
        </w:rPr>
      </w:pPr>
    </w:p>
    <w:p w14:paraId="191EBE6C" w14:textId="77777777" w:rsidR="00DC32A8" w:rsidRPr="00720D49" w:rsidRDefault="00DC32A8" w:rsidP="00F55FBC">
      <w:pPr>
        <w:jc w:val="center"/>
        <w:rPr>
          <w:b/>
          <w:sz w:val="44"/>
          <w:szCs w:val="22"/>
        </w:rPr>
      </w:pPr>
    </w:p>
    <w:p w14:paraId="0B0C2DEC" w14:textId="77777777" w:rsidR="00F55FBC" w:rsidRPr="00720D49" w:rsidRDefault="00F55FBC" w:rsidP="00F55FBC">
      <w:pPr>
        <w:jc w:val="center"/>
        <w:rPr>
          <w:b/>
          <w:sz w:val="44"/>
          <w:szCs w:val="22"/>
        </w:rPr>
      </w:pPr>
    </w:p>
    <w:p w14:paraId="6D4A6483" w14:textId="77777777" w:rsidR="00F55FBC" w:rsidRPr="00720D49" w:rsidRDefault="00F55FBC" w:rsidP="00F55FBC">
      <w:pPr>
        <w:jc w:val="center"/>
        <w:rPr>
          <w:b/>
          <w:sz w:val="60"/>
          <w:szCs w:val="60"/>
          <w:lang w:val="pt-BR"/>
        </w:rPr>
      </w:pPr>
      <w:r w:rsidRPr="00720D49">
        <w:rPr>
          <w:b/>
          <w:sz w:val="60"/>
          <w:szCs w:val="60"/>
          <w:lang w:val="pt-BR"/>
        </w:rPr>
        <w:t>ANEXOS</w:t>
      </w:r>
    </w:p>
    <w:p w14:paraId="59FEF51E" w14:textId="77777777" w:rsidR="00F55FBC" w:rsidRPr="00720D49" w:rsidRDefault="00F55FBC" w:rsidP="00F55FBC">
      <w:pPr>
        <w:jc w:val="center"/>
        <w:rPr>
          <w:b/>
          <w:sz w:val="44"/>
          <w:szCs w:val="22"/>
          <w:lang w:val="pt-BR"/>
        </w:rPr>
      </w:pPr>
    </w:p>
    <w:p w14:paraId="250E5FBC" w14:textId="77777777" w:rsidR="00F55FBC" w:rsidRPr="00720D49" w:rsidRDefault="00F55FBC" w:rsidP="00F55FBC">
      <w:pPr>
        <w:jc w:val="center"/>
        <w:rPr>
          <w:b/>
          <w:sz w:val="44"/>
          <w:szCs w:val="22"/>
          <w:lang w:val="pt-BR"/>
        </w:rPr>
      </w:pPr>
    </w:p>
    <w:p w14:paraId="337B6EFD" w14:textId="77777777" w:rsidR="00F55FBC" w:rsidRPr="00720D49" w:rsidRDefault="00F55FBC" w:rsidP="00F55FBC">
      <w:pPr>
        <w:jc w:val="center"/>
        <w:rPr>
          <w:b/>
          <w:sz w:val="44"/>
          <w:szCs w:val="22"/>
          <w:lang w:val="pt-BR"/>
        </w:rPr>
      </w:pPr>
    </w:p>
    <w:p w14:paraId="215DA286" w14:textId="77777777" w:rsidR="00F55FBC" w:rsidRPr="00720D49" w:rsidRDefault="00F55FBC" w:rsidP="00F55FBC">
      <w:pPr>
        <w:jc w:val="center"/>
        <w:rPr>
          <w:b/>
          <w:sz w:val="44"/>
          <w:szCs w:val="22"/>
          <w:lang w:val="pt-BR"/>
        </w:rPr>
      </w:pPr>
    </w:p>
    <w:p w14:paraId="2030B484" w14:textId="77777777" w:rsidR="00F55FBC" w:rsidRPr="00720D49" w:rsidRDefault="00F55FBC" w:rsidP="00F55FBC">
      <w:pPr>
        <w:jc w:val="center"/>
        <w:rPr>
          <w:b/>
          <w:sz w:val="44"/>
          <w:szCs w:val="22"/>
          <w:lang w:val="pt-BR"/>
        </w:rPr>
        <w:sectPr w:rsidR="00F55FBC" w:rsidRPr="00720D49" w:rsidSect="00EA4DF1">
          <w:headerReference w:type="even" r:id="rId14"/>
          <w:headerReference w:type="default" r:id="rId15"/>
          <w:footerReference w:type="default" r:id="rId16"/>
          <w:headerReference w:type="first" r:id="rId17"/>
          <w:pgSz w:w="12240" w:h="15840" w:code="1"/>
          <w:pgMar w:top="1418" w:right="1134" w:bottom="1134" w:left="1418" w:header="142" w:footer="720" w:gutter="0"/>
          <w:cols w:space="720"/>
          <w:titlePg/>
          <w:docGrid w:linePitch="360"/>
        </w:sectPr>
      </w:pPr>
    </w:p>
    <w:p w14:paraId="611E6DE1" w14:textId="49F979FA" w:rsidR="00F55FBC" w:rsidRDefault="00FF19EF" w:rsidP="00732F8E">
      <w:pPr>
        <w:tabs>
          <w:tab w:val="left" w:pos="2640"/>
        </w:tabs>
        <w:rPr>
          <w:b/>
          <w:smallCaps/>
          <w:sz w:val="28"/>
          <w:szCs w:val="22"/>
        </w:rPr>
      </w:pPr>
      <w:r w:rsidRPr="00720D49">
        <w:rPr>
          <w:b/>
          <w:bCs/>
          <w:sz w:val="23"/>
          <w:szCs w:val="23"/>
        </w:rPr>
        <w:lastRenderedPageBreak/>
        <w:t xml:space="preserve">ANEXO </w:t>
      </w:r>
      <w:r w:rsidR="00F55FBC" w:rsidRPr="00720D49">
        <w:rPr>
          <w:b/>
          <w:bCs/>
          <w:sz w:val="23"/>
          <w:szCs w:val="23"/>
        </w:rPr>
        <w:t>1.</w:t>
      </w:r>
      <w:r w:rsidR="00F55FBC" w:rsidRPr="00720D49">
        <w:rPr>
          <w:b/>
          <w:smallCaps/>
          <w:sz w:val="22"/>
          <w:szCs w:val="22"/>
          <w:lang w:val="pt-BR"/>
        </w:rPr>
        <w:t xml:space="preserve"> CRONOGRAMA DE </w:t>
      </w:r>
      <w:r w:rsidR="00364248" w:rsidRPr="00A43920">
        <w:rPr>
          <w:b/>
          <w:smallCaps/>
          <w:sz w:val="22"/>
          <w:szCs w:val="22"/>
          <w:lang w:val="es-PY"/>
        </w:rPr>
        <w:t>A</w:t>
      </w:r>
      <w:r w:rsidR="00D90345" w:rsidRPr="00A43920">
        <w:rPr>
          <w:b/>
          <w:smallCaps/>
          <w:sz w:val="22"/>
          <w:szCs w:val="22"/>
          <w:lang w:val="es-PY"/>
        </w:rPr>
        <w:t>C</w:t>
      </w:r>
      <w:r w:rsidR="00364248" w:rsidRPr="00A43920">
        <w:rPr>
          <w:b/>
          <w:smallCaps/>
          <w:sz w:val="22"/>
          <w:szCs w:val="22"/>
          <w:lang w:val="es-PY"/>
        </w:rPr>
        <w:t>TIVIDADES</w:t>
      </w:r>
      <w:r w:rsidR="00472766" w:rsidRPr="00720D49">
        <w:rPr>
          <w:b/>
          <w:smallCaps/>
          <w:sz w:val="22"/>
          <w:szCs w:val="22"/>
        </w:rPr>
        <w:t xml:space="preserve"> </w:t>
      </w:r>
      <w:r w:rsidR="00BC7B59" w:rsidRPr="002C39B9">
        <w:rPr>
          <w:b/>
          <w:smallCaps/>
          <w:sz w:val="28"/>
          <w:szCs w:val="22"/>
        </w:rPr>
        <w:t>del operativo enlace aplicación definitiva</w:t>
      </w:r>
    </w:p>
    <w:p w14:paraId="758CCF02" w14:textId="7C38F881" w:rsidR="002B33BE" w:rsidRPr="00720D49" w:rsidRDefault="002B33BE" w:rsidP="00F55FBC">
      <w:pPr>
        <w:rPr>
          <w:sz w:val="22"/>
          <w:szCs w:val="22"/>
        </w:rPr>
      </w:pPr>
    </w:p>
    <w:p w14:paraId="7DB299C2" w14:textId="4F4F4071" w:rsidR="00516ABD" w:rsidRPr="00720D49" w:rsidRDefault="00A43920" w:rsidP="00F55FBC">
      <w:pPr>
        <w:rPr>
          <w:sz w:val="22"/>
          <w:szCs w:val="22"/>
        </w:rPr>
      </w:pPr>
      <w:r w:rsidRPr="00A43920">
        <w:rPr>
          <w:noProof/>
          <w:lang w:val="es-PY" w:eastAsia="es-PY"/>
        </w:rPr>
        <w:drawing>
          <wp:inline distT="0" distB="0" distL="0" distR="0" wp14:anchorId="5698BD39" wp14:editId="6CD05EB4">
            <wp:extent cx="9072245" cy="520174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72245" cy="5201749"/>
                    </a:xfrm>
                    <a:prstGeom prst="rect">
                      <a:avLst/>
                    </a:prstGeom>
                    <a:noFill/>
                    <a:ln>
                      <a:noFill/>
                    </a:ln>
                  </pic:spPr>
                </pic:pic>
              </a:graphicData>
            </a:graphic>
          </wp:inline>
        </w:drawing>
      </w:r>
    </w:p>
    <w:p w14:paraId="1C8E4998" w14:textId="77777777" w:rsidR="0004060F" w:rsidRPr="00720D49" w:rsidRDefault="0004060F" w:rsidP="00516ABD">
      <w:pPr>
        <w:ind w:left="993" w:right="-172" w:hanging="993"/>
        <w:rPr>
          <w:b/>
          <w:bCs/>
          <w:sz w:val="23"/>
          <w:szCs w:val="23"/>
        </w:rPr>
      </w:pPr>
    </w:p>
    <w:p w14:paraId="386E7658" w14:textId="51007F52" w:rsidR="00516ABD" w:rsidRPr="00720D49" w:rsidRDefault="00A43920" w:rsidP="00A43920">
      <w:pPr>
        <w:rPr>
          <w:b/>
          <w:bCs/>
          <w:sz w:val="23"/>
          <w:szCs w:val="23"/>
        </w:rPr>
      </w:pPr>
      <w:r>
        <w:rPr>
          <w:b/>
          <w:bCs/>
          <w:sz w:val="23"/>
          <w:szCs w:val="23"/>
        </w:rPr>
        <w:br w:type="page"/>
      </w:r>
      <w:r w:rsidR="00516ABD" w:rsidRPr="00720D49">
        <w:rPr>
          <w:b/>
          <w:bCs/>
          <w:sz w:val="23"/>
          <w:szCs w:val="23"/>
        </w:rPr>
        <w:lastRenderedPageBreak/>
        <w:t>A</w:t>
      </w:r>
      <w:r w:rsidR="00516ABD" w:rsidRPr="00720D49">
        <w:rPr>
          <w:b/>
          <w:bCs/>
          <w:sz w:val="19"/>
          <w:szCs w:val="19"/>
        </w:rPr>
        <w:t xml:space="preserve">NEXO </w:t>
      </w:r>
      <w:r w:rsidR="008C694B" w:rsidRPr="00720D49">
        <w:rPr>
          <w:b/>
          <w:bCs/>
          <w:sz w:val="23"/>
          <w:szCs w:val="23"/>
        </w:rPr>
        <w:t>2. OPERATIVO ENLACE CANTIDAD DE PARTICIPANTES</w:t>
      </w:r>
    </w:p>
    <w:p w14:paraId="00BEDF92" w14:textId="4B5938B7" w:rsidR="00516ABD" w:rsidRPr="00720D49" w:rsidRDefault="00516ABD" w:rsidP="00516ABD">
      <w:pPr>
        <w:ind w:left="993" w:right="-172" w:hanging="993"/>
        <w:rPr>
          <w:b/>
          <w:bCs/>
          <w:sz w:val="23"/>
          <w:szCs w:val="23"/>
        </w:rPr>
      </w:pPr>
      <w:r w:rsidRPr="00720D49">
        <w:rPr>
          <w:b/>
          <w:bCs/>
          <w:sz w:val="23"/>
          <w:szCs w:val="23"/>
        </w:rPr>
        <w:t>Anexo 2.1. C</w:t>
      </w:r>
      <w:r w:rsidRPr="00720D49">
        <w:rPr>
          <w:b/>
          <w:bCs/>
          <w:sz w:val="19"/>
          <w:szCs w:val="19"/>
        </w:rPr>
        <w:t xml:space="preserve">ANTIDAD DE INSTITUCIONES </w:t>
      </w:r>
      <w:r w:rsidR="008C694B" w:rsidRPr="00720D49">
        <w:rPr>
          <w:b/>
          <w:bCs/>
          <w:sz w:val="19"/>
          <w:szCs w:val="19"/>
        </w:rPr>
        <w:t xml:space="preserve">A SER EVALUADAS </w:t>
      </w:r>
      <w:r w:rsidRPr="00720D49">
        <w:rPr>
          <w:b/>
          <w:bCs/>
          <w:sz w:val="19"/>
          <w:szCs w:val="19"/>
        </w:rPr>
        <w:t>POR DEPARTAMENTO</w:t>
      </w:r>
      <w:r w:rsidRPr="00720D49">
        <w:rPr>
          <w:b/>
          <w:bCs/>
          <w:sz w:val="23"/>
          <w:szCs w:val="23"/>
        </w:rPr>
        <w:t xml:space="preserve"> </w:t>
      </w:r>
    </w:p>
    <w:p w14:paraId="619A30A0" w14:textId="65E0B956" w:rsidR="00516ABD" w:rsidRPr="00720D49" w:rsidRDefault="00516ABD" w:rsidP="00516ABD">
      <w:pPr>
        <w:ind w:left="993" w:right="-172" w:hanging="993"/>
        <w:rPr>
          <w:b/>
          <w:bCs/>
          <w:sz w:val="23"/>
          <w:szCs w:val="23"/>
        </w:rPr>
      </w:pPr>
    </w:p>
    <w:p w14:paraId="5D34019B" w14:textId="63F268AD" w:rsidR="008C694B" w:rsidRPr="00720D49" w:rsidRDefault="00133D34">
      <w:pPr>
        <w:rPr>
          <w:b/>
          <w:bCs/>
          <w:sz w:val="23"/>
          <w:szCs w:val="23"/>
        </w:rPr>
      </w:pPr>
      <w:r>
        <w:rPr>
          <w:noProof/>
          <w:lang w:val="es-PY" w:eastAsia="es-PY"/>
        </w:rPr>
        <mc:AlternateContent>
          <mc:Choice Requires="wpg">
            <w:drawing>
              <wp:anchor distT="0" distB="0" distL="114300" distR="114300" simplePos="0" relativeHeight="251664384" behindDoc="0" locked="0" layoutInCell="1" allowOverlap="1" wp14:anchorId="65A69F8B" wp14:editId="2682D774">
                <wp:simplePos x="0" y="0"/>
                <wp:positionH relativeFrom="column">
                  <wp:posOffset>5118735</wp:posOffset>
                </wp:positionH>
                <wp:positionV relativeFrom="paragraph">
                  <wp:posOffset>110490</wp:posOffset>
                </wp:positionV>
                <wp:extent cx="1375410" cy="219456"/>
                <wp:effectExtent l="0" t="0" r="0" b="0"/>
                <wp:wrapNone/>
                <wp:docPr id="49" name="Grupo 49"/>
                <wp:cNvGraphicFramePr/>
                <a:graphic xmlns:a="http://schemas.openxmlformats.org/drawingml/2006/main">
                  <a:graphicData uri="http://schemas.microsoft.com/office/word/2010/wordprocessingGroup">
                    <wpg:wgp>
                      <wpg:cNvGrpSpPr/>
                      <wpg:grpSpPr>
                        <a:xfrm>
                          <a:off x="0" y="0"/>
                          <a:ext cx="1375410" cy="219456"/>
                          <a:chOff x="0" y="0"/>
                          <a:chExt cx="1375410" cy="219456"/>
                        </a:xfrm>
                      </wpg:grpSpPr>
                      <wps:wsp>
                        <wps:cNvPr id="25" name="Rectángulo 25"/>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8615E1"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ángulo 26"/>
                        <wps:cNvSpPr/>
                        <wps:spPr>
                          <a:xfrm>
                            <a:off x="3238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5FB89C"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ángulo 27"/>
                        <wps:cNvSpPr/>
                        <wps:spPr>
                          <a:xfrm>
                            <a:off x="6477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07A739"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ángulo 28"/>
                        <wps:cNvSpPr/>
                        <wps:spPr>
                          <a:xfrm>
                            <a:off x="10096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CAD08B"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5A69F8B" id="Grupo 49" o:spid="_x0000_s1026" style="position:absolute;margin-left:403.05pt;margin-top:8.7pt;width:108.3pt;height:17.3pt;z-index:251664384" coordsize="13754,2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">
                <v:rect id="Rectángulo 25" o:spid="_x0000_s102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1NwwAAANsAAAAPAAAAZHJzL2Rvd25yZXYueG1sRI9PawIx&#10;FMTvBb9DeIK3mlWw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ws99TcMAAADbAAAADwAA&#10;AAAAAAAAAAAAAAAHAgAAZHJzL2Rvd25yZXYueG1sUEsFBgAAAAADAAMAtwAAAPcCAAAAAA==&#10;" filled="f" stroked="f" strokeweight="1pt">
                  <v:textbox>
                    <w:txbxContent>
                      <w:p w14:paraId="768615E1"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26" o:spid="_x0000_s1028" style="position:absolute;left:3238;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textbox>
                    <w:txbxContent>
                      <w:p w14:paraId="235FB89C"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27" o:spid="_x0000_s1029" style="position:absolute;left:6477;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textbox>
                    <w:txbxContent>
                      <w:p w14:paraId="1007A739"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28" o:spid="_x0000_s1030" style="position:absolute;left:10096;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textbox>
                    <w:txbxContent>
                      <w:p w14:paraId="6FCAD08B"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66432" behindDoc="0" locked="0" layoutInCell="1" allowOverlap="1" wp14:anchorId="654AE939" wp14:editId="04903BDC">
                <wp:simplePos x="0" y="0"/>
                <wp:positionH relativeFrom="column">
                  <wp:posOffset>6903085</wp:posOffset>
                </wp:positionH>
                <wp:positionV relativeFrom="paragraph">
                  <wp:posOffset>107315</wp:posOffset>
                </wp:positionV>
                <wp:extent cx="1654810" cy="225806"/>
                <wp:effectExtent l="0" t="0" r="0" b="3175"/>
                <wp:wrapNone/>
                <wp:docPr id="29" name="Grupo 29"/>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30" name="Rectángulo 30"/>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95F138"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ángulo 31"/>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3E1B6B"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ángulo 32"/>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045A63"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ángulo 33"/>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A6924A"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54AE939" id="Grupo 29" o:spid="_x0000_s1031" style="position:absolute;margin-left:543.55pt;margin-top:8.45pt;width:130.3pt;height:17.8pt;z-index:251666432"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">
                <v:rect id="Rectángulo 30" o:spid="_x0000_s103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UgIvwAAANsAAAAPAAAAZHJzL2Rvd25yZXYueG1sRE/Pa8Iw&#10;FL4P/B/CE7zNdBNE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BXYUgIvwAAANsAAAAPAAAAAAAA&#10;AAAAAAAAAAcCAABkcnMvZG93bnJldi54bWxQSwUGAAAAAAMAAwC3AAAA8wIAAAAA&#10;" filled="f" stroked="f" strokeweight="1pt">
                  <v:textbox>
                    <w:txbxContent>
                      <w:p w14:paraId="7895F138"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31" o:spid="_x0000_s1033"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e2TwwAAANsAAAAPAAAAZHJzL2Rvd25yZXYueG1sRI9PawIx&#10;FMTvBb9DeIK3mrVC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OC3tk8MAAADbAAAADwAA&#10;AAAAAAAAAAAAAAAHAgAAZHJzL2Rvd25yZXYueG1sUEsFBgAAAAADAAMAtwAAAPcCAAAAAA==&#10;" filled="f" stroked="f" strokeweight="1pt">
                  <v:textbox>
                    <w:txbxContent>
                      <w:p w14:paraId="4E3E1B6B"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32" o:spid="_x0000_s1034"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" filled="f" stroked="f" strokeweight="1pt">
                  <v:textbox>
                    <w:txbxContent>
                      <w:p w14:paraId="2A045A63"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33" o:spid="_x0000_s1035"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9Z/wwAAANsAAAAPAAAAZHJzL2Rvd25yZXYueG1sRI9PawIx&#10;FMTvBb9DeIK3mq1C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p7PWf8MAAADbAAAADwAA&#10;AAAAAAAAAAAAAAAHAgAAZHJzL2Rvd25yZXYueG1sUEsFBgAAAAADAAMAtwAAAPcCAAAAAA==&#10;" filled="f" stroked="f" strokeweight="1pt">
                  <v:textbox>
                    <w:txbxContent>
                      <w:p w14:paraId="69A6924A"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sidR="00B21CBD">
        <w:rPr>
          <w:noProof/>
          <w:lang w:val="es-PY" w:eastAsia="es-PY"/>
        </w:rPr>
        <mc:AlternateContent>
          <mc:Choice Requires="wpg">
            <w:drawing>
              <wp:anchor distT="0" distB="0" distL="114300" distR="114300" simplePos="0" relativeHeight="251657216" behindDoc="0" locked="0" layoutInCell="1" allowOverlap="1" wp14:anchorId="7FC4B2B4" wp14:editId="2C551BAC">
                <wp:simplePos x="0" y="0"/>
                <wp:positionH relativeFrom="column">
                  <wp:posOffset>3026410</wp:posOffset>
                </wp:positionH>
                <wp:positionV relativeFrom="paragraph">
                  <wp:posOffset>107315</wp:posOffset>
                </wp:positionV>
                <wp:extent cx="1654810" cy="225806"/>
                <wp:effectExtent l="0" t="0" r="0" b="3175"/>
                <wp:wrapNone/>
                <wp:docPr id="16" name="Grupo 16"/>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17" name="Rectángulo 17"/>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AC01BB"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ángulo 18"/>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DB1C27"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ángulo 19"/>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06CCBB"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ángulo 23"/>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F576BF"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FC4B2B4" id="Grupo 16" o:spid="_x0000_s1036" style="position:absolute;margin-left:238.3pt;margin-top:8.45pt;width:130.3pt;height:17.8pt;z-index:251657216"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">
                <v:rect id="Rectángulo 17" o:spid="_x0000_s103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textbox>
                    <w:txbxContent>
                      <w:p w14:paraId="70AC01BB"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18" o:spid="_x0000_s1038"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textbox>
                    <w:txbxContent>
                      <w:p w14:paraId="40DB1C27" w14:textId="77777777"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19" o:spid="_x0000_s1039"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textbox>
                    <w:txbxContent>
                      <w:p w14:paraId="4D06CCBB"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23" o:spid="_x0000_s1040"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textbox>
                    <w:txbxContent>
                      <w:p w14:paraId="3EF576BF" w14:textId="77777777"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sidR="00B21CBD">
        <w:rPr>
          <w:noProof/>
          <w:lang w:val="es-PY" w:eastAsia="es-PY"/>
        </w:rPr>
        <mc:AlternateContent>
          <mc:Choice Requires="wpg">
            <w:drawing>
              <wp:anchor distT="0" distB="0" distL="114300" distR="114300" simplePos="0" relativeHeight="251655168" behindDoc="0" locked="0" layoutInCell="1" allowOverlap="1" wp14:anchorId="165B1C74" wp14:editId="58136A87">
                <wp:simplePos x="0" y="0"/>
                <wp:positionH relativeFrom="column">
                  <wp:posOffset>835660</wp:posOffset>
                </wp:positionH>
                <wp:positionV relativeFrom="paragraph">
                  <wp:posOffset>107315</wp:posOffset>
                </wp:positionV>
                <wp:extent cx="1654810" cy="225806"/>
                <wp:effectExtent l="0" t="0" r="0" b="3175"/>
                <wp:wrapNone/>
                <wp:docPr id="9" name="Grupo 9"/>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2" name="Rectángulo 2"/>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357063" w14:textId="57987893"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ángulo 4"/>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43F16" w14:textId="05010213"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ángulo 6"/>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A2C760" w14:textId="6DDD1785"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ángulo 8"/>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E65258" w14:textId="1ABA2ECB"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5B1C74" id="Grupo 9" o:spid="_x0000_s1041" style="position:absolute;margin-left:65.8pt;margin-top:8.45pt;width:130.3pt;height:17.8pt;z-index:251655168"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">
                <v:rect id="Rectángulo 2" o:spid="_x0000_s104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" filled="f" stroked="f" strokeweight="1pt">
                  <v:textbox>
                    <w:txbxContent>
                      <w:p w14:paraId="57357063" w14:textId="57987893"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4" o:spid="_x0000_s1043"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ahiwgAAANoAAAAPAAAAZHJzL2Rvd25yZXYueG1sRI/NasMw&#10;EITvgbyD2EBuiZwS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CU4ahiwgAAANoAAAAPAAAA&#10;AAAAAAAAAAAAAAcCAABkcnMvZG93bnJldi54bWxQSwUGAAAAAAMAAwC3AAAA9gIAAAAA&#10;" filled="f" stroked="f" strokeweight="1pt">
                  <v:textbox>
                    <w:txbxContent>
                      <w:p w14:paraId="4D143F16" w14:textId="05010213" w:rsidR="00FC0E10" w:rsidRPr="00B21CBD" w:rsidRDefault="00FC0E10" w:rsidP="00B21CBD">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6" o:spid="_x0000_s1044"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7BA2C760" w14:textId="6DDD1785"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8" o:spid="_x0000_s1045"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textbox>
                    <w:txbxContent>
                      <w:p w14:paraId="73E65258" w14:textId="1ABA2ECB" w:rsidR="00FC0E10" w:rsidRPr="00B21CBD" w:rsidRDefault="00FC0E10" w:rsidP="00B21CBD">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sidR="00516ABD" w:rsidRPr="00720D49">
        <w:rPr>
          <w:noProof/>
          <w:lang w:val="es-PY" w:eastAsia="es-PY"/>
        </w:rPr>
        <w:drawing>
          <wp:inline distT="0" distB="0" distL="0" distR="0" wp14:anchorId="1B4A25E5" wp14:editId="7BEA9D19">
            <wp:extent cx="9072245" cy="265211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72245" cy="2652110"/>
                    </a:xfrm>
                    <a:prstGeom prst="rect">
                      <a:avLst/>
                    </a:prstGeom>
                    <a:noFill/>
                    <a:ln>
                      <a:noFill/>
                    </a:ln>
                  </pic:spPr>
                </pic:pic>
              </a:graphicData>
            </a:graphic>
          </wp:inline>
        </w:drawing>
      </w:r>
    </w:p>
    <w:p w14:paraId="00C13E73" w14:textId="77777777" w:rsidR="008C694B" w:rsidRPr="00720D49" w:rsidRDefault="008C694B" w:rsidP="008C694B">
      <w:pPr>
        <w:pStyle w:val="Sinespaciado"/>
        <w:jc w:val="both"/>
        <w:rPr>
          <w:rFonts w:ascii="Times New Roman" w:hAnsi="Times New Roman"/>
          <w:b/>
          <w:i/>
          <w:sz w:val="20"/>
          <w:szCs w:val="20"/>
        </w:rPr>
      </w:pPr>
      <w:r w:rsidRPr="00720D49">
        <w:rPr>
          <w:rFonts w:ascii="Times New Roman" w:hAnsi="Times New Roman"/>
          <w:b/>
          <w:i/>
          <w:u w:val="double"/>
        </w:rPr>
        <w:t>Observación</w:t>
      </w:r>
      <w:r w:rsidRPr="00720D49">
        <w:rPr>
          <w:rFonts w:ascii="Times New Roman" w:hAnsi="Times New Roman"/>
          <w:b/>
          <w:i/>
        </w:rPr>
        <w:t>:</w:t>
      </w:r>
      <w:r w:rsidRPr="00720D49">
        <w:rPr>
          <w:rFonts w:ascii="Times New Roman" w:hAnsi="Times New Roman"/>
          <w:b/>
          <w:i/>
          <w:sz w:val="20"/>
          <w:szCs w:val="20"/>
        </w:rPr>
        <w:t xml:space="preserve"> las cantidades pueden variar +/- 20%</w:t>
      </w:r>
    </w:p>
    <w:p w14:paraId="394D4E9B" w14:textId="2CB2AA17" w:rsidR="00516ABD" w:rsidRPr="00720D49" w:rsidRDefault="00516ABD">
      <w:pPr>
        <w:rPr>
          <w:b/>
          <w:bCs/>
          <w:sz w:val="23"/>
          <w:szCs w:val="23"/>
        </w:rPr>
      </w:pPr>
      <w:r w:rsidRPr="00720D49">
        <w:rPr>
          <w:b/>
          <w:bCs/>
          <w:sz w:val="23"/>
          <w:szCs w:val="23"/>
        </w:rPr>
        <w:br w:type="page"/>
      </w:r>
    </w:p>
    <w:p w14:paraId="3A412FEB" w14:textId="7B6092EC" w:rsidR="00516ABD" w:rsidRPr="00720D49" w:rsidRDefault="00516ABD" w:rsidP="00516ABD">
      <w:pPr>
        <w:ind w:left="993" w:right="-172" w:hanging="993"/>
        <w:rPr>
          <w:b/>
          <w:bCs/>
          <w:sz w:val="23"/>
          <w:szCs w:val="23"/>
        </w:rPr>
      </w:pPr>
      <w:r w:rsidRPr="00720D49">
        <w:rPr>
          <w:b/>
          <w:bCs/>
          <w:sz w:val="23"/>
          <w:szCs w:val="23"/>
        </w:rPr>
        <w:lastRenderedPageBreak/>
        <w:t>Anexo 2.</w:t>
      </w:r>
      <w:r w:rsidR="008C694B" w:rsidRPr="00720D49">
        <w:rPr>
          <w:b/>
          <w:bCs/>
          <w:sz w:val="23"/>
          <w:szCs w:val="23"/>
        </w:rPr>
        <w:t>2</w:t>
      </w:r>
      <w:r w:rsidRPr="00720D49">
        <w:rPr>
          <w:b/>
          <w:bCs/>
          <w:sz w:val="23"/>
          <w:szCs w:val="23"/>
        </w:rPr>
        <w:t>. C</w:t>
      </w:r>
      <w:r w:rsidRPr="00720D49">
        <w:rPr>
          <w:b/>
          <w:bCs/>
          <w:sz w:val="19"/>
          <w:szCs w:val="19"/>
        </w:rPr>
        <w:t>ANTIDAD DE ESTUDIANTES A SER EVALUADOS POR DEPARTAMENTO</w:t>
      </w:r>
      <w:r w:rsidRPr="00720D49">
        <w:rPr>
          <w:b/>
          <w:bCs/>
          <w:sz w:val="23"/>
          <w:szCs w:val="23"/>
        </w:rPr>
        <w:t xml:space="preserve"> </w:t>
      </w:r>
    </w:p>
    <w:p w14:paraId="234690FC" w14:textId="144B2724" w:rsidR="00516ABD" w:rsidRPr="00720D49" w:rsidRDefault="00516ABD" w:rsidP="00516ABD">
      <w:pPr>
        <w:ind w:left="993" w:right="-172" w:hanging="993"/>
        <w:rPr>
          <w:b/>
          <w:bCs/>
          <w:sz w:val="23"/>
          <w:szCs w:val="23"/>
        </w:rPr>
      </w:pPr>
    </w:p>
    <w:p w14:paraId="756A1FED" w14:textId="42F150A2" w:rsidR="00516ABD" w:rsidRPr="00720D49" w:rsidRDefault="00133D34" w:rsidP="00967061">
      <w:pPr>
        <w:ind w:right="253"/>
        <w:rPr>
          <w:sz w:val="22"/>
          <w:szCs w:val="22"/>
        </w:rPr>
      </w:pPr>
      <w:r>
        <w:rPr>
          <w:noProof/>
          <w:lang w:val="es-PY" w:eastAsia="es-PY"/>
        </w:rPr>
        <mc:AlternateContent>
          <mc:Choice Requires="wpg">
            <w:drawing>
              <wp:anchor distT="0" distB="0" distL="114300" distR="114300" simplePos="0" relativeHeight="251674624" behindDoc="0" locked="0" layoutInCell="1" allowOverlap="1" wp14:anchorId="2D60887D" wp14:editId="7299C309">
                <wp:simplePos x="0" y="0"/>
                <wp:positionH relativeFrom="column">
                  <wp:posOffset>4838700</wp:posOffset>
                </wp:positionH>
                <wp:positionV relativeFrom="paragraph">
                  <wp:posOffset>206375</wp:posOffset>
                </wp:positionV>
                <wp:extent cx="1375410" cy="219456"/>
                <wp:effectExtent l="0" t="0" r="0" b="0"/>
                <wp:wrapNone/>
                <wp:docPr id="50" name="Grupo 50"/>
                <wp:cNvGraphicFramePr/>
                <a:graphic xmlns:a="http://schemas.openxmlformats.org/drawingml/2006/main">
                  <a:graphicData uri="http://schemas.microsoft.com/office/word/2010/wordprocessingGroup">
                    <wpg:wgp>
                      <wpg:cNvGrpSpPr/>
                      <wpg:grpSpPr>
                        <a:xfrm>
                          <a:off x="0" y="0"/>
                          <a:ext cx="1375410" cy="219456"/>
                          <a:chOff x="0" y="0"/>
                          <a:chExt cx="1375410" cy="219456"/>
                        </a:xfrm>
                      </wpg:grpSpPr>
                      <wps:wsp>
                        <wps:cNvPr id="51" name="Rectángulo 51"/>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AA7D1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ángulo 52"/>
                        <wps:cNvSpPr/>
                        <wps:spPr>
                          <a:xfrm>
                            <a:off x="3238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743442"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ángulo 53"/>
                        <wps:cNvSpPr/>
                        <wps:spPr>
                          <a:xfrm>
                            <a:off x="6477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24FBD2"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ángulo 54"/>
                        <wps:cNvSpPr/>
                        <wps:spPr>
                          <a:xfrm>
                            <a:off x="10096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D787D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D60887D" id="Grupo 50" o:spid="_x0000_s1046" style="position:absolute;margin-left:381pt;margin-top:16.25pt;width:108.3pt;height:17.3pt;z-index:251674624" coordsize="13754,2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">
                <v:rect id="Rectángulo 51" o:spid="_x0000_s104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ggzwwAAANsAAAAPAAAAZHJzL2Rvd25yZXYueG1sRI9PawIx&#10;FMTvBb9DeIK3mrVg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5fIIM8MAAADbAAAADwAA&#10;AAAAAAAAAAAAAAAHAgAAZHJzL2Rvd25yZXYueG1sUEsFBgAAAAADAAMAtwAAAPcCAAAAAA==&#10;" filled="f" stroked="f" strokeweight="1pt">
                  <v:textbox>
                    <w:txbxContent>
                      <w:p w14:paraId="00AA7D1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52" o:spid="_x0000_s1048" style="position:absolute;left:3238;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" filled="f" stroked="f" strokeweight="1pt">
                  <v:textbox>
                    <w:txbxContent>
                      <w:p w14:paraId="58743442"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53" o:spid="_x0000_s1049" style="position:absolute;left:6477;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" filled="f" stroked="f" strokeweight="1pt">
                  <v:textbox>
                    <w:txbxContent>
                      <w:p w14:paraId="5B24FBD2"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54" o:spid="_x0000_s1050" style="position:absolute;left:10096;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" filled="f" stroked="f" strokeweight="1pt">
                  <v:textbox>
                    <w:txbxContent>
                      <w:p w14:paraId="32D787D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72576" behindDoc="0" locked="0" layoutInCell="1" allowOverlap="1" wp14:anchorId="4E7EE80E" wp14:editId="0FDC3353">
                <wp:simplePos x="0" y="0"/>
                <wp:positionH relativeFrom="column">
                  <wp:posOffset>6515100</wp:posOffset>
                </wp:positionH>
                <wp:positionV relativeFrom="paragraph">
                  <wp:posOffset>218440</wp:posOffset>
                </wp:positionV>
                <wp:extent cx="1654810" cy="225806"/>
                <wp:effectExtent l="0" t="0" r="0" b="3175"/>
                <wp:wrapNone/>
                <wp:docPr id="44" name="Grupo 44"/>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45" name="Rectángulo 45"/>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EF5FAA"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ángulo 46"/>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7A623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ángulo 47"/>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19F883"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ángulo 48"/>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E0AFA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7EE80E" id="Grupo 44" o:spid="_x0000_s1051" style="position:absolute;margin-left:513pt;margin-top:17.2pt;width:130.3pt;height:17.8pt;z-index:251672576"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">
                <v:rect id="Rectángulo 45" o:spid="_x0000_s105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JjtwwAAANsAAAAPAAAAZHJzL2Rvd25yZXYueG1sRI9BawIx&#10;FITvgv8hvEJvmm1p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HxCY7cMAAADbAAAADwAA&#10;AAAAAAAAAAAAAAAHAgAAZHJzL2Rvd25yZXYueG1sUEsFBgAAAAADAAMAtwAAAPcCAAAAAA==&#10;" filled="f" stroked="f" strokeweight="1pt">
                  <v:textbox>
                    <w:txbxContent>
                      <w:p w14:paraId="1EEF5FAA"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46" o:spid="_x0000_s1053"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gaawwAAANsAAAAPAAAAZHJzL2Rvd25yZXYueG1sRI9PawIx&#10;FMTvBb9DeEJvNdsi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78IGmsMAAADbAAAADwAA&#10;AAAAAAAAAAAAAAAHAgAAZHJzL2Rvd25yZXYueG1sUEsFBgAAAAADAAMAtwAAAPcCAAAAAA==&#10;" filled="f" stroked="f" strokeweight="1pt">
                  <v:textbox>
                    <w:txbxContent>
                      <w:p w14:paraId="067A623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47" o:spid="_x0000_s1054"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MBwwAAANsAAAAPAAAAZHJzL2Rvd25yZXYueG1sRI9BawIx&#10;FITvgv8hvEJvmm0p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gI6jAcMAAADbAAAADwAA&#10;AAAAAAAAAAAAAAAHAgAAZHJzL2Rvd25yZXYueG1sUEsFBgAAAAADAAMAtwAAAPcCAAAAAA==&#10;" filled="f" stroked="f" strokeweight="1pt">
                  <v:textbox>
                    <w:txbxContent>
                      <w:p w14:paraId="7519F883"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48" o:spid="_x0000_s1055"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TdzvwAAANsAAAAPAAAAZHJzL2Rvd25yZXYueG1sRE/Pa8Iw&#10;FL4P/B/CE7zNdENE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DxETdzvwAAANsAAAAPAAAAAAAA&#10;AAAAAAAAAAcCAABkcnMvZG93bnJldi54bWxQSwUGAAAAAAMAAwC3AAAA8wIAAAAA&#10;" filled="f" stroked="f" strokeweight="1pt">
                  <v:textbox>
                    <w:txbxContent>
                      <w:p w14:paraId="70E0AFA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70528" behindDoc="0" locked="0" layoutInCell="1" allowOverlap="1" wp14:anchorId="16D7A31B" wp14:editId="0DA99ECB">
                <wp:simplePos x="0" y="0"/>
                <wp:positionH relativeFrom="column">
                  <wp:posOffset>2828925</wp:posOffset>
                </wp:positionH>
                <wp:positionV relativeFrom="paragraph">
                  <wp:posOffset>212725</wp:posOffset>
                </wp:positionV>
                <wp:extent cx="1654810" cy="225806"/>
                <wp:effectExtent l="0" t="0" r="0" b="3175"/>
                <wp:wrapNone/>
                <wp:docPr id="39" name="Grupo 39"/>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40" name="Rectángulo 40"/>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218F75"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ángulo 41"/>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B4122D"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ángulo 42"/>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BF99E"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ángulo 43"/>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51DC04"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D7A31B" id="Grupo 39" o:spid="_x0000_s1056" style="position:absolute;margin-left:222.75pt;margin-top:16.75pt;width:130.3pt;height:17.8pt;z-index:251670528"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">
                <v:rect id="Rectángulo 40" o:spid="_x0000_s105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zt1vwAAANsAAAAPAAAAZHJzL2Rvd25yZXYueG1sRE/Pa8Iw&#10;FL4P/B/CE7zNdENE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APZzt1vwAAANsAAAAPAAAAAAAA&#10;AAAAAAAAAAcCAABkcnMvZG93bnJldi54bWxQSwUGAAAAAAMAAwC3AAAA8wIAAAAA&#10;" filled="f" stroked="f" strokeweight="1pt">
                  <v:textbox>
                    <w:txbxContent>
                      <w:p w14:paraId="14218F75"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41" o:spid="_x0000_s1058"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57uwwAAANsAAAAPAAAAZHJzL2Rvd25yZXYueG1sRI9PawIx&#10;FMTvBb9DeIK3mrVI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YCue7sMAAADbAAAADwAA&#10;AAAAAAAAAAAAAAAHAgAAZHJzL2Rvd25yZXYueG1sUEsFBgAAAAADAAMAtwAAAPcCAAAAAA==&#10;" filled="f" stroked="f" strokeweight="1pt">
                  <v:textbox>
                    <w:txbxContent>
                      <w:p w14:paraId="36B4122D"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42" o:spid="_x0000_s1059"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" filled="f" stroked="f" strokeweight="1pt">
                  <v:textbox>
                    <w:txbxContent>
                      <w:p w14:paraId="2CBBF99E"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43" o:spid="_x0000_s1060"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" filled="f" stroked="f" strokeweight="1pt">
                  <v:textbox>
                    <w:txbxContent>
                      <w:p w14:paraId="1151DC04"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68480" behindDoc="0" locked="0" layoutInCell="1" allowOverlap="1" wp14:anchorId="5585DE63" wp14:editId="3F3D8898">
                <wp:simplePos x="0" y="0"/>
                <wp:positionH relativeFrom="column">
                  <wp:posOffset>742950</wp:posOffset>
                </wp:positionH>
                <wp:positionV relativeFrom="paragraph">
                  <wp:posOffset>203200</wp:posOffset>
                </wp:positionV>
                <wp:extent cx="1654810" cy="225806"/>
                <wp:effectExtent l="0" t="0" r="0" b="3175"/>
                <wp:wrapNone/>
                <wp:docPr id="34" name="Grupo 34"/>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35" name="Rectángulo 35"/>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37F8DA"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ángulo 36"/>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316186"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ángulo 37"/>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976F7D"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ángulo 38"/>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6812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585DE63" id="Grupo 34" o:spid="_x0000_s1061" style="position:absolute;margin-left:58.5pt;margin-top:16pt;width:130.3pt;height:17.8pt;z-index:251668480"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">
                <v:rect id="Rectángulo 35" o:spid="_x0000_s106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uuQwwAAANsAAAAPAAAAZHJzL2Rvd25yZXYueG1sRI9BawIx&#10;FITvgv8hvEJvmm1L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RxbrkMMAAADbAAAADwAA&#10;AAAAAAAAAAAAAAAHAgAAZHJzL2Rvd25yZXYueG1sUEsFBgAAAAADAAMAtwAAAPcCAAAAAA==&#10;" filled="f" stroked="f" strokeweight="1pt">
                  <v:textbox>
                    <w:txbxContent>
                      <w:p w14:paraId="5037F8DA"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36" o:spid="_x0000_s1063"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HXnwwAAANsAAAAPAAAAZHJzL2Rvd25yZXYueG1sRI9PawIx&#10;FMTvBb9DeEJvNdsK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t8R158MAAADbAAAADwAA&#10;AAAAAAAAAAAAAAAHAgAAZHJzL2Rvd25yZXYueG1sUEsFBgAAAAADAAMAtwAAAPcCAAAAAA==&#10;" filled="f" stroked="f" strokeweight="1pt">
                  <v:textbox>
                    <w:txbxContent>
                      <w:p w14:paraId="11316186"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37" o:spid="_x0000_s1064"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B8wwAAANsAAAAPAAAAZHJzL2Rvd25yZXYueG1sRI9BawIx&#10;FITvgv8hvEJvmm0L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2IjQfMMAAADbAAAADwAA&#10;AAAAAAAAAAAAAAAHAgAAZHJzL2Rvd25yZXYueG1sUEsFBgAAAAADAAMAtwAAAPcCAAAAAA==&#10;" filled="f" stroked="f" strokeweight="1pt">
                  <v:textbox>
                    <w:txbxContent>
                      <w:p w14:paraId="28976F7D"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38" o:spid="_x0000_s1065"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0QOvwAAANsAAAAPAAAAZHJzL2Rvd25yZXYueG1sRE/Pa8Iw&#10;FL4P/B/CE7zNdBNE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CpF0QOvwAAANsAAAAPAAAAAAAA&#10;AAAAAAAAAAcCAABkcnMvZG93bnJldi54bWxQSwUGAAAAAAMAAwC3AAAA8wIAAAAA&#10;" filled="f" stroked="f" strokeweight="1pt">
                  <v:textbox>
                    <w:txbxContent>
                      <w:p w14:paraId="1E56812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sidR="00516ABD" w:rsidRPr="00720D49">
        <w:rPr>
          <w:noProof/>
          <w:lang w:val="es-PY" w:eastAsia="es-PY"/>
        </w:rPr>
        <w:drawing>
          <wp:inline distT="0" distB="0" distL="0" distR="0" wp14:anchorId="2F80427D" wp14:editId="36AE078F">
            <wp:extent cx="8624620" cy="3123590"/>
            <wp:effectExtent l="0" t="0" r="5080" b="63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30018" cy="3125545"/>
                    </a:xfrm>
                    <a:prstGeom prst="rect">
                      <a:avLst/>
                    </a:prstGeom>
                    <a:noFill/>
                    <a:ln>
                      <a:noFill/>
                    </a:ln>
                  </pic:spPr>
                </pic:pic>
              </a:graphicData>
            </a:graphic>
          </wp:inline>
        </w:drawing>
      </w:r>
    </w:p>
    <w:p w14:paraId="6B4E48EC" w14:textId="51FB1AC6" w:rsidR="008C694B" w:rsidRPr="00720D49" w:rsidRDefault="00516ABD" w:rsidP="00516ABD">
      <w:pPr>
        <w:pStyle w:val="Sinespaciado"/>
        <w:jc w:val="both"/>
        <w:rPr>
          <w:rFonts w:ascii="Times New Roman" w:hAnsi="Times New Roman"/>
          <w:b/>
          <w:i/>
          <w:sz w:val="20"/>
          <w:szCs w:val="20"/>
        </w:rPr>
      </w:pPr>
      <w:r w:rsidRPr="00720D49">
        <w:rPr>
          <w:rFonts w:ascii="Times New Roman" w:hAnsi="Times New Roman"/>
          <w:b/>
          <w:i/>
          <w:u w:val="double"/>
        </w:rPr>
        <w:t>Observación</w:t>
      </w:r>
      <w:r w:rsidRPr="00720D49">
        <w:rPr>
          <w:rFonts w:ascii="Times New Roman" w:hAnsi="Times New Roman"/>
          <w:b/>
          <w:i/>
        </w:rPr>
        <w:t>:</w:t>
      </w:r>
      <w:r w:rsidRPr="00720D49">
        <w:rPr>
          <w:rFonts w:ascii="Times New Roman" w:hAnsi="Times New Roman"/>
          <w:b/>
          <w:i/>
          <w:sz w:val="20"/>
          <w:szCs w:val="20"/>
        </w:rPr>
        <w:t xml:space="preserve"> las cantidades pueden variar +/- 20%</w:t>
      </w:r>
    </w:p>
    <w:p w14:paraId="293F0A94" w14:textId="357FC17E" w:rsidR="008C694B" w:rsidRPr="00720D49" w:rsidRDefault="008C694B" w:rsidP="00516ABD">
      <w:pPr>
        <w:pStyle w:val="Sinespaciado"/>
        <w:jc w:val="both"/>
        <w:rPr>
          <w:rFonts w:ascii="Times New Roman" w:hAnsi="Times New Roman"/>
          <w:b/>
          <w:i/>
          <w:sz w:val="20"/>
          <w:szCs w:val="20"/>
        </w:rPr>
      </w:pPr>
    </w:p>
    <w:p w14:paraId="012EDE3C" w14:textId="01E610D0" w:rsidR="008C694B" w:rsidRPr="00720D49" w:rsidRDefault="008C694B" w:rsidP="00516ABD">
      <w:pPr>
        <w:pStyle w:val="Sinespaciado"/>
        <w:jc w:val="both"/>
        <w:rPr>
          <w:rFonts w:ascii="Times New Roman" w:hAnsi="Times New Roman"/>
          <w:b/>
          <w:i/>
          <w:sz w:val="20"/>
          <w:szCs w:val="20"/>
        </w:rPr>
      </w:pPr>
    </w:p>
    <w:p w14:paraId="721FB9E6" w14:textId="30C4E2A0" w:rsidR="008C694B" w:rsidRPr="00720D49" w:rsidRDefault="008C694B" w:rsidP="00516ABD">
      <w:pPr>
        <w:pStyle w:val="Sinespaciado"/>
        <w:jc w:val="both"/>
        <w:rPr>
          <w:rFonts w:ascii="Times New Roman" w:hAnsi="Times New Roman"/>
          <w:b/>
          <w:i/>
          <w:sz w:val="20"/>
          <w:szCs w:val="20"/>
        </w:rPr>
      </w:pPr>
    </w:p>
    <w:p w14:paraId="0C36F3F7" w14:textId="6B42C401" w:rsidR="008C694B" w:rsidRPr="00720D49" w:rsidRDefault="008C694B" w:rsidP="00516ABD">
      <w:pPr>
        <w:pStyle w:val="Sinespaciado"/>
        <w:jc w:val="both"/>
        <w:rPr>
          <w:rFonts w:ascii="Times New Roman" w:hAnsi="Times New Roman"/>
          <w:b/>
          <w:i/>
          <w:sz w:val="20"/>
          <w:szCs w:val="20"/>
        </w:rPr>
      </w:pPr>
    </w:p>
    <w:p w14:paraId="7B664489" w14:textId="2042C5F9" w:rsidR="008C694B" w:rsidRPr="00720D49" w:rsidRDefault="008C694B" w:rsidP="00516ABD">
      <w:pPr>
        <w:pStyle w:val="Sinespaciado"/>
        <w:jc w:val="both"/>
        <w:rPr>
          <w:rFonts w:ascii="Times New Roman" w:hAnsi="Times New Roman"/>
          <w:b/>
          <w:i/>
          <w:sz w:val="20"/>
          <w:szCs w:val="20"/>
        </w:rPr>
      </w:pPr>
    </w:p>
    <w:p w14:paraId="3CB19622" w14:textId="7F385EAB" w:rsidR="008C694B" w:rsidRPr="00720D49" w:rsidRDefault="008C694B" w:rsidP="00516ABD">
      <w:pPr>
        <w:pStyle w:val="Sinespaciado"/>
        <w:jc w:val="both"/>
        <w:rPr>
          <w:rFonts w:ascii="Times New Roman" w:hAnsi="Times New Roman"/>
          <w:b/>
          <w:i/>
          <w:sz w:val="20"/>
          <w:szCs w:val="20"/>
        </w:rPr>
      </w:pPr>
    </w:p>
    <w:p w14:paraId="3094C3B4" w14:textId="662A1FF1" w:rsidR="008C694B" w:rsidRDefault="008C694B" w:rsidP="00516ABD">
      <w:pPr>
        <w:pStyle w:val="Sinespaciado"/>
        <w:jc w:val="both"/>
        <w:rPr>
          <w:rFonts w:ascii="Times New Roman" w:hAnsi="Times New Roman"/>
          <w:b/>
          <w:i/>
          <w:sz w:val="20"/>
          <w:szCs w:val="20"/>
        </w:rPr>
      </w:pPr>
    </w:p>
    <w:p w14:paraId="7918585C" w14:textId="77777777" w:rsidR="007E4E97" w:rsidRPr="00720D49" w:rsidRDefault="007E4E97" w:rsidP="00516ABD">
      <w:pPr>
        <w:pStyle w:val="Sinespaciado"/>
        <w:jc w:val="both"/>
        <w:rPr>
          <w:rFonts w:ascii="Times New Roman" w:hAnsi="Times New Roman"/>
          <w:b/>
          <w:i/>
          <w:sz w:val="20"/>
          <w:szCs w:val="20"/>
        </w:rPr>
      </w:pPr>
    </w:p>
    <w:p w14:paraId="1C5F8598" w14:textId="3BBD131E" w:rsidR="008C694B" w:rsidRPr="00720D49" w:rsidRDefault="008C694B" w:rsidP="00516ABD">
      <w:pPr>
        <w:pStyle w:val="Sinespaciado"/>
        <w:jc w:val="both"/>
        <w:rPr>
          <w:rFonts w:ascii="Times New Roman" w:hAnsi="Times New Roman"/>
          <w:b/>
          <w:i/>
          <w:sz w:val="20"/>
          <w:szCs w:val="20"/>
        </w:rPr>
      </w:pPr>
    </w:p>
    <w:p w14:paraId="5F932FDA" w14:textId="5AA86384" w:rsidR="008C694B" w:rsidRPr="00720D49" w:rsidRDefault="008C694B" w:rsidP="00516ABD">
      <w:pPr>
        <w:pStyle w:val="Sinespaciado"/>
        <w:jc w:val="both"/>
        <w:rPr>
          <w:rFonts w:ascii="Times New Roman" w:hAnsi="Times New Roman"/>
          <w:b/>
          <w:i/>
          <w:sz w:val="20"/>
          <w:szCs w:val="20"/>
        </w:rPr>
      </w:pPr>
    </w:p>
    <w:p w14:paraId="08FE9D4B" w14:textId="282BA230" w:rsidR="008C694B" w:rsidRPr="00720D49" w:rsidRDefault="008C694B" w:rsidP="00516ABD">
      <w:pPr>
        <w:pStyle w:val="Sinespaciado"/>
        <w:jc w:val="both"/>
        <w:rPr>
          <w:rFonts w:ascii="Times New Roman" w:hAnsi="Times New Roman"/>
          <w:b/>
          <w:i/>
          <w:sz w:val="20"/>
          <w:szCs w:val="20"/>
        </w:rPr>
      </w:pPr>
    </w:p>
    <w:p w14:paraId="2CF9D3BF" w14:textId="0E5CD53A" w:rsidR="008C694B" w:rsidRPr="00720D49" w:rsidRDefault="008C694B" w:rsidP="00516ABD">
      <w:pPr>
        <w:pStyle w:val="Sinespaciado"/>
        <w:jc w:val="both"/>
        <w:rPr>
          <w:rFonts w:ascii="Times New Roman" w:hAnsi="Times New Roman"/>
          <w:b/>
          <w:i/>
          <w:sz w:val="20"/>
          <w:szCs w:val="20"/>
        </w:rPr>
      </w:pPr>
    </w:p>
    <w:p w14:paraId="1A6CD163" w14:textId="1B7F4FBE" w:rsidR="008C694B" w:rsidRPr="00720D49" w:rsidRDefault="008C694B" w:rsidP="00516ABD">
      <w:pPr>
        <w:pStyle w:val="Sinespaciado"/>
        <w:jc w:val="both"/>
        <w:rPr>
          <w:rFonts w:ascii="Times New Roman" w:hAnsi="Times New Roman"/>
          <w:b/>
          <w:i/>
          <w:sz w:val="20"/>
          <w:szCs w:val="20"/>
        </w:rPr>
      </w:pPr>
    </w:p>
    <w:p w14:paraId="7E22F586" w14:textId="69C59A4C" w:rsidR="008C694B" w:rsidRPr="00720D49" w:rsidRDefault="008C694B" w:rsidP="00516ABD">
      <w:pPr>
        <w:pStyle w:val="Sinespaciado"/>
        <w:jc w:val="both"/>
        <w:rPr>
          <w:rFonts w:ascii="Times New Roman" w:hAnsi="Times New Roman"/>
          <w:b/>
          <w:i/>
          <w:sz w:val="20"/>
          <w:szCs w:val="20"/>
        </w:rPr>
      </w:pPr>
    </w:p>
    <w:p w14:paraId="5CBD3C7C" w14:textId="77777777" w:rsidR="008C694B" w:rsidRPr="00720D49" w:rsidRDefault="008C694B" w:rsidP="00516ABD">
      <w:pPr>
        <w:pStyle w:val="Sinespaciado"/>
        <w:jc w:val="both"/>
        <w:rPr>
          <w:rFonts w:ascii="Times New Roman" w:hAnsi="Times New Roman"/>
          <w:b/>
          <w:i/>
          <w:sz w:val="20"/>
          <w:szCs w:val="20"/>
        </w:rPr>
      </w:pPr>
    </w:p>
    <w:p w14:paraId="4BF2378B" w14:textId="6FA51602" w:rsidR="008C694B" w:rsidRPr="00720D49" w:rsidRDefault="008C694B" w:rsidP="008C694B">
      <w:pPr>
        <w:ind w:left="993" w:right="-172" w:hanging="993"/>
        <w:rPr>
          <w:b/>
          <w:bCs/>
          <w:sz w:val="23"/>
          <w:szCs w:val="23"/>
        </w:rPr>
      </w:pPr>
      <w:r w:rsidRPr="00720D49">
        <w:rPr>
          <w:b/>
          <w:bCs/>
          <w:sz w:val="23"/>
          <w:szCs w:val="23"/>
        </w:rPr>
        <w:lastRenderedPageBreak/>
        <w:t>Anexo 2.3. C</w:t>
      </w:r>
      <w:r w:rsidRPr="00720D49">
        <w:rPr>
          <w:b/>
          <w:bCs/>
          <w:sz w:val="19"/>
          <w:szCs w:val="19"/>
        </w:rPr>
        <w:t>ANTIDAD DE SECCIONES A SER EVALUADAS POR DEPARTAMENTO</w:t>
      </w:r>
      <w:r w:rsidRPr="00720D49">
        <w:rPr>
          <w:b/>
          <w:bCs/>
          <w:sz w:val="23"/>
          <w:szCs w:val="23"/>
        </w:rPr>
        <w:t xml:space="preserve"> </w:t>
      </w:r>
    </w:p>
    <w:p w14:paraId="55EC5D84" w14:textId="4DCDEB5A" w:rsidR="008C694B" w:rsidRPr="00720D49" w:rsidRDefault="008C694B" w:rsidP="008C694B">
      <w:pPr>
        <w:ind w:left="993" w:right="-172" w:hanging="993"/>
        <w:rPr>
          <w:b/>
          <w:bCs/>
          <w:sz w:val="23"/>
          <w:szCs w:val="23"/>
        </w:rPr>
      </w:pPr>
    </w:p>
    <w:p w14:paraId="79AC8878" w14:textId="1CB1B44F" w:rsidR="008C694B" w:rsidRPr="00720D49" w:rsidRDefault="00133D34">
      <w:pPr>
        <w:rPr>
          <w:b/>
          <w:i/>
          <w:sz w:val="20"/>
          <w:szCs w:val="20"/>
        </w:rPr>
      </w:pPr>
      <w:r>
        <w:rPr>
          <w:noProof/>
          <w:lang w:val="es-PY" w:eastAsia="es-PY"/>
        </w:rPr>
        <mc:AlternateContent>
          <mc:Choice Requires="wpg">
            <w:drawing>
              <wp:anchor distT="0" distB="0" distL="114300" distR="114300" simplePos="0" relativeHeight="251684864" behindDoc="0" locked="0" layoutInCell="1" allowOverlap="1" wp14:anchorId="0FF794F9" wp14:editId="4D64D8B5">
                <wp:simplePos x="0" y="0"/>
                <wp:positionH relativeFrom="column">
                  <wp:posOffset>6762750</wp:posOffset>
                </wp:positionH>
                <wp:positionV relativeFrom="paragraph">
                  <wp:posOffset>158750</wp:posOffset>
                </wp:positionV>
                <wp:extent cx="1654810" cy="225806"/>
                <wp:effectExtent l="0" t="0" r="0" b="3175"/>
                <wp:wrapNone/>
                <wp:docPr id="75" name="Grupo 75"/>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76" name="Rectángulo 76"/>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A34C1D"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ángulo 77"/>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FC4BD7"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ángulo 78"/>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E82173"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ángulo 79"/>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39E6D1"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FF794F9" id="Grupo 75" o:spid="_x0000_s1066" style="position:absolute;margin-left:532.5pt;margin-top:12.5pt;width:130.3pt;height:17.8pt;z-index:251684864"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">
                <v:rect id="Rectángulo 76" o:spid="_x0000_s106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" filled="f" stroked="f" strokeweight="1pt">
                  <v:textbox>
                    <w:txbxContent>
                      <w:p w14:paraId="35A34C1D"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77" o:spid="_x0000_s1068"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" filled="f" stroked="f" strokeweight="1pt">
                  <v:textbox>
                    <w:txbxContent>
                      <w:p w14:paraId="5DFC4BD7"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78" o:spid="_x0000_s1069"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" filled="f" stroked="f" strokeweight="1pt">
                  <v:textbox>
                    <w:txbxContent>
                      <w:p w14:paraId="2EE82173"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79" o:spid="_x0000_s1070"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" filled="f" stroked="f" strokeweight="1pt">
                  <v:textbox>
                    <w:txbxContent>
                      <w:p w14:paraId="3D39E6D1"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80768" behindDoc="0" locked="0" layoutInCell="1" allowOverlap="1" wp14:anchorId="04380EC7" wp14:editId="30DA76D7">
                <wp:simplePos x="0" y="0"/>
                <wp:positionH relativeFrom="column">
                  <wp:posOffset>2952750</wp:posOffset>
                </wp:positionH>
                <wp:positionV relativeFrom="paragraph">
                  <wp:posOffset>158750</wp:posOffset>
                </wp:positionV>
                <wp:extent cx="1654810" cy="225806"/>
                <wp:effectExtent l="0" t="0" r="0" b="3175"/>
                <wp:wrapNone/>
                <wp:docPr id="65" name="Grupo 65"/>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66" name="Rectángulo 66"/>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F2165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ángulo 67"/>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28A33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ángulo 68"/>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755DB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ángulo 69"/>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07B06E"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4380EC7" id="Grupo 65" o:spid="_x0000_s1071" style="position:absolute;margin-left:232.5pt;margin-top:12.5pt;width:130.3pt;height:17.8pt;z-index:251680768"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">
                <v:rect id="Rectángulo 66" o:spid="_x0000_s107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" filled="f" stroked="f" strokeweight="1pt">
                  <v:textbox>
                    <w:txbxContent>
                      <w:p w14:paraId="00F2165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67" o:spid="_x0000_s1073"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" filled="f" stroked="f" strokeweight="1pt">
                  <v:textbox>
                    <w:txbxContent>
                      <w:p w14:paraId="0128A330"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68" o:spid="_x0000_s1074"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" filled="f" stroked="f" strokeweight="1pt">
                  <v:textbox>
                    <w:txbxContent>
                      <w:p w14:paraId="6A755DB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69" o:spid="_x0000_s1075"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" filled="f" stroked="f" strokeweight="1pt">
                  <v:textbox>
                    <w:txbxContent>
                      <w:p w14:paraId="0807B06E"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78720" behindDoc="0" locked="0" layoutInCell="1" allowOverlap="1" wp14:anchorId="1C3A1A35" wp14:editId="480DDCD6">
                <wp:simplePos x="0" y="0"/>
                <wp:positionH relativeFrom="column">
                  <wp:posOffset>819150</wp:posOffset>
                </wp:positionH>
                <wp:positionV relativeFrom="paragraph">
                  <wp:posOffset>155575</wp:posOffset>
                </wp:positionV>
                <wp:extent cx="1654810" cy="225806"/>
                <wp:effectExtent l="0" t="0" r="0" b="3175"/>
                <wp:wrapNone/>
                <wp:docPr id="60" name="Grupo 60"/>
                <wp:cNvGraphicFramePr/>
                <a:graphic xmlns:a="http://schemas.openxmlformats.org/drawingml/2006/main">
                  <a:graphicData uri="http://schemas.microsoft.com/office/word/2010/wordprocessingGroup">
                    <wpg:wgp>
                      <wpg:cNvGrpSpPr/>
                      <wpg:grpSpPr>
                        <a:xfrm>
                          <a:off x="0" y="0"/>
                          <a:ext cx="1654810" cy="225806"/>
                          <a:chOff x="0" y="0"/>
                          <a:chExt cx="1654810" cy="225806"/>
                        </a:xfrm>
                      </wpg:grpSpPr>
                      <wps:wsp>
                        <wps:cNvPr id="61" name="Rectángulo 61"/>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BF963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ángulo 62"/>
                        <wps:cNvSpPr/>
                        <wps:spPr>
                          <a:xfrm>
                            <a:off x="41275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F6F534"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ángulo 63"/>
                        <wps:cNvSpPr/>
                        <wps:spPr>
                          <a:xfrm>
                            <a:off x="85090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12C7C2"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ángulo 64"/>
                        <wps:cNvSpPr/>
                        <wps:spPr>
                          <a:xfrm>
                            <a:off x="1289050" y="635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41CFE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3A1A35" id="Grupo 60" o:spid="_x0000_s1076" style="position:absolute;margin-left:64.5pt;margin-top:12.25pt;width:130.3pt;height:17.8pt;z-index:251678720" coordsize="16548,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">
                <v:rect id="Rectángulo 61" o:spid="_x0000_s1077"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" filled="f" stroked="f" strokeweight="1pt">
                  <v:textbox>
                    <w:txbxContent>
                      <w:p w14:paraId="65BF963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62" o:spid="_x0000_s1078" style="position:absolute;left:412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" filled="f" stroked="f" strokeweight="1pt">
                  <v:textbox>
                    <w:txbxContent>
                      <w:p w14:paraId="32F6F534"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63" o:spid="_x0000_s1079" style="position:absolute;left:8509;top:63;width:3657;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" filled="f" stroked="f" strokeweight="1pt">
                  <v:textbox>
                    <w:txbxContent>
                      <w:p w14:paraId="2312C7C2"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64" o:spid="_x0000_s1080" style="position:absolute;left:12890;top:63;width:3658;height:2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" filled="f" stroked="f" strokeweight="1pt">
                  <v:textbox>
                    <w:txbxContent>
                      <w:p w14:paraId="0F41CFEA"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76672" behindDoc="0" locked="0" layoutInCell="1" allowOverlap="1" wp14:anchorId="0B9AA118" wp14:editId="56DDE990">
                <wp:simplePos x="0" y="0"/>
                <wp:positionH relativeFrom="column">
                  <wp:posOffset>5029200</wp:posOffset>
                </wp:positionH>
                <wp:positionV relativeFrom="paragraph">
                  <wp:posOffset>168275</wp:posOffset>
                </wp:positionV>
                <wp:extent cx="1375410" cy="219456"/>
                <wp:effectExtent l="0" t="0" r="0" b="0"/>
                <wp:wrapNone/>
                <wp:docPr id="55" name="Grupo 55"/>
                <wp:cNvGraphicFramePr/>
                <a:graphic xmlns:a="http://schemas.openxmlformats.org/drawingml/2006/main">
                  <a:graphicData uri="http://schemas.microsoft.com/office/word/2010/wordprocessingGroup">
                    <wpg:wgp>
                      <wpg:cNvGrpSpPr/>
                      <wpg:grpSpPr>
                        <a:xfrm>
                          <a:off x="0" y="0"/>
                          <a:ext cx="1375410" cy="219456"/>
                          <a:chOff x="0" y="0"/>
                          <a:chExt cx="1375410" cy="219456"/>
                        </a:xfrm>
                      </wpg:grpSpPr>
                      <wps:wsp>
                        <wps:cNvPr id="56" name="Rectángulo 56"/>
                        <wps:cNvSpPr/>
                        <wps:spPr>
                          <a:xfrm>
                            <a:off x="0"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2442DC"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ángulo 57"/>
                        <wps:cNvSpPr/>
                        <wps:spPr>
                          <a:xfrm>
                            <a:off x="3238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F7E7A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ángulo 58"/>
                        <wps:cNvSpPr/>
                        <wps:spPr>
                          <a:xfrm>
                            <a:off x="6477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EDA389"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ángulo 59"/>
                        <wps:cNvSpPr/>
                        <wps:spPr>
                          <a:xfrm>
                            <a:off x="100965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2F460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B9AA118" id="Grupo 55" o:spid="_x0000_s1081" style="position:absolute;margin-left:396pt;margin-top:13.25pt;width:108.3pt;height:17.3pt;z-index:251676672" coordsize="13754,2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">
                <v:rect id="Rectángulo 56" o:spid="_x0000_s1082" style="position:absolute;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5BHwwAAANsAAAAPAAAAZHJzL2Rvd25yZXYueG1sRI9PawIx&#10;FMTvBb9DeEJvNduC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ahuQR8MAAADbAAAADwAA&#10;AAAAAAAAAAAAAAAHAgAAZHJzL2Rvd25yZXYueG1sUEsFBgAAAAADAAMAtwAAAPcCAAAAAA==&#10;" filled="f" stroked="f" strokeweight="1pt">
                  <v:textbox>
                    <w:txbxContent>
                      <w:p w14:paraId="592442DC"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G4</w:t>
                        </w:r>
                      </w:p>
                    </w:txbxContent>
                  </v:textbox>
                </v:rect>
                <v:rect id="Rectángulo 57" o:spid="_x0000_s1083" style="position:absolute;left:3238;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zXcwwAAANsAAAAPAAAAZHJzL2Rvd25yZXYueG1sRI9BawIx&#10;FITvgv8hvEJvmm2h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BVc13MMAAADbAAAADwAA&#10;AAAAAAAAAAAAAAAHAgAAZHJzL2Rvd25yZXYueG1sUEsFBgAAAAADAAMAtwAAAPcCAAAAAA==&#10;" filled="f" stroked="f" strokeweight="1pt">
                  <v:textbox>
                    <w:txbxContent>
                      <w:p w14:paraId="4AF7E7A1" w14:textId="77777777" w:rsidR="00FC0E10" w:rsidRPr="00B21CBD" w:rsidRDefault="00FC0E10" w:rsidP="00133D34">
                        <w:pPr>
                          <w:shd w:val="clear" w:color="auto" w:fill="9CC2E5" w:themeFill="accent1" w:themeFillTint="99"/>
                          <w:jc w:val="center"/>
                          <w:rPr>
                            <w:rFonts w:ascii="Arial" w:hAnsi="Arial" w:cs="Arial"/>
                            <w:sz w:val="12"/>
                            <w:szCs w:val="12"/>
                          </w:rPr>
                        </w:pPr>
                        <w:r w:rsidRPr="00B21CBD">
                          <w:rPr>
                            <w:rFonts w:ascii="Arial" w:hAnsi="Arial" w:cs="Arial"/>
                            <w:sz w:val="12"/>
                            <w:szCs w:val="12"/>
                          </w:rPr>
                          <w:t>G</w:t>
                        </w:r>
                        <w:r>
                          <w:rPr>
                            <w:rFonts w:ascii="Arial" w:hAnsi="Arial" w:cs="Arial"/>
                            <w:sz w:val="12"/>
                            <w:szCs w:val="12"/>
                          </w:rPr>
                          <w:t>7</w:t>
                        </w:r>
                      </w:p>
                    </w:txbxContent>
                  </v:textbox>
                </v:rect>
                <v:rect id="Rectángulo 58" o:spid="_x0000_s1084" style="position:absolute;left:6477;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KGuvwAAANsAAAAPAAAAZHJzL2Rvd25yZXYueG1sRE/Pa8Iw&#10;FL4P/B/CE7zNdANF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B0yKGuvwAAANsAAAAPAAAAAAAA&#10;AAAAAAAAAAcCAABkcnMvZG93bnJldi54bWxQSwUGAAAAAAMAAwC3AAAA8wIAAAAA&#10;" filled="f" stroked="f" strokeweight="1pt">
                  <v:textbox>
                    <w:txbxContent>
                      <w:p w14:paraId="2EEDA389"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C1</w:t>
                        </w:r>
                      </w:p>
                    </w:txbxContent>
                  </v:textbox>
                </v:rect>
                <v:rect id="Rectángulo 59" o:spid="_x0000_s1085" style="position:absolute;left:10096;width:3658;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Q1wwAAANsAAAAPAAAAZHJzL2Rvd25yZXYueG1sRI9BawIx&#10;FITvgv8hvEJvmm2h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G4QENcMAAADbAAAADwAA&#10;AAAAAAAAAAAAAAAHAgAAZHJzL2Rvd25yZXYueG1sUEsFBgAAAAADAAMAtwAAAPcCAAAAAA==&#10;" filled="f" stroked="f" strokeweight="1pt">
                  <v:textbox>
                    <w:txbxContent>
                      <w:p w14:paraId="4F2F4605" w14:textId="77777777" w:rsidR="00FC0E10" w:rsidRPr="00B21CBD" w:rsidRDefault="00FC0E10" w:rsidP="00133D34">
                        <w:pPr>
                          <w:shd w:val="clear" w:color="auto" w:fill="9CC2E5" w:themeFill="accent1" w:themeFillTint="99"/>
                          <w:jc w:val="center"/>
                          <w:rPr>
                            <w:rFonts w:ascii="Arial" w:hAnsi="Arial" w:cs="Arial"/>
                            <w:sz w:val="12"/>
                            <w:szCs w:val="12"/>
                          </w:rPr>
                        </w:pPr>
                        <w:r>
                          <w:rPr>
                            <w:rFonts w:ascii="Arial" w:hAnsi="Arial" w:cs="Arial"/>
                            <w:sz w:val="12"/>
                            <w:szCs w:val="12"/>
                          </w:rPr>
                          <w:t>C3</w:t>
                        </w:r>
                      </w:p>
                    </w:txbxContent>
                  </v:textbox>
                </v:rect>
              </v:group>
            </w:pict>
          </mc:Fallback>
        </mc:AlternateContent>
      </w:r>
      <w:r w:rsidR="008C694B" w:rsidRPr="00720D49">
        <w:rPr>
          <w:noProof/>
          <w:lang w:val="es-PY" w:eastAsia="es-PY"/>
        </w:rPr>
        <w:drawing>
          <wp:inline distT="0" distB="0" distL="0" distR="0" wp14:anchorId="73AC0434" wp14:editId="1A5621C4">
            <wp:extent cx="8930086" cy="3171825"/>
            <wp:effectExtent l="0" t="0" r="444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37024" cy="3174289"/>
                    </a:xfrm>
                    <a:prstGeom prst="rect">
                      <a:avLst/>
                    </a:prstGeom>
                    <a:noFill/>
                    <a:ln>
                      <a:noFill/>
                    </a:ln>
                  </pic:spPr>
                </pic:pic>
              </a:graphicData>
            </a:graphic>
          </wp:inline>
        </w:drawing>
      </w:r>
    </w:p>
    <w:p w14:paraId="7655AFE6" w14:textId="77777777" w:rsidR="008C694B" w:rsidRPr="00720D49" w:rsidRDefault="008C694B" w:rsidP="008C694B">
      <w:pPr>
        <w:pStyle w:val="Sinespaciado"/>
        <w:jc w:val="both"/>
        <w:rPr>
          <w:rFonts w:ascii="Times New Roman" w:hAnsi="Times New Roman"/>
          <w:b/>
          <w:i/>
          <w:sz w:val="20"/>
          <w:szCs w:val="20"/>
        </w:rPr>
      </w:pPr>
      <w:r w:rsidRPr="00720D49">
        <w:rPr>
          <w:rFonts w:ascii="Times New Roman" w:hAnsi="Times New Roman"/>
          <w:b/>
          <w:i/>
          <w:u w:val="double"/>
        </w:rPr>
        <w:t>Observación</w:t>
      </w:r>
      <w:r w:rsidRPr="00720D49">
        <w:rPr>
          <w:rFonts w:ascii="Times New Roman" w:hAnsi="Times New Roman"/>
          <w:b/>
          <w:i/>
        </w:rPr>
        <w:t>:</w:t>
      </w:r>
      <w:r w:rsidRPr="00720D49">
        <w:rPr>
          <w:rFonts w:ascii="Times New Roman" w:hAnsi="Times New Roman"/>
          <w:b/>
          <w:i/>
          <w:sz w:val="20"/>
          <w:szCs w:val="20"/>
        </w:rPr>
        <w:t xml:space="preserve"> las cantidades pueden variar +/- 20%</w:t>
      </w:r>
    </w:p>
    <w:p w14:paraId="2F377741" w14:textId="6C24CD11" w:rsidR="008C694B" w:rsidRPr="00720D49" w:rsidRDefault="008C694B">
      <w:pPr>
        <w:rPr>
          <w:b/>
          <w:i/>
          <w:sz w:val="20"/>
          <w:szCs w:val="20"/>
        </w:rPr>
      </w:pPr>
      <w:r w:rsidRPr="00720D49">
        <w:rPr>
          <w:b/>
          <w:i/>
          <w:sz w:val="20"/>
          <w:szCs w:val="20"/>
        </w:rPr>
        <w:br w:type="page"/>
      </w:r>
    </w:p>
    <w:p w14:paraId="6ECCE0FB" w14:textId="168C5B1B" w:rsidR="00B405E7" w:rsidRPr="00720D49" w:rsidRDefault="00B405E7" w:rsidP="00B405E7">
      <w:pPr>
        <w:ind w:left="993" w:right="-172" w:hanging="993"/>
        <w:rPr>
          <w:b/>
          <w:bCs/>
          <w:sz w:val="23"/>
          <w:szCs w:val="23"/>
        </w:rPr>
      </w:pPr>
      <w:r w:rsidRPr="00720D49">
        <w:rPr>
          <w:b/>
          <w:bCs/>
          <w:sz w:val="23"/>
          <w:szCs w:val="23"/>
        </w:rPr>
        <w:lastRenderedPageBreak/>
        <w:t>Anexo 2.4. C</w:t>
      </w:r>
      <w:r w:rsidRPr="00720D49">
        <w:rPr>
          <w:b/>
          <w:bCs/>
          <w:sz w:val="19"/>
          <w:szCs w:val="19"/>
        </w:rPr>
        <w:t>ANTIDAD DE INSTITUCIONES, ESTUDIANTES Y SECCIONES SEGÚN ZONA</w:t>
      </w:r>
    </w:p>
    <w:p w14:paraId="2E6EA5CA" w14:textId="1FA78A4C" w:rsidR="008C694B" w:rsidRPr="00720D49" w:rsidRDefault="008C694B">
      <w:pPr>
        <w:rPr>
          <w:sz w:val="22"/>
          <w:szCs w:val="22"/>
        </w:rPr>
      </w:pPr>
    </w:p>
    <w:p w14:paraId="73E69D76" w14:textId="7B833678" w:rsidR="008C694B" w:rsidRPr="00720D49" w:rsidRDefault="00133D34">
      <w:pPr>
        <w:rPr>
          <w:sz w:val="22"/>
          <w:szCs w:val="22"/>
        </w:rPr>
      </w:pPr>
      <w:r>
        <w:rPr>
          <w:noProof/>
          <w:lang w:val="es-PY" w:eastAsia="es-PY"/>
        </w:rPr>
        <mc:AlternateContent>
          <mc:Choice Requires="wpg">
            <w:drawing>
              <wp:anchor distT="0" distB="0" distL="114300" distR="114300" simplePos="0" relativeHeight="251696128" behindDoc="0" locked="0" layoutInCell="1" allowOverlap="1" wp14:anchorId="73CD8603" wp14:editId="388EBB11">
                <wp:simplePos x="0" y="0"/>
                <wp:positionH relativeFrom="column">
                  <wp:posOffset>6232801</wp:posOffset>
                </wp:positionH>
                <wp:positionV relativeFrom="paragraph">
                  <wp:posOffset>151501</wp:posOffset>
                </wp:positionV>
                <wp:extent cx="1961647" cy="228083"/>
                <wp:effectExtent l="0" t="0" r="0" b="635"/>
                <wp:wrapNone/>
                <wp:docPr id="91" name="Grupo 91"/>
                <wp:cNvGraphicFramePr/>
                <a:graphic xmlns:a="http://schemas.openxmlformats.org/drawingml/2006/main">
                  <a:graphicData uri="http://schemas.microsoft.com/office/word/2010/wordprocessingGroup">
                    <wpg:wgp>
                      <wpg:cNvGrpSpPr/>
                      <wpg:grpSpPr>
                        <a:xfrm>
                          <a:off x="0" y="0"/>
                          <a:ext cx="1961647" cy="228083"/>
                          <a:chOff x="0" y="0"/>
                          <a:chExt cx="1961647" cy="228083"/>
                        </a:xfrm>
                      </wpg:grpSpPr>
                      <wps:wsp>
                        <wps:cNvPr id="92" name="Rectángulo 92"/>
                        <wps:cNvSpPr/>
                        <wps:spPr>
                          <a:xfrm>
                            <a:off x="0" y="8626"/>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E0A00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Rectángulo 93"/>
                        <wps:cNvSpPr/>
                        <wps:spPr>
                          <a:xfrm>
                            <a:off x="4572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71B875"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Rectángulo 94"/>
                        <wps:cNvSpPr/>
                        <wps:spPr>
                          <a:xfrm>
                            <a:off x="1035170" y="8627"/>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F9FFD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Rectángulo 95"/>
                        <wps:cNvSpPr/>
                        <wps:spPr>
                          <a:xfrm>
                            <a:off x="1595887"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0DF9FA"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3CD8603" id="Grupo 91" o:spid="_x0000_s1086" style="position:absolute;margin-left:490.75pt;margin-top:11.95pt;width:154.45pt;height:17.95pt;z-index:251696128;mso-width-relative:margin" coordsize="19616,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">
                <v:rect id="Rectángulo 92" o:spid="_x0000_s1087" style="position:absolute;top:86;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" filled="f" stroked="f" strokeweight="1pt">
                  <v:textbox>
                    <w:txbxContent>
                      <w:p w14:paraId="4AE0A00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v:textbox>
                </v:rect>
                <v:rect id="Rectángulo 93" o:spid="_x0000_s1088" style="position:absolute;left:4572;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" filled="f" stroked="f" strokeweight="1pt">
                  <v:textbox>
                    <w:txbxContent>
                      <w:p w14:paraId="2B71B875"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v:textbox>
                </v:rect>
                <v:rect id="Rectángulo 94" o:spid="_x0000_s1089" style="position:absolute;left:10351;top:86;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" filled="f" stroked="f" strokeweight="1pt">
                  <v:textbox>
                    <w:txbxContent>
                      <w:p w14:paraId="4CF9FFD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v:textbox>
                </v:rect>
                <v:rect id="Rectángulo 95" o:spid="_x0000_s1090" style="position:absolute;left:15958;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" filled="f" stroked="f" strokeweight="1pt">
                  <v:textbox>
                    <w:txbxContent>
                      <w:p w14:paraId="1A0DF9FA"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94080" behindDoc="0" locked="0" layoutInCell="1" allowOverlap="1" wp14:anchorId="67690608" wp14:editId="492826DF">
                <wp:simplePos x="0" y="0"/>
                <wp:positionH relativeFrom="column">
                  <wp:posOffset>3523986</wp:posOffset>
                </wp:positionH>
                <wp:positionV relativeFrom="paragraph">
                  <wp:posOffset>151018</wp:posOffset>
                </wp:positionV>
                <wp:extent cx="1849503" cy="228082"/>
                <wp:effectExtent l="0" t="0" r="0" b="635"/>
                <wp:wrapNone/>
                <wp:docPr id="86" name="Grupo 86"/>
                <wp:cNvGraphicFramePr/>
                <a:graphic xmlns:a="http://schemas.openxmlformats.org/drawingml/2006/main">
                  <a:graphicData uri="http://schemas.microsoft.com/office/word/2010/wordprocessingGroup">
                    <wpg:wgp>
                      <wpg:cNvGrpSpPr/>
                      <wpg:grpSpPr>
                        <a:xfrm>
                          <a:off x="0" y="0"/>
                          <a:ext cx="1849503" cy="228082"/>
                          <a:chOff x="0" y="0"/>
                          <a:chExt cx="1849503" cy="228082"/>
                        </a:xfrm>
                      </wpg:grpSpPr>
                      <wps:wsp>
                        <wps:cNvPr id="87" name="Rectángulo 87"/>
                        <wps:cNvSpPr/>
                        <wps:spPr>
                          <a:xfrm>
                            <a:off x="0" y="8626"/>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D31C23"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ángulo 88"/>
                        <wps:cNvSpPr/>
                        <wps:spPr>
                          <a:xfrm>
                            <a:off x="4572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1F5F5E"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Rectángulo 89"/>
                        <wps:cNvSpPr/>
                        <wps:spPr>
                          <a:xfrm>
                            <a:off x="974785"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A2A5FD"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Rectángulo 90"/>
                        <wps:cNvSpPr/>
                        <wps:spPr>
                          <a:xfrm>
                            <a:off x="1483743"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1A1D91"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7690608" id="Grupo 86" o:spid="_x0000_s1091" style="position:absolute;margin-left:277.5pt;margin-top:11.9pt;width:145.65pt;height:17.95pt;z-index:251694080" coordsize="18495,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">
                <v:rect id="Rectángulo 87" o:spid="_x0000_s1092" style="position:absolute;top:86;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" filled="f" stroked="f" strokeweight="1pt">
                  <v:textbox>
                    <w:txbxContent>
                      <w:p w14:paraId="3AD31C23"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v:textbox>
                </v:rect>
                <v:rect id="Rectángulo 88" o:spid="_x0000_s1093" style="position:absolute;left:4572;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" filled="f" stroked="f" strokeweight="1pt">
                  <v:textbox>
                    <w:txbxContent>
                      <w:p w14:paraId="0E1F5F5E"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v:textbox>
                </v:rect>
                <v:rect id="Rectángulo 89" o:spid="_x0000_s1094" style="position:absolute;left:974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" filled="f" stroked="f" strokeweight="1pt">
                  <v:textbox>
                    <w:txbxContent>
                      <w:p w14:paraId="0EA2A5FD"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v:textbox>
                </v:rect>
                <v:rect id="Rectángulo 90" o:spid="_x0000_s1095" style="position:absolute;left:1483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" filled="f" stroked="f" strokeweight="1pt">
                  <v:textbox>
                    <w:txbxContent>
                      <w:p w14:paraId="2F1A1D91"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v:textbox>
                </v:rect>
              </v:group>
            </w:pict>
          </mc:Fallback>
        </mc:AlternateContent>
      </w:r>
      <w:r>
        <w:rPr>
          <w:noProof/>
          <w:lang w:val="es-PY" w:eastAsia="es-PY"/>
        </w:rPr>
        <mc:AlternateContent>
          <mc:Choice Requires="wpg">
            <w:drawing>
              <wp:anchor distT="0" distB="0" distL="114300" distR="114300" simplePos="0" relativeHeight="251692032" behindDoc="0" locked="0" layoutInCell="1" allowOverlap="1" wp14:anchorId="0D099B65" wp14:editId="5D41EC41">
                <wp:simplePos x="0" y="0"/>
                <wp:positionH relativeFrom="column">
                  <wp:posOffset>772280</wp:posOffset>
                </wp:positionH>
                <wp:positionV relativeFrom="paragraph">
                  <wp:posOffset>160128</wp:posOffset>
                </wp:positionV>
                <wp:extent cx="1849503" cy="228082"/>
                <wp:effectExtent l="0" t="0" r="0" b="635"/>
                <wp:wrapNone/>
                <wp:docPr id="85" name="Grupo 85"/>
                <wp:cNvGraphicFramePr/>
                <a:graphic xmlns:a="http://schemas.openxmlformats.org/drawingml/2006/main">
                  <a:graphicData uri="http://schemas.microsoft.com/office/word/2010/wordprocessingGroup">
                    <wpg:wgp>
                      <wpg:cNvGrpSpPr/>
                      <wpg:grpSpPr>
                        <a:xfrm>
                          <a:off x="0" y="0"/>
                          <a:ext cx="1849503" cy="228082"/>
                          <a:chOff x="0" y="0"/>
                          <a:chExt cx="1849503" cy="228082"/>
                        </a:xfrm>
                      </wpg:grpSpPr>
                      <wps:wsp>
                        <wps:cNvPr id="81" name="Rectángulo 81"/>
                        <wps:cNvSpPr/>
                        <wps:spPr>
                          <a:xfrm>
                            <a:off x="0" y="8626"/>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B53855"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ángulo 82"/>
                        <wps:cNvSpPr/>
                        <wps:spPr>
                          <a:xfrm>
                            <a:off x="457200" y="0"/>
                            <a:ext cx="365760" cy="219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3EC38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ángulo 83"/>
                        <wps:cNvSpPr/>
                        <wps:spPr>
                          <a:xfrm>
                            <a:off x="974785"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12502"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ángulo 84"/>
                        <wps:cNvSpPr/>
                        <wps:spPr>
                          <a:xfrm>
                            <a:off x="1483743" y="0"/>
                            <a:ext cx="365760" cy="2194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559251"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D099B65" id="Grupo 85" o:spid="_x0000_s1096" style="position:absolute;margin-left:60.8pt;margin-top:12.6pt;width:145.65pt;height:17.95pt;z-index:251692032" coordsize="18495,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">
                <v:rect id="Rectángulo 81" o:spid="_x0000_s1097" style="position:absolute;top:86;width:3657;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" filled="f" stroked="f" strokeweight="1pt">
                  <v:textbox>
                    <w:txbxContent>
                      <w:p w14:paraId="0FB53855"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G4</w:t>
                        </w:r>
                      </w:p>
                    </w:txbxContent>
                  </v:textbox>
                </v:rect>
                <v:rect id="Rectángulo 82" o:spid="_x0000_s1098" style="position:absolute;left:4572;width:3657;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" filled="f" stroked="f" strokeweight="1pt">
                  <v:textbox>
                    <w:txbxContent>
                      <w:p w14:paraId="363EC38F"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G7</w:t>
                        </w:r>
                      </w:p>
                    </w:txbxContent>
                  </v:textbox>
                </v:rect>
                <v:rect id="Rectángulo 83" o:spid="_x0000_s1099" style="position:absolute;left:974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" filled="f" stroked="f" strokeweight="1pt">
                  <v:textbox>
                    <w:txbxContent>
                      <w:p w14:paraId="20E12502"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C1</w:t>
                        </w:r>
                      </w:p>
                    </w:txbxContent>
                  </v:textbox>
                </v:rect>
                <v:rect id="Rectángulo 84" o:spid="_x0000_s1100" style="position:absolute;left:14837;width:3658;height: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" filled="f" stroked="f" strokeweight="1pt">
                  <v:textbox>
                    <w:txbxContent>
                      <w:p w14:paraId="78559251" w14:textId="77777777" w:rsidR="00FC0E10" w:rsidRPr="00133D34" w:rsidRDefault="00FC0E10" w:rsidP="00133D34">
                        <w:pPr>
                          <w:shd w:val="clear" w:color="auto" w:fill="222A35" w:themeFill="text2" w:themeFillShade="80"/>
                          <w:jc w:val="center"/>
                          <w:rPr>
                            <w:rFonts w:ascii="Arial" w:hAnsi="Arial" w:cs="Arial"/>
                            <w:sz w:val="14"/>
                            <w:szCs w:val="12"/>
                          </w:rPr>
                        </w:pPr>
                        <w:r w:rsidRPr="00133D34">
                          <w:rPr>
                            <w:rFonts w:ascii="Arial" w:hAnsi="Arial" w:cs="Arial"/>
                            <w:sz w:val="14"/>
                            <w:szCs w:val="12"/>
                          </w:rPr>
                          <w:t>C3</w:t>
                        </w:r>
                      </w:p>
                    </w:txbxContent>
                  </v:textbox>
                </v:rect>
              </v:group>
            </w:pict>
          </mc:Fallback>
        </mc:AlternateContent>
      </w:r>
      <w:r w:rsidR="008C694B" w:rsidRPr="00720D49">
        <w:rPr>
          <w:noProof/>
          <w:lang w:val="es-PY" w:eastAsia="es-PY"/>
        </w:rPr>
        <w:drawing>
          <wp:inline distT="0" distB="0" distL="0" distR="0" wp14:anchorId="7D655E54" wp14:editId="4A1CBD9E">
            <wp:extent cx="8866022" cy="271393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70987" cy="2715459"/>
                    </a:xfrm>
                    <a:prstGeom prst="rect">
                      <a:avLst/>
                    </a:prstGeom>
                    <a:noFill/>
                    <a:ln>
                      <a:noFill/>
                    </a:ln>
                  </pic:spPr>
                </pic:pic>
              </a:graphicData>
            </a:graphic>
          </wp:inline>
        </w:drawing>
      </w:r>
    </w:p>
    <w:p w14:paraId="11965CF6" w14:textId="472409D4" w:rsidR="00516ABD" w:rsidRPr="00720D49" w:rsidRDefault="00516ABD" w:rsidP="00F55FBC">
      <w:pPr>
        <w:rPr>
          <w:sz w:val="22"/>
          <w:szCs w:val="22"/>
        </w:rPr>
      </w:pPr>
    </w:p>
    <w:p w14:paraId="6A8481EB" w14:textId="77777777" w:rsidR="008C694B" w:rsidRPr="00720D49" w:rsidRDefault="008C694B" w:rsidP="008C694B">
      <w:pPr>
        <w:pStyle w:val="Sinespaciado"/>
        <w:ind w:left="426" w:hanging="426"/>
        <w:jc w:val="both"/>
        <w:rPr>
          <w:rFonts w:ascii="Times New Roman" w:hAnsi="Times New Roman"/>
          <w:b/>
          <w:i/>
        </w:rPr>
      </w:pPr>
      <w:r w:rsidRPr="00720D49">
        <w:rPr>
          <w:rFonts w:ascii="Times New Roman" w:hAnsi="Times New Roman"/>
          <w:b/>
          <w:i/>
          <w:u w:val="double"/>
        </w:rPr>
        <w:t>Observación</w:t>
      </w:r>
      <w:r w:rsidRPr="00720D49">
        <w:rPr>
          <w:rFonts w:ascii="Times New Roman" w:hAnsi="Times New Roman"/>
          <w:b/>
          <w:i/>
        </w:rPr>
        <w:t>: las cantidades pueden variar +/- 20%</w:t>
      </w:r>
    </w:p>
    <w:p w14:paraId="41DAFEC9" w14:textId="77777777" w:rsidR="008C694B" w:rsidRPr="00720D49" w:rsidRDefault="008C694B" w:rsidP="008C694B">
      <w:pPr>
        <w:rPr>
          <w:sz w:val="22"/>
          <w:szCs w:val="22"/>
        </w:rPr>
        <w:sectPr w:rsidR="008C694B" w:rsidRPr="00720D49" w:rsidSect="00F55FBC">
          <w:headerReference w:type="first" r:id="rId23"/>
          <w:pgSz w:w="16839" w:h="11907" w:orient="landscape" w:code="9"/>
          <w:pgMar w:top="1418" w:right="1418" w:bottom="1134" w:left="1134" w:header="142" w:footer="720" w:gutter="0"/>
          <w:cols w:space="720"/>
          <w:titlePg/>
          <w:docGrid w:linePitch="360"/>
        </w:sectPr>
      </w:pPr>
    </w:p>
    <w:p w14:paraId="600ED2FF" w14:textId="73F289E0" w:rsidR="00F55FBC" w:rsidRDefault="00F55FBC" w:rsidP="00F55FBC">
      <w:pPr>
        <w:jc w:val="both"/>
        <w:rPr>
          <w:b/>
          <w:smallCaps/>
          <w:sz w:val="28"/>
          <w:szCs w:val="22"/>
        </w:rPr>
      </w:pPr>
      <w:r w:rsidRPr="00720D49">
        <w:rPr>
          <w:b/>
          <w:smallCaps/>
          <w:sz w:val="22"/>
          <w:szCs w:val="22"/>
        </w:rPr>
        <w:lastRenderedPageBreak/>
        <w:t xml:space="preserve"> </w:t>
      </w:r>
      <w:r w:rsidRPr="00197BBE">
        <w:rPr>
          <w:b/>
          <w:smallCaps/>
          <w:sz w:val="28"/>
          <w:szCs w:val="22"/>
          <w:highlight w:val="lightGray"/>
        </w:rPr>
        <w:t xml:space="preserve">Anexo </w:t>
      </w:r>
      <w:r w:rsidR="003E0D6D" w:rsidRPr="00197BBE">
        <w:rPr>
          <w:b/>
          <w:smallCaps/>
          <w:sz w:val="28"/>
          <w:szCs w:val="22"/>
          <w:highlight w:val="lightGray"/>
        </w:rPr>
        <w:t>3</w:t>
      </w:r>
      <w:r w:rsidRPr="00197BBE">
        <w:rPr>
          <w:b/>
          <w:smallCaps/>
          <w:sz w:val="28"/>
          <w:szCs w:val="22"/>
          <w:highlight w:val="lightGray"/>
        </w:rPr>
        <w:t>. Términos de referencia – TD</w:t>
      </w:r>
      <w:r w:rsidR="00DE2D60" w:rsidRPr="00197BBE">
        <w:rPr>
          <w:b/>
          <w:smallCaps/>
          <w:sz w:val="28"/>
          <w:szCs w:val="22"/>
          <w:highlight w:val="lightGray"/>
        </w:rPr>
        <w:t>R</w:t>
      </w:r>
    </w:p>
    <w:p w14:paraId="3AA0523B" w14:textId="77777777" w:rsidR="00197BBE" w:rsidRPr="00720D49" w:rsidRDefault="00197BBE" w:rsidP="00F55FBC">
      <w:pPr>
        <w:jc w:val="both"/>
        <w:rPr>
          <w:b/>
          <w:sz w:val="22"/>
          <w:szCs w:val="22"/>
        </w:rPr>
      </w:pPr>
    </w:p>
    <w:p w14:paraId="33C15C33" w14:textId="77777777" w:rsidR="00F55FBC" w:rsidRPr="00720D49" w:rsidRDefault="00F55FBC" w:rsidP="00CA7D2E">
      <w:pPr>
        <w:pStyle w:val="Prrafodelista"/>
        <w:widowControl/>
        <w:numPr>
          <w:ilvl w:val="0"/>
          <w:numId w:val="47"/>
        </w:numPr>
        <w:contextualSpacing/>
        <w:jc w:val="both"/>
        <w:rPr>
          <w:rFonts w:ascii="Times New Roman" w:hAnsi="Times New Roman"/>
          <w:b/>
          <w:vanish/>
          <w:sz w:val="22"/>
          <w:szCs w:val="22"/>
        </w:rPr>
      </w:pPr>
    </w:p>
    <w:p w14:paraId="1BFAE905" w14:textId="77777777" w:rsidR="00F55FBC" w:rsidRPr="00720D49" w:rsidRDefault="00F55FBC" w:rsidP="00CA7D2E">
      <w:pPr>
        <w:pStyle w:val="Prrafodelista"/>
        <w:widowControl/>
        <w:numPr>
          <w:ilvl w:val="0"/>
          <w:numId w:val="47"/>
        </w:numPr>
        <w:contextualSpacing/>
        <w:jc w:val="both"/>
        <w:rPr>
          <w:rFonts w:ascii="Times New Roman" w:hAnsi="Times New Roman"/>
          <w:b/>
          <w:vanish/>
          <w:sz w:val="22"/>
          <w:szCs w:val="22"/>
        </w:rPr>
      </w:pPr>
    </w:p>
    <w:p w14:paraId="03CA2C27" w14:textId="77777777" w:rsidR="00F55FBC" w:rsidRPr="00720D49" w:rsidRDefault="00F55FBC" w:rsidP="00CA7D2E">
      <w:pPr>
        <w:pStyle w:val="Prrafodelista"/>
        <w:widowControl/>
        <w:numPr>
          <w:ilvl w:val="0"/>
          <w:numId w:val="47"/>
        </w:numPr>
        <w:contextualSpacing/>
        <w:jc w:val="both"/>
        <w:rPr>
          <w:rFonts w:ascii="Times New Roman" w:hAnsi="Times New Roman"/>
          <w:b/>
          <w:vanish/>
          <w:sz w:val="22"/>
          <w:szCs w:val="22"/>
        </w:rPr>
      </w:pPr>
    </w:p>
    <w:p w14:paraId="7E0C84A5" w14:textId="77777777" w:rsidR="00F55FBC" w:rsidRPr="00720D49" w:rsidRDefault="00F55FBC" w:rsidP="00CA7D2E">
      <w:pPr>
        <w:pStyle w:val="Prrafodelista"/>
        <w:widowControl/>
        <w:numPr>
          <w:ilvl w:val="0"/>
          <w:numId w:val="47"/>
        </w:numPr>
        <w:contextualSpacing/>
        <w:jc w:val="both"/>
        <w:rPr>
          <w:rFonts w:ascii="Times New Roman" w:hAnsi="Times New Roman"/>
          <w:b/>
          <w:vanish/>
          <w:sz w:val="22"/>
          <w:szCs w:val="22"/>
        </w:rPr>
      </w:pPr>
    </w:p>
    <w:p w14:paraId="41499BC9" w14:textId="77777777" w:rsidR="00F55FBC" w:rsidRPr="00720D49" w:rsidRDefault="00F55FBC" w:rsidP="00CA7D2E">
      <w:pPr>
        <w:pStyle w:val="Prrafodelista"/>
        <w:widowControl/>
        <w:numPr>
          <w:ilvl w:val="0"/>
          <w:numId w:val="47"/>
        </w:numPr>
        <w:contextualSpacing/>
        <w:jc w:val="both"/>
        <w:rPr>
          <w:rFonts w:ascii="Times New Roman" w:hAnsi="Times New Roman"/>
          <w:b/>
          <w:vanish/>
          <w:sz w:val="22"/>
          <w:szCs w:val="22"/>
        </w:rPr>
      </w:pPr>
    </w:p>
    <w:p w14:paraId="3FEA52F3" w14:textId="4D70F117" w:rsidR="00F55FBC" w:rsidRDefault="00F55FBC" w:rsidP="00CA7D2E">
      <w:pPr>
        <w:pStyle w:val="Listavistosa-nfasis11"/>
        <w:widowControl/>
        <w:numPr>
          <w:ilvl w:val="1"/>
          <w:numId w:val="62"/>
        </w:numPr>
        <w:contextualSpacing/>
        <w:jc w:val="both"/>
        <w:rPr>
          <w:rFonts w:ascii="Times New Roman" w:hAnsi="Times New Roman"/>
          <w:b/>
          <w:sz w:val="22"/>
          <w:szCs w:val="22"/>
          <w:highlight w:val="lightGray"/>
        </w:rPr>
      </w:pPr>
      <w:r w:rsidRPr="00197BBE">
        <w:rPr>
          <w:rFonts w:ascii="Times New Roman" w:hAnsi="Times New Roman"/>
          <w:b/>
          <w:sz w:val="22"/>
          <w:szCs w:val="22"/>
          <w:highlight w:val="lightGray"/>
        </w:rPr>
        <w:t>TÉRMINOS DE REFERENCIA PARA APLICADORES</w:t>
      </w:r>
    </w:p>
    <w:p w14:paraId="00DDCB30" w14:textId="77777777" w:rsidR="00197BBE" w:rsidRPr="00197BBE" w:rsidRDefault="00197BBE" w:rsidP="00197BBE">
      <w:pPr>
        <w:pStyle w:val="Listavistosa-nfasis11"/>
        <w:widowControl/>
        <w:ind w:left="502"/>
        <w:contextualSpacing/>
        <w:jc w:val="both"/>
        <w:rPr>
          <w:rFonts w:ascii="Times New Roman" w:hAnsi="Times New Roman"/>
          <w:b/>
          <w:sz w:val="22"/>
          <w:szCs w:val="22"/>
          <w:highlight w:val="lightGray"/>
        </w:rPr>
      </w:pPr>
    </w:p>
    <w:tbl>
      <w:tblPr>
        <w:tblW w:w="46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4"/>
        <w:gridCol w:w="3608"/>
        <w:gridCol w:w="2454"/>
      </w:tblGrid>
      <w:tr w:rsidR="00F55FBC" w:rsidRPr="00720D49" w14:paraId="6FFEFFEA" w14:textId="77777777" w:rsidTr="002C39B9">
        <w:trPr>
          <w:trHeight w:val="349"/>
          <w:tblHeader/>
        </w:trPr>
        <w:tc>
          <w:tcPr>
            <w:tcW w:w="1049" w:type="pct"/>
            <w:shd w:val="clear" w:color="CCCCFF" w:fill="C0C0C0"/>
            <w:vAlign w:val="center"/>
            <w:hideMark/>
          </w:tcPr>
          <w:p w14:paraId="1B7D0175" w14:textId="77777777" w:rsidR="00F55FBC" w:rsidRPr="00720D49" w:rsidRDefault="00F55FBC" w:rsidP="00F55FBC">
            <w:pPr>
              <w:jc w:val="both"/>
              <w:rPr>
                <w:b/>
                <w:bCs/>
                <w:sz w:val="22"/>
                <w:szCs w:val="22"/>
                <w:lang w:eastAsia="es-PY"/>
              </w:rPr>
            </w:pPr>
          </w:p>
        </w:tc>
        <w:tc>
          <w:tcPr>
            <w:tcW w:w="2330" w:type="pct"/>
            <w:shd w:val="clear" w:color="CCCCFF" w:fill="C0C0C0"/>
            <w:vAlign w:val="center"/>
            <w:hideMark/>
          </w:tcPr>
          <w:p w14:paraId="25AD9C6E" w14:textId="77777777" w:rsidR="00F55FBC" w:rsidRPr="00720D49" w:rsidRDefault="00F55FBC" w:rsidP="00967061">
            <w:pPr>
              <w:jc w:val="center"/>
              <w:rPr>
                <w:b/>
                <w:bCs/>
                <w:sz w:val="22"/>
                <w:szCs w:val="22"/>
                <w:lang w:eastAsia="es-PY"/>
              </w:rPr>
            </w:pPr>
            <w:r w:rsidRPr="00720D49">
              <w:rPr>
                <w:b/>
                <w:bCs/>
                <w:sz w:val="22"/>
                <w:szCs w:val="22"/>
                <w:lang w:eastAsia="es-PY"/>
              </w:rPr>
              <w:t>MÍNIMOS REQUERIDOS</w:t>
            </w:r>
          </w:p>
        </w:tc>
        <w:tc>
          <w:tcPr>
            <w:tcW w:w="1621" w:type="pct"/>
            <w:shd w:val="clear" w:color="CCCCFF" w:fill="C0C0C0"/>
            <w:vAlign w:val="center"/>
            <w:hideMark/>
          </w:tcPr>
          <w:p w14:paraId="1056E0E9" w14:textId="77777777" w:rsidR="00F55FBC" w:rsidRPr="00720D49" w:rsidRDefault="00F55FBC" w:rsidP="00967061">
            <w:pPr>
              <w:jc w:val="center"/>
              <w:rPr>
                <w:b/>
                <w:bCs/>
                <w:sz w:val="22"/>
                <w:szCs w:val="22"/>
                <w:lang w:eastAsia="es-PY"/>
              </w:rPr>
            </w:pPr>
            <w:r w:rsidRPr="00720D49">
              <w:rPr>
                <w:b/>
                <w:bCs/>
                <w:sz w:val="22"/>
                <w:szCs w:val="22"/>
                <w:lang w:eastAsia="es-PY"/>
              </w:rPr>
              <w:t>OPCIONALES CONVENIENTES</w:t>
            </w:r>
          </w:p>
        </w:tc>
      </w:tr>
      <w:tr w:rsidR="00F55FBC" w:rsidRPr="00720D49" w14:paraId="4951BCCE" w14:textId="77777777" w:rsidTr="002C39B9">
        <w:trPr>
          <w:trHeight w:val="2391"/>
        </w:trPr>
        <w:tc>
          <w:tcPr>
            <w:tcW w:w="1049" w:type="pct"/>
            <w:shd w:val="clear" w:color="CCCCFF" w:fill="C0C0C0"/>
            <w:vAlign w:val="center"/>
            <w:hideMark/>
          </w:tcPr>
          <w:p w14:paraId="24ACB9D5" w14:textId="77777777" w:rsidR="00F55FBC" w:rsidRPr="00720D49" w:rsidRDefault="00F55FBC" w:rsidP="000E20F7">
            <w:pPr>
              <w:jc w:val="center"/>
              <w:rPr>
                <w:b/>
                <w:bCs/>
                <w:sz w:val="22"/>
                <w:szCs w:val="22"/>
                <w:lang w:eastAsia="es-PY"/>
              </w:rPr>
            </w:pPr>
            <w:r w:rsidRPr="00720D49">
              <w:rPr>
                <w:b/>
                <w:bCs/>
                <w:sz w:val="22"/>
                <w:szCs w:val="22"/>
                <w:lang w:eastAsia="es-PY"/>
              </w:rPr>
              <w:t>EXPERIENCIA LABORAL</w:t>
            </w:r>
          </w:p>
        </w:tc>
        <w:tc>
          <w:tcPr>
            <w:tcW w:w="2330" w:type="pct"/>
            <w:shd w:val="clear" w:color="000000" w:fill="FFFFFF"/>
            <w:hideMark/>
          </w:tcPr>
          <w:p w14:paraId="1161E3BE" w14:textId="77777777" w:rsidR="00F55FBC" w:rsidRPr="00720D49" w:rsidRDefault="00F55FBC" w:rsidP="002C39B9">
            <w:pPr>
              <w:rPr>
                <w:sz w:val="22"/>
                <w:szCs w:val="22"/>
                <w:lang w:eastAsia="es-PY"/>
              </w:rPr>
            </w:pPr>
            <w:r w:rsidRPr="00720D49">
              <w:rPr>
                <w:sz w:val="22"/>
                <w:szCs w:val="22"/>
                <w:lang w:eastAsia="es-PY"/>
              </w:rPr>
              <w:t>Experiencia Laboral general en tareas distintas a las requeridas para el puesto.</w:t>
            </w:r>
            <w:r w:rsidRPr="00720D49">
              <w:rPr>
                <w:sz w:val="22"/>
                <w:szCs w:val="22"/>
                <w:lang w:eastAsia="es-PY"/>
              </w:rPr>
              <w:br/>
              <w:t>Experiencia específica relacionada a las tareas a realizar.</w:t>
            </w:r>
          </w:p>
        </w:tc>
        <w:tc>
          <w:tcPr>
            <w:tcW w:w="1621" w:type="pct"/>
            <w:shd w:val="clear" w:color="auto" w:fill="auto"/>
            <w:hideMark/>
          </w:tcPr>
          <w:p w14:paraId="736AAECF" w14:textId="49E1CA58" w:rsidR="00F55FBC" w:rsidRPr="00720D49" w:rsidRDefault="00F55FBC" w:rsidP="0071109A">
            <w:pPr>
              <w:rPr>
                <w:sz w:val="22"/>
                <w:szCs w:val="22"/>
                <w:lang w:eastAsia="es-PY"/>
              </w:rPr>
            </w:pPr>
            <w:r w:rsidRPr="00720D49">
              <w:rPr>
                <w:sz w:val="22"/>
                <w:szCs w:val="22"/>
                <w:lang w:eastAsia="es-PY"/>
              </w:rPr>
              <w:t>Experiencia General 6</w:t>
            </w:r>
            <w:r w:rsidR="00967061" w:rsidRPr="00720D49">
              <w:rPr>
                <w:sz w:val="22"/>
                <w:szCs w:val="22"/>
                <w:lang w:eastAsia="es-PY"/>
              </w:rPr>
              <w:t xml:space="preserve"> (seis) meses</w:t>
            </w:r>
            <w:r w:rsidR="00967061" w:rsidRPr="00720D49">
              <w:rPr>
                <w:sz w:val="22"/>
                <w:szCs w:val="22"/>
                <w:lang w:eastAsia="es-PY"/>
              </w:rPr>
              <w:br/>
              <w:t>Experiencia Especí</w:t>
            </w:r>
            <w:r w:rsidRPr="00720D49">
              <w:rPr>
                <w:sz w:val="22"/>
                <w:szCs w:val="22"/>
                <w:lang w:eastAsia="es-PY"/>
              </w:rPr>
              <w:t>fica 3 (tres) meses relacionados al área de trabajo en:</w:t>
            </w:r>
          </w:p>
          <w:p w14:paraId="5EC143A4" w14:textId="761C7C37" w:rsidR="00F55FBC" w:rsidRPr="00720D49" w:rsidRDefault="00F55FBC"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encuestas</w:t>
            </w:r>
            <w:r w:rsidR="00967061" w:rsidRPr="00720D49">
              <w:rPr>
                <w:rFonts w:ascii="Times New Roman" w:hAnsi="Times New Roman"/>
                <w:sz w:val="22"/>
                <w:szCs w:val="22"/>
                <w:lang w:eastAsia="es-PY"/>
              </w:rPr>
              <w:t>.</w:t>
            </w:r>
          </w:p>
          <w:p w14:paraId="374CE1F1" w14:textId="3DD6398D" w:rsidR="00F55FBC" w:rsidRPr="00720D49" w:rsidRDefault="00F55FBC"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pruebas y cuestionarios en entornos escolares</w:t>
            </w:r>
            <w:r w:rsidR="00967061" w:rsidRPr="00720D49">
              <w:rPr>
                <w:rFonts w:ascii="Times New Roman" w:hAnsi="Times New Roman"/>
                <w:sz w:val="22"/>
                <w:szCs w:val="22"/>
                <w:lang w:eastAsia="es-PY"/>
              </w:rPr>
              <w:t>.</w:t>
            </w:r>
          </w:p>
          <w:p w14:paraId="1B849B97" w14:textId="5E6A9B88" w:rsidR="00F55FBC" w:rsidRPr="00720D49" w:rsidRDefault="00F55FBC"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instrumentos de investigación en terreno (entrevistas y/o cuestionarios)</w:t>
            </w:r>
            <w:r w:rsidR="00967061" w:rsidRPr="00720D49">
              <w:rPr>
                <w:rFonts w:ascii="Times New Roman" w:hAnsi="Times New Roman"/>
                <w:sz w:val="22"/>
                <w:szCs w:val="22"/>
                <w:lang w:eastAsia="es-PY"/>
              </w:rPr>
              <w:t>.</w:t>
            </w:r>
          </w:p>
        </w:tc>
      </w:tr>
      <w:tr w:rsidR="00F55FBC" w:rsidRPr="00720D49" w14:paraId="738E88B5" w14:textId="77777777" w:rsidTr="002C39B9">
        <w:trPr>
          <w:trHeight w:val="826"/>
        </w:trPr>
        <w:tc>
          <w:tcPr>
            <w:tcW w:w="1049" w:type="pct"/>
            <w:shd w:val="clear" w:color="CCCCFF" w:fill="C0C0C0"/>
            <w:vAlign w:val="center"/>
            <w:hideMark/>
          </w:tcPr>
          <w:p w14:paraId="5FC51994" w14:textId="77777777" w:rsidR="00F55FBC" w:rsidRPr="00720D49" w:rsidRDefault="00F55FBC" w:rsidP="000E20F7">
            <w:pPr>
              <w:jc w:val="center"/>
              <w:rPr>
                <w:b/>
                <w:bCs/>
                <w:sz w:val="22"/>
                <w:szCs w:val="22"/>
                <w:lang w:eastAsia="es-PY"/>
              </w:rPr>
            </w:pPr>
            <w:r w:rsidRPr="00720D49">
              <w:rPr>
                <w:b/>
                <w:bCs/>
                <w:sz w:val="22"/>
                <w:szCs w:val="22"/>
                <w:lang w:eastAsia="es-PY"/>
              </w:rPr>
              <w:t>EDUCACIÓN FORMAL</w:t>
            </w:r>
            <w:r w:rsidRPr="00720D49">
              <w:rPr>
                <w:b/>
                <w:bCs/>
                <w:sz w:val="22"/>
                <w:szCs w:val="22"/>
                <w:lang w:eastAsia="es-PY"/>
              </w:rPr>
              <w:br/>
              <w:t xml:space="preserve"> o ACREDITADA</w:t>
            </w:r>
          </w:p>
        </w:tc>
        <w:tc>
          <w:tcPr>
            <w:tcW w:w="2330" w:type="pct"/>
            <w:shd w:val="clear" w:color="000000" w:fill="FFFFFF"/>
            <w:hideMark/>
          </w:tcPr>
          <w:p w14:paraId="27732E70" w14:textId="77777777" w:rsidR="00F55FBC" w:rsidRPr="00720D49" w:rsidRDefault="00F55FBC" w:rsidP="002C39B9">
            <w:pPr>
              <w:rPr>
                <w:sz w:val="22"/>
                <w:szCs w:val="22"/>
                <w:lang w:eastAsia="es-PY"/>
              </w:rPr>
            </w:pPr>
            <w:r w:rsidRPr="00720D49">
              <w:rPr>
                <w:sz w:val="22"/>
                <w:szCs w:val="22"/>
                <w:lang w:eastAsia="es-PY"/>
              </w:rPr>
              <w:t>• Estudiante Universitario cursando los últimos años de la carrera.</w:t>
            </w:r>
          </w:p>
          <w:p w14:paraId="08C95934" w14:textId="77777777" w:rsidR="00F55FBC" w:rsidRPr="00720D49" w:rsidRDefault="00F55FBC" w:rsidP="002C39B9">
            <w:pPr>
              <w:rPr>
                <w:sz w:val="22"/>
                <w:szCs w:val="22"/>
                <w:lang w:eastAsia="es-PY"/>
              </w:rPr>
            </w:pPr>
            <w:r w:rsidRPr="00720D49">
              <w:rPr>
                <w:sz w:val="22"/>
                <w:szCs w:val="22"/>
                <w:lang w:eastAsia="es-PY"/>
              </w:rPr>
              <w:t xml:space="preserve">• Estudiante de Educación Superior (Tecnicatura o Formación Docente). </w:t>
            </w:r>
          </w:p>
          <w:p w14:paraId="2F6FE38D" w14:textId="77777777" w:rsidR="00F55FBC" w:rsidRPr="00720D49" w:rsidRDefault="00F55FBC" w:rsidP="0071109A">
            <w:pPr>
              <w:rPr>
                <w:sz w:val="22"/>
                <w:szCs w:val="22"/>
                <w:lang w:eastAsia="es-PY"/>
              </w:rPr>
            </w:pPr>
          </w:p>
          <w:p w14:paraId="727972E2" w14:textId="77777777" w:rsidR="00F55FBC" w:rsidRPr="00720D49" w:rsidRDefault="00F55FBC" w:rsidP="00DD68CF">
            <w:pPr>
              <w:rPr>
                <w:sz w:val="22"/>
                <w:szCs w:val="22"/>
                <w:lang w:eastAsia="es-PY"/>
              </w:rPr>
            </w:pPr>
          </w:p>
        </w:tc>
        <w:tc>
          <w:tcPr>
            <w:tcW w:w="1621" w:type="pct"/>
            <w:shd w:val="clear" w:color="000000" w:fill="FFFFFF"/>
            <w:hideMark/>
          </w:tcPr>
          <w:p w14:paraId="38394010" w14:textId="77777777" w:rsidR="00F55FBC" w:rsidRPr="00A43920" w:rsidRDefault="00F55FBC" w:rsidP="009E77A9">
            <w:pPr>
              <w:rPr>
                <w:sz w:val="22"/>
                <w:szCs w:val="22"/>
                <w:lang w:eastAsia="es-PY"/>
              </w:rPr>
            </w:pPr>
            <w:r w:rsidRPr="00A43920">
              <w:rPr>
                <w:sz w:val="22"/>
                <w:szCs w:val="22"/>
                <w:lang w:eastAsia="es-PY"/>
              </w:rPr>
              <w:t>• Egresado de Carreras de Educación Superior (Tecnicatura o Formación Docente).</w:t>
            </w:r>
          </w:p>
          <w:p w14:paraId="075B7850" w14:textId="3ADD8AEC" w:rsidR="00F55FBC" w:rsidRPr="00A43920" w:rsidRDefault="00F55FBC" w:rsidP="005A5DB9">
            <w:pPr>
              <w:rPr>
                <w:sz w:val="22"/>
                <w:szCs w:val="22"/>
                <w:lang w:eastAsia="es-PY"/>
              </w:rPr>
            </w:pPr>
            <w:r w:rsidRPr="00A43920">
              <w:rPr>
                <w:sz w:val="22"/>
                <w:szCs w:val="22"/>
                <w:lang w:eastAsia="es-PY"/>
              </w:rPr>
              <w:t>• Profesional Universitario</w:t>
            </w:r>
            <w:r w:rsidR="00967061" w:rsidRPr="00A43920">
              <w:rPr>
                <w:sz w:val="22"/>
                <w:szCs w:val="22"/>
                <w:lang w:eastAsia="es-PY"/>
              </w:rPr>
              <w:t>.</w:t>
            </w:r>
            <w:r w:rsidRPr="00A43920">
              <w:rPr>
                <w:sz w:val="22"/>
                <w:szCs w:val="22"/>
                <w:lang w:eastAsia="es-PY"/>
              </w:rPr>
              <w:t xml:space="preserve"> </w:t>
            </w:r>
          </w:p>
          <w:p w14:paraId="5B234803" w14:textId="60274365" w:rsidR="00F55FBC" w:rsidRPr="00A43920" w:rsidRDefault="00F55FBC" w:rsidP="005A5DB9">
            <w:pPr>
              <w:rPr>
                <w:sz w:val="22"/>
                <w:szCs w:val="22"/>
                <w:lang w:eastAsia="es-PY"/>
              </w:rPr>
            </w:pPr>
            <w:r w:rsidRPr="00A43920">
              <w:rPr>
                <w:sz w:val="22"/>
                <w:szCs w:val="22"/>
                <w:lang w:eastAsia="es-PY"/>
              </w:rPr>
              <w:t>• Docente Jubilado</w:t>
            </w:r>
            <w:r w:rsidR="00967061" w:rsidRPr="00A43920">
              <w:rPr>
                <w:sz w:val="22"/>
                <w:szCs w:val="22"/>
                <w:lang w:eastAsia="es-PY"/>
              </w:rPr>
              <w:t>.</w:t>
            </w:r>
          </w:p>
        </w:tc>
      </w:tr>
      <w:tr w:rsidR="00F55FBC" w:rsidRPr="00720D49" w14:paraId="5FD87432" w14:textId="77777777" w:rsidTr="002C39B9">
        <w:trPr>
          <w:trHeight w:val="714"/>
        </w:trPr>
        <w:tc>
          <w:tcPr>
            <w:tcW w:w="1049" w:type="pct"/>
            <w:shd w:val="clear" w:color="CCCCFF" w:fill="C0C0C0"/>
            <w:vAlign w:val="center"/>
            <w:hideMark/>
          </w:tcPr>
          <w:p w14:paraId="3E1F7DFE" w14:textId="77777777" w:rsidR="00F55FBC" w:rsidRPr="00720D49" w:rsidRDefault="00F55FBC" w:rsidP="000E20F7">
            <w:pPr>
              <w:jc w:val="center"/>
              <w:rPr>
                <w:b/>
                <w:bCs/>
                <w:sz w:val="22"/>
                <w:szCs w:val="22"/>
                <w:lang w:eastAsia="es-PY"/>
              </w:rPr>
            </w:pPr>
            <w:r w:rsidRPr="00720D49">
              <w:rPr>
                <w:b/>
                <w:bCs/>
                <w:sz w:val="22"/>
                <w:szCs w:val="22"/>
                <w:lang w:eastAsia="es-PY"/>
              </w:rPr>
              <w:t>PRINCIPALES CONOCIMIENTOS ACREDITADOS</w:t>
            </w:r>
          </w:p>
        </w:tc>
        <w:tc>
          <w:tcPr>
            <w:tcW w:w="2330" w:type="pct"/>
            <w:shd w:val="clear" w:color="auto" w:fill="auto"/>
            <w:hideMark/>
          </w:tcPr>
          <w:p w14:paraId="59314506" w14:textId="0F658F7D" w:rsidR="00F55FBC" w:rsidRPr="00720D49" w:rsidRDefault="00967061" w:rsidP="0071109A">
            <w:pPr>
              <w:rPr>
                <w:sz w:val="22"/>
                <w:szCs w:val="22"/>
                <w:lang w:eastAsia="es-PY"/>
              </w:rPr>
            </w:pPr>
            <w:r w:rsidRPr="00720D49">
              <w:rPr>
                <w:sz w:val="22"/>
                <w:szCs w:val="22"/>
                <w:lang w:eastAsia="es-PY"/>
              </w:rPr>
              <w:t xml:space="preserve">• </w:t>
            </w:r>
            <w:r w:rsidR="00F55FBC" w:rsidRPr="00720D49">
              <w:rPr>
                <w:sz w:val="22"/>
                <w:szCs w:val="22"/>
                <w:lang w:eastAsia="es-PY"/>
              </w:rPr>
              <w:t>Cursos y capacitaciones en el área</w:t>
            </w:r>
            <w:r w:rsidRPr="00720D49">
              <w:rPr>
                <w:sz w:val="22"/>
                <w:szCs w:val="22"/>
                <w:lang w:eastAsia="es-PY"/>
              </w:rPr>
              <w:t>.</w:t>
            </w:r>
            <w:r w:rsidR="00F55FBC" w:rsidRPr="00720D49">
              <w:rPr>
                <w:sz w:val="22"/>
                <w:szCs w:val="22"/>
                <w:lang w:eastAsia="es-PY"/>
              </w:rPr>
              <w:br/>
            </w:r>
            <w:r w:rsidRPr="00720D49">
              <w:rPr>
                <w:sz w:val="22"/>
                <w:szCs w:val="22"/>
                <w:lang w:eastAsia="es-PY"/>
              </w:rPr>
              <w:t xml:space="preserve">• </w:t>
            </w:r>
            <w:r w:rsidR="00F55FBC" w:rsidRPr="00720D49">
              <w:rPr>
                <w:sz w:val="22"/>
                <w:szCs w:val="22"/>
                <w:lang w:eastAsia="es-PY"/>
              </w:rPr>
              <w:t>Utilización de herramientas informáticas</w:t>
            </w:r>
            <w:r w:rsidRPr="00720D49">
              <w:rPr>
                <w:sz w:val="22"/>
                <w:szCs w:val="22"/>
                <w:lang w:eastAsia="es-PY"/>
              </w:rPr>
              <w:t>.</w:t>
            </w:r>
          </w:p>
        </w:tc>
        <w:tc>
          <w:tcPr>
            <w:tcW w:w="1621" w:type="pct"/>
            <w:shd w:val="clear" w:color="auto" w:fill="auto"/>
            <w:hideMark/>
          </w:tcPr>
          <w:p w14:paraId="5231E985" w14:textId="77777777" w:rsidR="00F55FBC" w:rsidRPr="00720D49" w:rsidRDefault="00F55FBC" w:rsidP="00DD68CF">
            <w:pPr>
              <w:rPr>
                <w:sz w:val="22"/>
                <w:szCs w:val="22"/>
                <w:lang w:eastAsia="es-PY"/>
              </w:rPr>
            </w:pPr>
            <w:r w:rsidRPr="00720D49">
              <w:rPr>
                <w:sz w:val="22"/>
                <w:szCs w:val="22"/>
                <w:lang w:eastAsia="es-PY"/>
              </w:rPr>
              <w:t> </w:t>
            </w:r>
          </w:p>
        </w:tc>
      </w:tr>
      <w:tr w:rsidR="00F55FBC" w:rsidRPr="00720D49" w14:paraId="58D64553" w14:textId="77777777" w:rsidTr="002C39B9">
        <w:trPr>
          <w:trHeight w:val="2667"/>
        </w:trPr>
        <w:tc>
          <w:tcPr>
            <w:tcW w:w="1049" w:type="pct"/>
            <w:vMerge w:val="restart"/>
            <w:shd w:val="clear" w:color="CCCCFF" w:fill="C0C0C0"/>
            <w:vAlign w:val="center"/>
            <w:hideMark/>
          </w:tcPr>
          <w:p w14:paraId="0DEE9D0D" w14:textId="77777777" w:rsidR="00F55FBC" w:rsidRPr="00720D49" w:rsidRDefault="00F55FBC" w:rsidP="000E20F7">
            <w:pPr>
              <w:jc w:val="center"/>
              <w:rPr>
                <w:b/>
                <w:bCs/>
                <w:sz w:val="22"/>
                <w:szCs w:val="22"/>
                <w:lang w:eastAsia="es-PY"/>
              </w:rPr>
            </w:pPr>
            <w:r w:rsidRPr="00720D49">
              <w:rPr>
                <w:b/>
                <w:bCs/>
                <w:sz w:val="22"/>
                <w:szCs w:val="22"/>
                <w:lang w:eastAsia="es-PY"/>
              </w:rPr>
              <w:t>PRINCIPALES COMPETENCIAS</w:t>
            </w:r>
          </w:p>
        </w:tc>
        <w:tc>
          <w:tcPr>
            <w:tcW w:w="2330" w:type="pct"/>
            <w:vMerge w:val="restart"/>
            <w:shd w:val="clear" w:color="auto" w:fill="auto"/>
            <w:hideMark/>
          </w:tcPr>
          <w:p w14:paraId="160BAB01" w14:textId="77777777" w:rsidR="00F55FBC" w:rsidRPr="00720D49" w:rsidRDefault="00F55FBC" w:rsidP="0071109A">
            <w:pPr>
              <w:rPr>
                <w:sz w:val="22"/>
                <w:szCs w:val="22"/>
                <w:lang w:eastAsia="es-PY"/>
              </w:rPr>
            </w:pPr>
            <w:r w:rsidRPr="00720D49">
              <w:rPr>
                <w:sz w:val="22"/>
                <w:szCs w:val="22"/>
                <w:u w:val="single"/>
                <w:lang w:eastAsia="es-PY"/>
              </w:rPr>
              <w:t>Conocimientos básicos</w:t>
            </w:r>
            <w:r w:rsidRPr="00720D49">
              <w:rPr>
                <w:sz w:val="22"/>
                <w:szCs w:val="22"/>
                <w:lang w:eastAsia="es-PY"/>
              </w:rPr>
              <w:t>:</w:t>
            </w:r>
          </w:p>
          <w:p w14:paraId="58AC1071" w14:textId="17B9872F" w:rsidR="00F55FBC" w:rsidRPr="00720D49" w:rsidRDefault="00967061" w:rsidP="002C39B9">
            <w:pPr>
              <w:rPr>
                <w:sz w:val="22"/>
                <w:szCs w:val="22"/>
                <w:lang w:eastAsia="es-PY"/>
              </w:rPr>
            </w:pPr>
            <w:r w:rsidRPr="00720D49">
              <w:rPr>
                <w:sz w:val="22"/>
                <w:szCs w:val="22"/>
                <w:lang w:eastAsia="es-PY"/>
              </w:rPr>
              <w:t xml:space="preserve">• </w:t>
            </w:r>
            <w:r w:rsidR="00F55FBC" w:rsidRPr="00720D49">
              <w:rPr>
                <w:sz w:val="22"/>
                <w:szCs w:val="22"/>
                <w:lang w:eastAsia="es-PY"/>
              </w:rPr>
              <w:t xml:space="preserve">Conocimientos técnicos a ser aplicados a las tareas descriptas, en especial el manejo de archivo, habilidades ortográficas, redacción y comunicación.  </w:t>
            </w:r>
          </w:p>
          <w:p w14:paraId="5BFF990A" w14:textId="35980CB3" w:rsidR="00F55FBC" w:rsidRPr="00720D49" w:rsidRDefault="00967061" w:rsidP="002C39B9">
            <w:pPr>
              <w:rPr>
                <w:sz w:val="22"/>
                <w:szCs w:val="22"/>
                <w:lang w:eastAsia="es-PY"/>
              </w:rPr>
            </w:pPr>
            <w:r w:rsidRPr="00720D49">
              <w:rPr>
                <w:sz w:val="22"/>
                <w:szCs w:val="22"/>
                <w:lang w:eastAsia="es-PY"/>
              </w:rPr>
              <w:t xml:space="preserve">• </w:t>
            </w:r>
            <w:r w:rsidR="00F55FBC" w:rsidRPr="00720D49">
              <w:rPr>
                <w:sz w:val="22"/>
                <w:szCs w:val="22"/>
                <w:lang w:eastAsia="es-PY"/>
              </w:rPr>
              <w:t>Naturaleza del Ministerio de Educación y C</w:t>
            </w:r>
            <w:r w:rsidRPr="00720D49">
              <w:rPr>
                <w:sz w:val="22"/>
                <w:szCs w:val="22"/>
                <w:lang w:eastAsia="es-PY"/>
              </w:rPr>
              <w:t xml:space="preserve">iencias </w:t>
            </w:r>
            <w:r w:rsidR="00F55FBC" w:rsidRPr="00720D49">
              <w:rPr>
                <w:sz w:val="22"/>
                <w:szCs w:val="22"/>
                <w:lang w:eastAsia="es-PY"/>
              </w:rPr>
              <w:t>(Misión, Visión, etc.) y los objetivos del puesto.</w:t>
            </w:r>
          </w:p>
          <w:p w14:paraId="779EF43D" w14:textId="77777777" w:rsidR="00F55FBC" w:rsidRPr="00720D49" w:rsidRDefault="00F55FBC" w:rsidP="002C39B9">
            <w:pPr>
              <w:rPr>
                <w:sz w:val="22"/>
                <w:szCs w:val="22"/>
                <w:lang w:eastAsia="es-PY"/>
              </w:rPr>
            </w:pPr>
            <w:r w:rsidRPr="00720D49">
              <w:rPr>
                <w:sz w:val="22"/>
                <w:szCs w:val="22"/>
                <w:u w:val="single"/>
                <w:lang w:eastAsia="es-PY"/>
              </w:rPr>
              <w:t>Competencias</w:t>
            </w:r>
            <w:r w:rsidRPr="00720D49">
              <w:rPr>
                <w:sz w:val="22"/>
                <w:szCs w:val="22"/>
                <w:lang w:eastAsia="es-PY"/>
              </w:rPr>
              <w:t>:</w:t>
            </w:r>
          </w:p>
          <w:p w14:paraId="280CBFAC" w14:textId="04344EBB" w:rsidR="00F55FBC" w:rsidRPr="00720D49" w:rsidRDefault="00967061" w:rsidP="002C39B9">
            <w:pPr>
              <w:rPr>
                <w:sz w:val="22"/>
                <w:szCs w:val="22"/>
                <w:lang w:eastAsia="es-PY"/>
              </w:rPr>
            </w:pPr>
            <w:r w:rsidRPr="00720D49">
              <w:rPr>
                <w:sz w:val="22"/>
                <w:szCs w:val="22"/>
                <w:lang w:eastAsia="es-PY"/>
              </w:rPr>
              <w:t>•</w:t>
            </w:r>
            <w:r w:rsidR="00F55FBC" w:rsidRPr="00720D49">
              <w:rPr>
                <w:sz w:val="22"/>
                <w:szCs w:val="22"/>
                <w:lang w:eastAsia="es-PY"/>
              </w:rPr>
              <w:t xml:space="preserve"> Responsabilidad</w:t>
            </w:r>
            <w:r w:rsidRPr="00720D49">
              <w:rPr>
                <w:sz w:val="22"/>
                <w:szCs w:val="22"/>
                <w:lang w:eastAsia="es-PY"/>
              </w:rPr>
              <w:t>.</w:t>
            </w:r>
          </w:p>
          <w:p w14:paraId="0C21F88A" w14:textId="65BCFD0D" w:rsidR="00F55FBC" w:rsidRPr="00720D49" w:rsidRDefault="00967061" w:rsidP="002C39B9">
            <w:pPr>
              <w:rPr>
                <w:sz w:val="22"/>
                <w:szCs w:val="22"/>
                <w:lang w:eastAsia="es-PY"/>
              </w:rPr>
            </w:pPr>
            <w:r w:rsidRPr="00720D49">
              <w:rPr>
                <w:sz w:val="22"/>
                <w:szCs w:val="22"/>
                <w:lang w:eastAsia="es-PY"/>
              </w:rPr>
              <w:t>•</w:t>
            </w:r>
            <w:r w:rsidR="00F55FBC" w:rsidRPr="00720D49">
              <w:rPr>
                <w:sz w:val="22"/>
                <w:szCs w:val="22"/>
                <w:lang w:eastAsia="es-PY"/>
              </w:rPr>
              <w:t xml:space="preserve"> Honestidad</w:t>
            </w:r>
            <w:r w:rsidRPr="00720D49">
              <w:rPr>
                <w:sz w:val="22"/>
                <w:szCs w:val="22"/>
                <w:lang w:eastAsia="es-PY"/>
              </w:rPr>
              <w:t>.</w:t>
            </w:r>
          </w:p>
          <w:p w14:paraId="0E486B73" w14:textId="1E44C081" w:rsidR="00F55FBC" w:rsidRPr="00720D49" w:rsidRDefault="00967061" w:rsidP="0071109A">
            <w:pPr>
              <w:rPr>
                <w:sz w:val="22"/>
                <w:szCs w:val="22"/>
                <w:lang w:eastAsia="es-PY"/>
              </w:rPr>
            </w:pPr>
            <w:r w:rsidRPr="00720D49">
              <w:rPr>
                <w:sz w:val="22"/>
                <w:szCs w:val="22"/>
                <w:lang w:eastAsia="es-PY"/>
              </w:rPr>
              <w:t>•</w:t>
            </w:r>
            <w:r w:rsidR="00F55FBC" w:rsidRPr="00720D49">
              <w:rPr>
                <w:sz w:val="22"/>
                <w:szCs w:val="22"/>
                <w:lang w:eastAsia="es-PY"/>
              </w:rPr>
              <w:t xml:space="preserve"> Compromiso</w:t>
            </w:r>
            <w:r w:rsidRPr="00720D49">
              <w:rPr>
                <w:sz w:val="22"/>
                <w:szCs w:val="22"/>
                <w:lang w:eastAsia="es-PY"/>
              </w:rPr>
              <w:t>.</w:t>
            </w:r>
          </w:p>
        </w:tc>
        <w:tc>
          <w:tcPr>
            <w:tcW w:w="1621" w:type="pct"/>
            <w:vMerge w:val="restart"/>
            <w:shd w:val="clear" w:color="auto" w:fill="auto"/>
            <w:hideMark/>
          </w:tcPr>
          <w:p w14:paraId="0B4EDFCA" w14:textId="582BBB12" w:rsidR="00F55FBC" w:rsidRPr="00720D49" w:rsidRDefault="00967061" w:rsidP="00DD68CF">
            <w:pPr>
              <w:rPr>
                <w:sz w:val="22"/>
                <w:szCs w:val="22"/>
                <w:lang w:eastAsia="es-PY"/>
              </w:rPr>
            </w:pPr>
            <w:r w:rsidRPr="00720D49">
              <w:rPr>
                <w:sz w:val="22"/>
                <w:szCs w:val="22"/>
                <w:lang w:eastAsia="es-PY"/>
              </w:rPr>
              <w:t xml:space="preserve">• </w:t>
            </w:r>
            <w:r w:rsidR="00F55FBC" w:rsidRPr="00720D49">
              <w:rPr>
                <w:sz w:val="22"/>
                <w:szCs w:val="22"/>
                <w:lang w:eastAsia="es-PY"/>
              </w:rPr>
              <w:t>Manejo fluido del idioma guaraní</w:t>
            </w:r>
            <w:r w:rsidRPr="00720D49">
              <w:rPr>
                <w:sz w:val="22"/>
                <w:szCs w:val="22"/>
                <w:lang w:eastAsia="es-PY"/>
              </w:rPr>
              <w:t>.</w:t>
            </w:r>
          </w:p>
          <w:p w14:paraId="6BEC0705" w14:textId="77777777" w:rsidR="00F55FBC" w:rsidRPr="00720D49" w:rsidRDefault="00F55FBC" w:rsidP="009E77A9">
            <w:pPr>
              <w:rPr>
                <w:sz w:val="22"/>
                <w:szCs w:val="22"/>
                <w:lang w:eastAsia="es-PY"/>
              </w:rPr>
            </w:pPr>
          </w:p>
        </w:tc>
      </w:tr>
      <w:tr w:rsidR="00F55FBC" w:rsidRPr="00720D49" w14:paraId="4622F0F0" w14:textId="77777777" w:rsidTr="002C39B9">
        <w:trPr>
          <w:trHeight w:val="276"/>
        </w:trPr>
        <w:tc>
          <w:tcPr>
            <w:tcW w:w="1049" w:type="pct"/>
            <w:vMerge/>
            <w:vAlign w:val="center"/>
            <w:hideMark/>
          </w:tcPr>
          <w:p w14:paraId="2F2E5A65" w14:textId="77777777" w:rsidR="00F55FBC" w:rsidRPr="00720D49" w:rsidRDefault="00F55FBC" w:rsidP="00F55FBC">
            <w:pPr>
              <w:jc w:val="both"/>
              <w:rPr>
                <w:b/>
                <w:bCs/>
                <w:sz w:val="22"/>
                <w:szCs w:val="22"/>
                <w:lang w:eastAsia="es-PY"/>
              </w:rPr>
            </w:pPr>
          </w:p>
        </w:tc>
        <w:tc>
          <w:tcPr>
            <w:tcW w:w="2330" w:type="pct"/>
            <w:vMerge/>
            <w:vAlign w:val="center"/>
            <w:hideMark/>
          </w:tcPr>
          <w:p w14:paraId="204E94FB" w14:textId="77777777" w:rsidR="00F55FBC" w:rsidRPr="00720D49" w:rsidRDefault="00F55FBC" w:rsidP="002C39B9">
            <w:pPr>
              <w:rPr>
                <w:sz w:val="22"/>
                <w:szCs w:val="22"/>
                <w:lang w:eastAsia="es-PY"/>
              </w:rPr>
            </w:pPr>
          </w:p>
        </w:tc>
        <w:tc>
          <w:tcPr>
            <w:tcW w:w="1621" w:type="pct"/>
            <w:vMerge/>
            <w:vAlign w:val="center"/>
            <w:hideMark/>
          </w:tcPr>
          <w:p w14:paraId="01B6352F" w14:textId="77777777" w:rsidR="00F55FBC" w:rsidRPr="00720D49" w:rsidRDefault="00F55FBC" w:rsidP="002C39B9">
            <w:pPr>
              <w:rPr>
                <w:sz w:val="22"/>
                <w:szCs w:val="22"/>
                <w:lang w:eastAsia="es-PY"/>
              </w:rPr>
            </w:pPr>
          </w:p>
        </w:tc>
      </w:tr>
      <w:tr w:rsidR="00F55FBC" w:rsidRPr="00720D49" w14:paraId="19C081AD" w14:textId="77777777" w:rsidTr="002C39B9">
        <w:trPr>
          <w:trHeight w:val="1125"/>
        </w:trPr>
        <w:tc>
          <w:tcPr>
            <w:tcW w:w="1049" w:type="pct"/>
            <w:shd w:val="clear" w:color="CCCCFF" w:fill="C0C0C0"/>
            <w:vAlign w:val="center"/>
          </w:tcPr>
          <w:p w14:paraId="45820F1E" w14:textId="77777777" w:rsidR="00F55FBC" w:rsidRPr="00720D49" w:rsidRDefault="00F55FBC" w:rsidP="000E20F7">
            <w:pPr>
              <w:jc w:val="center"/>
              <w:rPr>
                <w:b/>
                <w:bCs/>
                <w:sz w:val="22"/>
                <w:szCs w:val="22"/>
                <w:lang w:eastAsia="es-PY"/>
              </w:rPr>
            </w:pPr>
            <w:r w:rsidRPr="00720D49">
              <w:rPr>
                <w:b/>
                <w:bCs/>
                <w:sz w:val="22"/>
                <w:szCs w:val="22"/>
                <w:lang w:eastAsia="es-PY"/>
              </w:rPr>
              <w:t>PRINCIPALES ACTIVIDADES</w:t>
            </w:r>
          </w:p>
        </w:tc>
        <w:tc>
          <w:tcPr>
            <w:tcW w:w="2330" w:type="pct"/>
            <w:shd w:val="clear" w:color="000000" w:fill="FFFFFF"/>
          </w:tcPr>
          <w:p w14:paraId="298AB9E8" w14:textId="77777777" w:rsidR="00F55FBC" w:rsidRPr="00720D49" w:rsidRDefault="00F55FBC" w:rsidP="002C39B9">
            <w:pPr>
              <w:rPr>
                <w:sz w:val="22"/>
                <w:szCs w:val="22"/>
                <w:lang w:eastAsia="es-PY"/>
              </w:rPr>
            </w:pPr>
            <w:r w:rsidRPr="00720D49">
              <w:rPr>
                <w:sz w:val="22"/>
                <w:szCs w:val="22"/>
                <w:lang w:eastAsia="es-PY"/>
              </w:rPr>
              <w:t>• Asistir a todas las sesiones presenciales de capacitación para aplicadores/as.</w:t>
            </w:r>
          </w:p>
          <w:p w14:paraId="4A0AC21C" w14:textId="77777777" w:rsidR="00F55FBC" w:rsidRPr="00720D49" w:rsidRDefault="00F55FBC" w:rsidP="002C39B9">
            <w:pPr>
              <w:rPr>
                <w:sz w:val="22"/>
                <w:szCs w:val="22"/>
                <w:lang w:eastAsia="es-PY"/>
              </w:rPr>
            </w:pPr>
            <w:r w:rsidRPr="00720D49">
              <w:rPr>
                <w:sz w:val="22"/>
                <w:szCs w:val="22"/>
                <w:lang w:eastAsia="es-PY"/>
              </w:rPr>
              <w:lastRenderedPageBreak/>
              <w:t>• Manejar con fluidez la Guía del aplicador y los instrumentos de recolección de datos.</w:t>
            </w:r>
          </w:p>
          <w:p w14:paraId="19C59B4B" w14:textId="62930504" w:rsidR="00F55FBC" w:rsidRPr="00720D49" w:rsidRDefault="00967061" w:rsidP="002C39B9">
            <w:pPr>
              <w:rPr>
                <w:sz w:val="22"/>
                <w:szCs w:val="22"/>
                <w:lang w:eastAsia="es-PY"/>
              </w:rPr>
            </w:pPr>
            <w:r w:rsidRPr="00720D49">
              <w:rPr>
                <w:sz w:val="22"/>
                <w:szCs w:val="22"/>
                <w:lang w:eastAsia="es-PY"/>
              </w:rPr>
              <w:t xml:space="preserve">• </w:t>
            </w:r>
            <w:r w:rsidR="00F55FBC" w:rsidRPr="00720D49">
              <w:rPr>
                <w:sz w:val="22"/>
                <w:szCs w:val="22"/>
                <w:lang w:eastAsia="es-PY"/>
              </w:rPr>
              <w:t>Organizar los instrumentos de evaluación conforme a las directrices; en el lugar, fecha y hora establecida por el Coordinador/Supervisor.</w:t>
            </w:r>
          </w:p>
          <w:p w14:paraId="4CE34E08" w14:textId="3723C166" w:rsidR="00F55FBC" w:rsidRPr="00720D49" w:rsidRDefault="00F55FBC" w:rsidP="002C39B9">
            <w:pPr>
              <w:rPr>
                <w:sz w:val="22"/>
                <w:szCs w:val="22"/>
                <w:lang w:eastAsia="es-PY"/>
              </w:rPr>
            </w:pPr>
            <w:r w:rsidRPr="00720D49">
              <w:rPr>
                <w:sz w:val="22"/>
                <w:szCs w:val="22"/>
                <w:lang w:eastAsia="es-PY"/>
              </w:rPr>
              <w:t>• Distribuir los instrumentos de evaluación conforme a lo establecido en la Guía del aplicador/a.</w:t>
            </w:r>
          </w:p>
          <w:p w14:paraId="4735752D" w14:textId="4ECF9F36" w:rsidR="00F55FBC" w:rsidRPr="00720D49" w:rsidRDefault="00F55FBC" w:rsidP="002C39B9">
            <w:pPr>
              <w:rPr>
                <w:sz w:val="22"/>
                <w:szCs w:val="22"/>
                <w:lang w:eastAsia="es-PY"/>
              </w:rPr>
            </w:pPr>
            <w:r w:rsidRPr="00720D49">
              <w:rPr>
                <w:sz w:val="22"/>
                <w:szCs w:val="22"/>
                <w:lang w:eastAsia="es-PY"/>
              </w:rPr>
              <w:t>• Aplicar la totalidad de los instrumentos asignados por el</w:t>
            </w:r>
            <w:r w:rsidR="00967061" w:rsidRPr="00720D49">
              <w:rPr>
                <w:sz w:val="22"/>
                <w:szCs w:val="22"/>
                <w:lang w:eastAsia="es-PY"/>
              </w:rPr>
              <w:t>/la</w:t>
            </w:r>
            <w:r w:rsidRPr="00720D49">
              <w:rPr>
                <w:sz w:val="22"/>
                <w:szCs w:val="22"/>
                <w:lang w:eastAsia="es-PY"/>
              </w:rPr>
              <w:t xml:space="preserve"> Supervisor/a de aplicación, en la fecha y hora establecida</w:t>
            </w:r>
            <w:r w:rsidR="00967061" w:rsidRPr="00720D49">
              <w:rPr>
                <w:sz w:val="22"/>
                <w:szCs w:val="22"/>
                <w:lang w:eastAsia="es-PY"/>
              </w:rPr>
              <w:t>s</w:t>
            </w:r>
            <w:r w:rsidRPr="00720D49">
              <w:rPr>
                <w:sz w:val="22"/>
                <w:szCs w:val="22"/>
                <w:lang w:eastAsia="es-PY"/>
              </w:rPr>
              <w:t xml:space="preserve">. </w:t>
            </w:r>
          </w:p>
          <w:p w14:paraId="68DD2B3E" w14:textId="77777777" w:rsidR="00F55FBC" w:rsidRPr="00720D49" w:rsidRDefault="00F55FBC" w:rsidP="002C39B9">
            <w:pPr>
              <w:rPr>
                <w:sz w:val="22"/>
                <w:szCs w:val="22"/>
                <w:lang w:eastAsia="es-PY"/>
              </w:rPr>
            </w:pPr>
            <w:r w:rsidRPr="00720D49">
              <w:rPr>
                <w:sz w:val="22"/>
                <w:szCs w:val="22"/>
                <w:lang w:eastAsia="es-PY"/>
              </w:rPr>
              <w:t xml:space="preserve">• Organizar los instrumentos aplicados por tipo de instrumento en cada ciclo/nivel, separar las hojas de respuestas y ordenar según listas de alumnos. </w:t>
            </w:r>
          </w:p>
          <w:p w14:paraId="07D0D8F2" w14:textId="20B48B1E" w:rsidR="00F55FBC" w:rsidRPr="00720D49" w:rsidRDefault="00F55FBC" w:rsidP="002C39B9">
            <w:pPr>
              <w:rPr>
                <w:sz w:val="22"/>
                <w:szCs w:val="22"/>
                <w:lang w:eastAsia="es-PY"/>
              </w:rPr>
            </w:pPr>
            <w:r w:rsidRPr="00720D49">
              <w:rPr>
                <w:sz w:val="22"/>
                <w:szCs w:val="22"/>
                <w:lang w:eastAsia="es-PY"/>
              </w:rPr>
              <w:t>• Entregar los instrumentos ordenados en el lugar, fecha y hora establecida</w:t>
            </w:r>
            <w:r w:rsidR="00967061" w:rsidRPr="00720D49">
              <w:rPr>
                <w:sz w:val="22"/>
                <w:szCs w:val="22"/>
                <w:lang w:eastAsia="es-PY"/>
              </w:rPr>
              <w:t>s</w:t>
            </w:r>
            <w:r w:rsidRPr="00720D49">
              <w:rPr>
                <w:sz w:val="22"/>
                <w:szCs w:val="22"/>
                <w:lang w:eastAsia="es-PY"/>
              </w:rPr>
              <w:t xml:space="preserve"> por el Coordinador/Supervisor.</w:t>
            </w:r>
          </w:p>
          <w:p w14:paraId="721F7335" w14:textId="77777777" w:rsidR="00F55FBC" w:rsidRPr="00720D49" w:rsidRDefault="00F55FBC" w:rsidP="002C39B9">
            <w:pPr>
              <w:rPr>
                <w:sz w:val="22"/>
                <w:szCs w:val="22"/>
                <w:lang w:eastAsia="es-PY"/>
              </w:rPr>
            </w:pPr>
            <w:r w:rsidRPr="00720D49">
              <w:rPr>
                <w:sz w:val="22"/>
                <w:szCs w:val="22"/>
                <w:lang w:eastAsia="es-PY"/>
              </w:rPr>
              <w:t>• Resguardar la confidencialidad de todos los documentos e instrumentos de la Evaluación Censal.</w:t>
            </w:r>
          </w:p>
          <w:p w14:paraId="3B93BA68" w14:textId="77777777" w:rsidR="00F55FBC" w:rsidRPr="00720D49" w:rsidRDefault="00F55FBC" w:rsidP="002C39B9">
            <w:pPr>
              <w:rPr>
                <w:sz w:val="22"/>
                <w:szCs w:val="22"/>
                <w:lang w:eastAsia="es-PY"/>
              </w:rPr>
            </w:pPr>
            <w:r w:rsidRPr="00720D49">
              <w:rPr>
                <w:sz w:val="22"/>
                <w:szCs w:val="22"/>
                <w:lang w:eastAsia="es-PY"/>
              </w:rPr>
              <w:t>• Demostrar seguridad, eficiencia, flexibilidad en situaciones presentadas durante el proceso de aplicación.</w:t>
            </w:r>
          </w:p>
          <w:p w14:paraId="2D62EEE4" w14:textId="77777777" w:rsidR="00F55FBC" w:rsidRPr="00720D49" w:rsidRDefault="00F55FBC" w:rsidP="002C39B9">
            <w:pPr>
              <w:rPr>
                <w:sz w:val="22"/>
                <w:szCs w:val="22"/>
                <w:lang w:eastAsia="es-PY"/>
              </w:rPr>
            </w:pPr>
            <w:r w:rsidRPr="00720D49">
              <w:rPr>
                <w:sz w:val="22"/>
                <w:szCs w:val="22"/>
                <w:lang w:eastAsia="es-PY"/>
              </w:rPr>
              <w:t xml:space="preserve">• Cumplir y hacer cumplir las normas establecidas en la guía del aplicador. </w:t>
            </w:r>
          </w:p>
          <w:p w14:paraId="477362C4" w14:textId="77777777" w:rsidR="00F55FBC" w:rsidRPr="00720D49" w:rsidRDefault="00F55FBC" w:rsidP="002C39B9">
            <w:pPr>
              <w:rPr>
                <w:sz w:val="22"/>
                <w:szCs w:val="22"/>
                <w:lang w:eastAsia="es-PY"/>
              </w:rPr>
            </w:pPr>
            <w:r w:rsidRPr="00720D49">
              <w:rPr>
                <w:sz w:val="22"/>
                <w:szCs w:val="22"/>
                <w:lang w:eastAsia="es-PY"/>
              </w:rPr>
              <w:t xml:space="preserve">• Informar permanentemente al supervisor de aplicación sobre el avance de las actividades. </w:t>
            </w:r>
          </w:p>
          <w:p w14:paraId="30A0CD0D" w14:textId="77777777" w:rsidR="00F55FBC" w:rsidRPr="00720D49" w:rsidRDefault="00F55FBC" w:rsidP="002C39B9">
            <w:pPr>
              <w:rPr>
                <w:sz w:val="22"/>
                <w:szCs w:val="22"/>
                <w:lang w:eastAsia="es-PY"/>
              </w:rPr>
            </w:pPr>
            <w:r w:rsidRPr="00720D49">
              <w:rPr>
                <w:sz w:val="22"/>
                <w:szCs w:val="22"/>
                <w:lang w:eastAsia="es-PY"/>
              </w:rPr>
              <w:t>• Mantener una constante coordinación y comunicación con el superior inmediato.</w:t>
            </w:r>
          </w:p>
          <w:p w14:paraId="23E72904" w14:textId="77777777" w:rsidR="00F55FBC" w:rsidRPr="00720D49" w:rsidRDefault="00F55FBC" w:rsidP="002C39B9">
            <w:pPr>
              <w:rPr>
                <w:sz w:val="22"/>
                <w:szCs w:val="22"/>
                <w:lang w:eastAsia="es-PY"/>
              </w:rPr>
            </w:pPr>
            <w:r w:rsidRPr="00720D49">
              <w:rPr>
                <w:sz w:val="22"/>
                <w:szCs w:val="22"/>
                <w:lang w:eastAsia="es-PY"/>
              </w:rPr>
              <w:t>• Integrarse positivamente a la organización y funcionamiento del Proyecto.</w:t>
            </w:r>
          </w:p>
          <w:p w14:paraId="761D4841" w14:textId="77777777" w:rsidR="00F55FBC" w:rsidRPr="00720D49" w:rsidRDefault="00F55FBC" w:rsidP="002C39B9">
            <w:pPr>
              <w:rPr>
                <w:sz w:val="22"/>
                <w:szCs w:val="22"/>
                <w:lang w:eastAsia="es-PY"/>
              </w:rPr>
            </w:pPr>
            <w:r w:rsidRPr="00720D49">
              <w:rPr>
                <w:sz w:val="22"/>
                <w:szCs w:val="22"/>
                <w:lang w:eastAsia="es-PY"/>
              </w:rPr>
              <w:t>• Verificar los instrumentos aplicados con relación al llenado, lista de estudiantes, cantidad de instrumentos, áreas evaluadas y tipo de instrumentos.</w:t>
            </w:r>
          </w:p>
          <w:p w14:paraId="7EEB1973" w14:textId="47C513DF" w:rsidR="009B0AB3" w:rsidRDefault="00F55FBC" w:rsidP="009B0AB3">
            <w:pPr>
              <w:rPr>
                <w:sz w:val="22"/>
                <w:szCs w:val="22"/>
                <w:lang w:eastAsia="es-PY"/>
              </w:rPr>
            </w:pPr>
            <w:r w:rsidRPr="00720D49">
              <w:rPr>
                <w:sz w:val="22"/>
                <w:szCs w:val="22"/>
                <w:lang w:eastAsia="es-PY"/>
              </w:rPr>
              <w:t>• Completar correctamente el informe del aplicador para su entrega y aprobación por el superior inmediato.</w:t>
            </w:r>
          </w:p>
          <w:p w14:paraId="5C69E298" w14:textId="29E986F4" w:rsidR="009B0AB3" w:rsidRPr="00720D49" w:rsidRDefault="009B0AB3" w:rsidP="009B0AB3">
            <w:pPr>
              <w:rPr>
                <w:sz w:val="22"/>
                <w:szCs w:val="22"/>
                <w:lang w:eastAsia="es-PY"/>
              </w:rPr>
            </w:pPr>
          </w:p>
        </w:tc>
        <w:tc>
          <w:tcPr>
            <w:tcW w:w="1621" w:type="pct"/>
            <w:shd w:val="clear" w:color="auto" w:fill="auto"/>
          </w:tcPr>
          <w:p w14:paraId="6526BA28" w14:textId="77777777" w:rsidR="00F55FBC" w:rsidRPr="00720D49" w:rsidRDefault="00F55FBC" w:rsidP="002C39B9">
            <w:pPr>
              <w:rPr>
                <w:sz w:val="22"/>
                <w:szCs w:val="22"/>
                <w:lang w:eastAsia="es-PY"/>
              </w:rPr>
            </w:pPr>
          </w:p>
        </w:tc>
      </w:tr>
      <w:tr w:rsidR="00F55FBC" w:rsidRPr="00720D49" w14:paraId="039B0B91" w14:textId="77777777" w:rsidTr="002C39B9">
        <w:trPr>
          <w:trHeight w:val="1125"/>
        </w:trPr>
        <w:tc>
          <w:tcPr>
            <w:tcW w:w="1049" w:type="pct"/>
            <w:shd w:val="clear" w:color="CCCCFF" w:fill="C0C0C0"/>
            <w:vAlign w:val="center"/>
            <w:hideMark/>
          </w:tcPr>
          <w:p w14:paraId="093B87F8" w14:textId="77777777" w:rsidR="00F55FBC" w:rsidRPr="00720D49" w:rsidRDefault="00F55FBC" w:rsidP="00F55FBC">
            <w:pPr>
              <w:jc w:val="both"/>
              <w:rPr>
                <w:b/>
                <w:bCs/>
                <w:sz w:val="22"/>
                <w:szCs w:val="22"/>
                <w:lang w:eastAsia="es-PY"/>
              </w:rPr>
            </w:pPr>
            <w:r w:rsidRPr="00720D49">
              <w:rPr>
                <w:b/>
                <w:bCs/>
                <w:sz w:val="22"/>
                <w:szCs w:val="22"/>
                <w:lang w:eastAsia="es-PY"/>
              </w:rPr>
              <w:lastRenderedPageBreak/>
              <w:t>OBSERVACIONES</w:t>
            </w:r>
          </w:p>
        </w:tc>
        <w:tc>
          <w:tcPr>
            <w:tcW w:w="2330" w:type="pct"/>
            <w:shd w:val="clear" w:color="000000" w:fill="FFFFFF"/>
            <w:hideMark/>
          </w:tcPr>
          <w:p w14:paraId="4BDBD876" w14:textId="77777777" w:rsidR="00F55FBC" w:rsidRPr="00720D49" w:rsidRDefault="00F55FBC" w:rsidP="00CA7D2E">
            <w:pPr>
              <w:numPr>
                <w:ilvl w:val="0"/>
                <w:numId w:val="59"/>
              </w:numPr>
              <w:ind w:left="236" w:hanging="236"/>
              <w:rPr>
                <w:sz w:val="22"/>
                <w:szCs w:val="22"/>
                <w:lang w:eastAsia="es-PY"/>
              </w:rPr>
            </w:pPr>
            <w:r w:rsidRPr="00720D49">
              <w:rPr>
                <w:sz w:val="22"/>
                <w:szCs w:val="22"/>
                <w:lang w:eastAsia="es-PY"/>
              </w:rPr>
              <w:t>Los postulantes ganadores deberán tener disponibilidad de tiempo completo y la posibilidad de realizar viajes al interior del país (Excluyente).</w:t>
            </w:r>
          </w:p>
          <w:p w14:paraId="4C0BF684" w14:textId="5654C657" w:rsidR="00F55FBC" w:rsidRPr="00720D49" w:rsidRDefault="00F55FBC" w:rsidP="00CA7D2E">
            <w:pPr>
              <w:numPr>
                <w:ilvl w:val="0"/>
                <w:numId w:val="59"/>
              </w:numPr>
              <w:ind w:left="236" w:hanging="236"/>
              <w:rPr>
                <w:sz w:val="22"/>
                <w:szCs w:val="22"/>
                <w:lang w:eastAsia="es-PY"/>
              </w:rPr>
            </w:pPr>
            <w:r w:rsidRPr="00720D49">
              <w:rPr>
                <w:sz w:val="22"/>
                <w:szCs w:val="22"/>
                <w:lang w:eastAsia="es-PY"/>
              </w:rPr>
              <w:t>Habitualmente de lunes a sábados, horario variable dependiendo de</w:t>
            </w:r>
            <w:r w:rsidR="0086352C" w:rsidRPr="00720D49">
              <w:rPr>
                <w:sz w:val="22"/>
                <w:szCs w:val="22"/>
                <w:lang w:eastAsia="es-PY"/>
              </w:rPr>
              <w:t>l</w:t>
            </w:r>
            <w:r w:rsidRPr="00720D49">
              <w:rPr>
                <w:sz w:val="22"/>
                <w:szCs w:val="22"/>
                <w:lang w:eastAsia="es-PY"/>
              </w:rPr>
              <w:t xml:space="preserve"> horario escolar.</w:t>
            </w:r>
          </w:p>
          <w:p w14:paraId="01FD0305" w14:textId="6492ECF9" w:rsidR="00F55FBC" w:rsidRPr="00720D49" w:rsidRDefault="00F55FBC" w:rsidP="00CA7D2E">
            <w:pPr>
              <w:numPr>
                <w:ilvl w:val="0"/>
                <w:numId w:val="59"/>
              </w:numPr>
              <w:ind w:left="236" w:hanging="236"/>
              <w:rPr>
                <w:bCs/>
                <w:sz w:val="22"/>
                <w:szCs w:val="22"/>
                <w:lang w:eastAsia="es-PY"/>
              </w:rPr>
            </w:pPr>
            <w:r w:rsidRPr="00720D49">
              <w:rPr>
                <w:bCs/>
                <w:sz w:val="22"/>
                <w:szCs w:val="22"/>
                <w:lang w:eastAsia="es-PY"/>
              </w:rPr>
              <w:t>No podrán ser contratados Docentes en ejercicio</w:t>
            </w:r>
            <w:r w:rsidR="0086352C" w:rsidRPr="00720D49">
              <w:rPr>
                <w:bCs/>
                <w:sz w:val="22"/>
                <w:szCs w:val="22"/>
                <w:lang w:eastAsia="es-PY"/>
              </w:rPr>
              <w:t>,</w:t>
            </w:r>
            <w:r w:rsidRPr="00720D49">
              <w:rPr>
                <w:bCs/>
                <w:sz w:val="22"/>
                <w:szCs w:val="22"/>
                <w:lang w:eastAsia="es-PY"/>
              </w:rPr>
              <w:t xml:space="preserve"> ya sea del sector oficial, privado subvencionado o privado</w:t>
            </w:r>
            <w:r w:rsidR="0086352C" w:rsidRPr="00720D49">
              <w:rPr>
                <w:bCs/>
                <w:sz w:val="22"/>
                <w:szCs w:val="22"/>
                <w:lang w:eastAsia="es-PY"/>
              </w:rPr>
              <w:t xml:space="preserve"> de</w:t>
            </w:r>
            <w:r w:rsidRPr="00720D49">
              <w:rPr>
                <w:bCs/>
                <w:sz w:val="22"/>
                <w:szCs w:val="22"/>
                <w:lang w:eastAsia="es-PY"/>
              </w:rPr>
              <w:t xml:space="preserve"> la Educación Escolar Básica y/o Educación Media, y técnicos del nivel central del MEC o de las supervisiones o direcciones departamentales.</w:t>
            </w:r>
          </w:p>
        </w:tc>
        <w:tc>
          <w:tcPr>
            <w:tcW w:w="1621" w:type="pct"/>
            <w:shd w:val="clear" w:color="auto" w:fill="auto"/>
            <w:hideMark/>
          </w:tcPr>
          <w:p w14:paraId="62697ADB" w14:textId="77777777" w:rsidR="00F55FBC" w:rsidRPr="00720D49" w:rsidRDefault="00F55FBC" w:rsidP="002C39B9">
            <w:pPr>
              <w:rPr>
                <w:sz w:val="22"/>
                <w:szCs w:val="22"/>
                <w:lang w:eastAsia="es-PY"/>
              </w:rPr>
            </w:pPr>
            <w:r w:rsidRPr="00720D49">
              <w:rPr>
                <w:sz w:val="22"/>
                <w:szCs w:val="22"/>
                <w:lang w:eastAsia="es-PY"/>
              </w:rPr>
              <w:t> </w:t>
            </w:r>
          </w:p>
        </w:tc>
      </w:tr>
    </w:tbl>
    <w:p w14:paraId="6E176249" w14:textId="66518A71" w:rsidR="00F55FBC" w:rsidRPr="00720D49" w:rsidRDefault="00F55FBC" w:rsidP="00F55FBC">
      <w:pPr>
        <w:jc w:val="both"/>
        <w:rPr>
          <w:b/>
          <w:sz w:val="22"/>
          <w:szCs w:val="22"/>
        </w:rPr>
      </w:pPr>
    </w:p>
    <w:p w14:paraId="61390796" w14:textId="09742295" w:rsidR="00327E52" w:rsidRPr="00720D49" w:rsidRDefault="00327E52" w:rsidP="00F55FBC">
      <w:pPr>
        <w:jc w:val="both"/>
        <w:rPr>
          <w:b/>
          <w:sz w:val="22"/>
          <w:szCs w:val="22"/>
        </w:rPr>
      </w:pPr>
    </w:p>
    <w:p w14:paraId="475F65BA" w14:textId="03D61B25" w:rsidR="00B517F7" w:rsidRPr="00720D49" w:rsidRDefault="00B517F7">
      <w:pPr>
        <w:rPr>
          <w:b/>
          <w:sz w:val="22"/>
          <w:szCs w:val="22"/>
        </w:rPr>
      </w:pPr>
      <w:r w:rsidRPr="00720D49">
        <w:rPr>
          <w:b/>
          <w:sz w:val="22"/>
          <w:szCs w:val="22"/>
        </w:rPr>
        <w:br w:type="page"/>
      </w:r>
    </w:p>
    <w:p w14:paraId="300C18D3" w14:textId="404293A6" w:rsidR="0081733D" w:rsidRPr="00197BBE" w:rsidRDefault="0081733D" w:rsidP="00CA7D2E">
      <w:pPr>
        <w:pStyle w:val="Listavistosa-nfasis11"/>
        <w:widowControl/>
        <w:numPr>
          <w:ilvl w:val="1"/>
          <w:numId w:val="62"/>
        </w:numPr>
        <w:contextualSpacing/>
        <w:jc w:val="both"/>
        <w:rPr>
          <w:rFonts w:ascii="Times New Roman" w:hAnsi="Times New Roman"/>
          <w:b/>
          <w:sz w:val="22"/>
          <w:szCs w:val="22"/>
          <w:highlight w:val="lightGray"/>
        </w:rPr>
      </w:pPr>
      <w:bookmarkStart w:id="34" w:name="_Hlk98405533"/>
      <w:r w:rsidRPr="00197BBE">
        <w:rPr>
          <w:rFonts w:ascii="Times New Roman" w:hAnsi="Times New Roman"/>
          <w:b/>
          <w:sz w:val="22"/>
          <w:szCs w:val="22"/>
          <w:highlight w:val="lightGray"/>
        </w:rPr>
        <w:lastRenderedPageBreak/>
        <w:t>TÉRMINOS DE REFERENCIA PARA JEFES TÉCNICOS</w:t>
      </w:r>
      <w:bookmarkEnd w:id="34"/>
    </w:p>
    <w:p w14:paraId="7A8C995D" w14:textId="77777777" w:rsidR="00DE2D60" w:rsidRPr="00720D49" w:rsidRDefault="00DE2D60" w:rsidP="00DE2D60">
      <w:pPr>
        <w:pStyle w:val="Listavistosa-nfasis11"/>
        <w:widowControl/>
        <w:ind w:left="502"/>
        <w:contextualSpacing/>
        <w:jc w:val="both"/>
        <w:rPr>
          <w:rFonts w:ascii="Times New Roman" w:hAnsi="Times New Roman"/>
          <w:b/>
          <w:sz w:val="22"/>
          <w:szCs w:val="22"/>
        </w:rPr>
      </w:pP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4"/>
        <w:gridCol w:w="4429"/>
        <w:gridCol w:w="2546"/>
      </w:tblGrid>
      <w:tr w:rsidR="0081733D" w:rsidRPr="00720D49" w14:paraId="217C7866" w14:textId="77777777" w:rsidTr="00DE2D60">
        <w:trPr>
          <w:trHeight w:val="247"/>
        </w:trPr>
        <w:tc>
          <w:tcPr>
            <w:tcW w:w="5000" w:type="pct"/>
            <w:gridSpan w:val="3"/>
            <w:shd w:val="clear" w:color="auto" w:fill="BFBFBF" w:themeFill="background1" w:themeFillShade="BF"/>
            <w:vAlign w:val="center"/>
            <w:hideMark/>
          </w:tcPr>
          <w:p w14:paraId="5B21245A" w14:textId="77777777" w:rsidR="0081733D" w:rsidRPr="00720D49" w:rsidRDefault="0081733D" w:rsidP="005E05B4">
            <w:pPr>
              <w:jc w:val="both"/>
              <w:rPr>
                <w:b/>
                <w:bCs/>
                <w:sz w:val="22"/>
                <w:szCs w:val="22"/>
                <w:lang w:eastAsia="es-PY"/>
              </w:rPr>
            </w:pPr>
            <w:r w:rsidRPr="00720D49">
              <w:rPr>
                <w:b/>
                <w:bCs/>
                <w:sz w:val="22"/>
                <w:szCs w:val="22"/>
                <w:lang w:eastAsia="es-PY"/>
              </w:rPr>
              <w:t>REQUISITOS DEL PUESTO DE JEFE TÉCNICO</w:t>
            </w:r>
          </w:p>
        </w:tc>
      </w:tr>
      <w:tr w:rsidR="0081733D" w:rsidRPr="00720D49" w14:paraId="3DA00ACF" w14:textId="77777777" w:rsidTr="000D6841">
        <w:trPr>
          <w:trHeight w:val="305"/>
        </w:trPr>
        <w:tc>
          <w:tcPr>
            <w:tcW w:w="944" w:type="pct"/>
            <w:shd w:val="clear" w:color="CCCCFF" w:fill="C0C0C0"/>
            <w:vAlign w:val="center"/>
            <w:hideMark/>
          </w:tcPr>
          <w:p w14:paraId="3F23A384" w14:textId="77777777" w:rsidR="0081733D" w:rsidRPr="00720D49" w:rsidRDefault="0081733D" w:rsidP="005E05B4">
            <w:pPr>
              <w:jc w:val="both"/>
              <w:rPr>
                <w:b/>
                <w:bCs/>
                <w:sz w:val="22"/>
                <w:szCs w:val="22"/>
                <w:highlight w:val="yellow"/>
                <w:lang w:eastAsia="es-PY"/>
              </w:rPr>
            </w:pPr>
          </w:p>
        </w:tc>
        <w:tc>
          <w:tcPr>
            <w:tcW w:w="2548" w:type="pct"/>
            <w:shd w:val="clear" w:color="CCCCFF" w:fill="C0C0C0"/>
            <w:vAlign w:val="center"/>
            <w:hideMark/>
          </w:tcPr>
          <w:p w14:paraId="5544DD36" w14:textId="77777777" w:rsidR="0081733D" w:rsidRPr="00720D49" w:rsidRDefault="0081733D" w:rsidP="005E05B4">
            <w:pPr>
              <w:jc w:val="both"/>
              <w:rPr>
                <w:b/>
                <w:bCs/>
                <w:sz w:val="22"/>
                <w:szCs w:val="22"/>
                <w:lang w:eastAsia="es-PY"/>
              </w:rPr>
            </w:pPr>
            <w:r w:rsidRPr="00720D49">
              <w:rPr>
                <w:b/>
                <w:bCs/>
                <w:sz w:val="22"/>
                <w:szCs w:val="22"/>
                <w:lang w:eastAsia="es-PY"/>
              </w:rPr>
              <w:t>MÍNIMOS REQUERIDOS</w:t>
            </w:r>
          </w:p>
        </w:tc>
        <w:tc>
          <w:tcPr>
            <w:tcW w:w="1508" w:type="pct"/>
            <w:shd w:val="clear" w:color="CCCCFF" w:fill="C0C0C0"/>
            <w:vAlign w:val="center"/>
            <w:hideMark/>
          </w:tcPr>
          <w:p w14:paraId="4DE74DCA" w14:textId="77777777" w:rsidR="0081733D" w:rsidRPr="00720D49" w:rsidRDefault="0081733D" w:rsidP="005E05B4">
            <w:pPr>
              <w:jc w:val="both"/>
              <w:rPr>
                <w:b/>
                <w:bCs/>
                <w:sz w:val="22"/>
                <w:szCs w:val="22"/>
                <w:lang w:eastAsia="es-PY"/>
              </w:rPr>
            </w:pPr>
            <w:r w:rsidRPr="00720D49">
              <w:rPr>
                <w:b/>
                <w:bCs/>
                <w:sz w:val="22"/>
                <w:szCs w:val="22"/>
                <w:lang w:eastAsia="es-PY"/>
              </w:rPr>
              <w:t>OPCIONALES CONVENIENTES</w:t>
            </w:r>
          </w:p>
        </w:tc>
      </w:tr>
      <w:tr w:rsidR="0081733D" w:rsidRPr="00720D49" w14:paraId="17F39209" w14:textId="77777777" w:rsidTr="000D6841">
        <w:trPr>
          <w:trHeight w:val="2090"/>
        </w:trPr>
        <w:tc>
          <w:tcPr>
            <w:tcW w:w="944" w:type="pct"/>
            <w:shd w:val="clear" w:color="CCCCFF" w:fill="C0C0C0"/>
            <w:vAlign w:val="center"/>
            <w:hideMark/>
          </w:tcPr>
          <w:p w14:paraId="3FCB8B87" w14:textId="77777777" w:rsidR="0081733D" w:rsidRPr="00720D49" w:rsidRDefault="0081733D" w:rsidP="000E20F7">
            <w:pPr>
              <w:jc w:val="center"/>
              <w:rPr>
                <w:b/>
                <w:bCs/>
                <w:sz w:val="22"/>
                <w:szCs w:val="22"/>
                <w:lang w:eastAsia="es-PY"/>
              </w:rPr>
            </w:pPr>
            <w:r w:rsidRPr="00720D49">
              <w:rPr>
                <w:b/>
                <w:bCs/>
                <w:sz w:val="22"/>
                <w:szCs w:val="22"/>
                <w:lang w:eastAsia="es-PY"/>
              </w:rPr>
              <w:t>EXPERIENCIA LABORAL</w:t>
            </w:r>
          </w:p>
        </w:tc>
        <w:tc>
          <w:tcPr>
            <w:tcW w:w="2548" w:type="pct"/>
            <w:shd w:val="clear" w:color="000000" w:fill="FFFFFF"/>
            <w:hideMark/>
          </w:tcPr>
          <w:p w14:paraId="7EB49C32" w14:textId="77777777" w:rsidR="0081733D" w:rsidRPr="00720D49" w:rsidRDefault="0081733D" w:rsidP="0071109A">
            <w:pPr>
              <w:tabs>
                <w:tab w:val="left" w:pos="153"/>
              </w:tabs>
              <w:rPr>
                <w:sz w:val="22"/>
                <w:szCs w:val="22"/>
                <w:lang w:eastAsia="es-PY"/>
              </w:rPr>
            </w:pPr>
            <w:r w:rsidRPr="00720D49">
              <w:rPr>
                <w:sz w:val="22"/>
                <w:szCs w:val="22"/>
                <w:lang w:eastAsia="es-PY"/>
              </w:rPr>
              <w:t>Experiencia Laboral general en tareas distintas a las requeridas para el puesto.</w:t>
            </w:r>
            <w:r w:rsidRPr="00720D49">
              <w:rPr>
                <w:sz w:val="22"/>
                <w:szCs w:val="22"/>
                <w:lang w:eastAsia="es-PY"/>
              </w:rPr>
              <w:br/>
              <w:t>Experiencia específica relacionada a las tareas a realizar.</w:t>
            </w:r>
          </w:p>
        </w:tc>
        <w:tc>
          <w:tcPr>
            <w:tcW w:w="1508" w:type="pct"/>
            <w:shd w:val="clear" w:color="auto" w:fill="auto"/>
            <w:hideMark/>
          </w:tcPr>
          <w:p w14:paraId="71D9286A" w14:textId="33A0DB79" w:rsidR="0081733D" w:rsidRPr="00720D49" w:rsidRDefault="0081733D" w:rsidP="00DD68CF">
            <w:pPr>
              <w:rPr>
                <w:sz w:val="22"/>
                <w:szCs w:val="22"/>
                <w:lang w:eastAsia="es-PY"/>
              </w:rPr>
            </w:pPr>
            <w:r w:rsidRPr="00720D49">
              <w:rPr>
                <w:sz w:val="22"/>
                <w:szCs w:val="22"/>
                <w:lang w:eastAsia="es-PY"/>
              </w:rPr>
              <w:t>Experiencia General 6 (seis) meses</w:t>
            </w:r>
            <w:r w:rsidRPr="00720D49">
              <w:rPr>
                <w:sz w:val="22"/>
                <w:szCs w:val="22"/>
                <w:lang w:eastAsia="es-PY"/>
              </w:rPr>
              <w:br/>
              <w:t xml:space="preserve">Experiencia </w:t>
            </w:r>
            <w:r w:rsidR="00555F18" w:rsidRPr="00720D49">
              <w:rPr>
                <w:sz w:val="22"/>
                <w:szCs w:val="22"/>
                <w:lang w:eastAsia="es-PY"/>
              </w:rPr>
              <w:t xml:space="preserve">Específica </w:t>
            </w:r>
            <w:r w:rsidRPr="00720D49">
              <w:rPr>
                <w:sz w:val="22"/>
                <w:szCs w:val="22"/>
                <w:lang w:eastAsia="es-PY"/>
              </w:rPr>
              <w:t>3 (tres) meses relacionados al área de trabajo en:</w:t>
            </w:r>
          </w:p>
          <w:p w14:paraId="32F06D42" w14:textId="77777777" w:rsidR="0081733D" w:rsidRPr="00720D49" w:rsidRDefault="0081733D"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encuestas</w:t>
            </w:r>
          </w:p>
          <w:p w14:paraId="4C9C5577" w14:textId="77777777" w:rsidR="0081733D" w:rsidRPr="00720D49" w:rsidRDefault="0081733D"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pruebas y cuestionarios en entornos escolares</w:t>
            </w:r>
          </w:p>
          <w:p w14:paraId="2487A3ED" w14:textId="77777777" w:rsidR="0081733D" w:rsidRPr="00720D49" w:rsidRDefault="0081733D"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Aplicación de instrumentos de investigación en terreno (entrevistas y/o cuestionarios)</w:t>
            </w:r>
          </w:p>
          <w:p w14:paraId="02A891F2" w14:textId="77777777" w:rsidR="0081733D" w:rsidRPr="00720D49" w:rsidRDefault="0081733D" w:rsidP="00CA7D2E">
            <w:pPr>
              <w:pStyle w:val="Listavistosa-nfasis11"/>
              <w:widowControl/>
              <w:numPr>
                <w:ilvl w:val="0"/>
                <w:numId w:val="46"/>
              </w:numPr>
              <w:ind w:left="387" w:hanging="283"/>
              <w:contextualSpacing/>
              <w:rPr>
                <w:rFonts w:ascii="Times New Roman" w:hAnsi="Times New Roman"/>
                <w:sz w:val="22"/>
                <w:szCs w:val="22"/>
                <w:lang w:eastAsia="es-PY"/>
              </w:rPr>
            </w:pPr>
            <w:r w:rsidRPr="00720D49">
              <w:rPr>
                <w:rFonts w:ascii="Times New Roman" w:hAnsi="Times New Roman"/>
                <w:sz w:val="22"/>
                <w:szCs w:val="22"/>
                <w:lang w:eastAsia="es-PY"/>
              </w:rPr>
              <w:t>Supervisión de equipos</w:t>
            </w:r>
          </w:p>
        </w:tc>
      </w:tr>
      <w:tr w:rsidR="0081733D" w:rsidRPr="00720D49" w14:paraId="56836893" w14:textId="77777777" w:rsidTr="000D6841">
        <w:trPr>
          <w:trHeight w:val="722"/>
        </w:trPr>
        <w:tc>
          <w:tcPr>
            <w:tcW w:w="944" w:type="pct"/>
            <w:shd w:val="clear" w:color="CCCCFF" w:fill="C0C0C0"/>
            <w:vAlign w:val="center"/>
            <w:hideMark/>
          </w:tcPr>
          <w:p w14:paraId="763621AF" w14:textId="77777777" w:rsidR="0081733D" w:rsidRPr="00720D49" w:rsidRDefault="0081733D" w:rsidP="000E20F7">
            <w:pPr>
              <w:jc w:val="center"/>
              <w:rPr>
                <w:b/>
                <w:bCs/>
                <w:sz w:val="22"/>
                <w:szCs w:val="22"/>
                <w:lang w:eastAsia="es-PY"/>
              </w:rPr>
            </w:pPr>
            <w:r w:rsidRPr="00720D49">
              <w:rPr>
                <w:b/>
                <w:bCs/>
                <w:sz w:val="22"/>
                <w:szCs w:val="22"/>
                <w:lang w:eastAsia="es-PY"/>
              </w:rPr>
              <w:t>EDUCACIÓN FORMAL</w:t>
            </w:r>
            <w:r w:rsidRPr="00720D49">
              <w:rPr>
                <w:b/>
                <w:bCs/>
                <w:sz w:val="22"/>
                <w:szCs w:val="22"/>
                <w:lang w:eastAsia="es-PY"/>
              </w:rPr>
              <w:br/>
              <w:t xml:space="preserve"> o ACREDITADA</w:t>
            </w:r>
          </w:p>
        </w:tc>
        <w:tc>
          <w:tcPr>
            <w:tcW w:w="2548" w:type="pct"/>
            <w:shd w:val="clear" w:color="000000" w:fill="FFFFFF"/>
            <w:hideMark/>
          </w:tcPr>
          <w:p w14:paraId="15B7332F" w14:textId="77777777" w:rsidR="0081733D" w:rsidRPr="00720D49" w:rsidRDefault="0081733D" w:rsidP="002C39B9">
            <w:pPr>
              <w:tabs>
                <w:tab w:val="left" w:pos="153"/>
              </w:tabs>
              <w:rPr>
                <w:sz w:val="22"/>
                <w:szCs w:val="22"/>
                <w:lang w:eastAsia="es-PY"/>
              </w:rPr>
            </w:pPr>
            <w:r w:rsidRPr="00720D49">
              <w:rPr>
                <w:sz w:val="22"/>
                <w:szCs w:val="22"/>
                <w:lang w:eastAsia="es-PY"/>
              </w:rPr>
              <w:t>• Estudiante Universitario cursando los últimos años de la carrera</w:t>
            </w:r>
          </w:p>
          <w:p w14:paraId="30334840" w14:textId="77777777" w:rsidR="0081733D" w:rsidRPr="00720D49" w:rsidRDefault="0081733D" w:rsidP="002C39B9">
            <w:pPr>
              <w:tabs>
                <w:tab w:val="left" w:pos="153"/>
              </w:tabs>
              <w:rPr>
                <w:sz w:val="22"/>
                <w:szCs w:val="22"/>
                <w:lang w:eastAsia="es-PY"/>
              </w:rPr>
            </w:pPr>
            <w:r w:rsidRPr="00720D49">
              <w:rPr>
                <w:sz w:val="22"/>
                <w:szCs w:val="22"/>
                <w:lang w:eastAsia="es-PY"/>
              </w:rPr>
              <w:t xml:space="preserve">• Estudiante de Educación Superior (Tecnicatura o Formación Docente) </w:t>
            </w:r>
          </w:p>
          <w:p w14:paraId="3A677F3D" w14:textId="77777777" w:rsidR="0081733D" w:rsidRPr="00720D49" w:rsidRDefault="0081733D" w:rsidP="002C39B9">
            <w:pPr>
              <w:tabs>
                <w:tab w:val="left" w:pos="153"/>
              </w:tabs>
              <w:rPr>
                <w:sz w:val="22"/>
                <w:szCs w:val="22"/>
                <w:lang w:eastAsia="es-PY"/>
              </w:rPr>
            </w:pPr>
          </w:p>
          <w:p w14:paraId="2F8925A5" w14:textId="77777777" w:rsidR="0081733D" w:rsidRPr="00720D49" w:rsidRDefault="0081733D" w:rsidP="002C39B9">
            <w:pPr>
              <w:tabs>
                <w:tab w:val="left" w:pos="153"/>
              </w:tabs>
              <w:rPr>
                <w:sz w:val="22"/>
                <w:szCs w:val="22"/>
                <w:lang w:eastAsia="es-PY"/>
              </w:rPr>
            </w:pPr>
          </w:p>
        </w:tc>
        <w:tc>
          <w:tcPr>
            <w:tcW w:w="1508" w:type="pct"/>
            <w:shd w:val="clear" w:color="000000" w:fill="FFFFFF"/>
            <w:hideMark/>
          </w:tcPr>
          <w:p w14:paraId="3B7606A7" w14:textId="77777777" w:rsidR="0081733D" w:rsidRPr="00720D49" w:rsidRDefault="0081733D" w:rsidP="002C39B9">
            <w:pPr>
              <w:rPr>
                <w:sz w:val="22"/>
                <w:szCs w:val="22"/>
                <w:lang w:eastAsia="es-PY"/>
              </w:rPr>
            </w:pPr>
            <w:r w:rsidRPr="00720D49">
              <w:rPr>
                <w:sz w:val="22"/>
                <w:szCs w:val="22"/>
                <w:lang w:eastAsia="es-PY"/>
              </w:rPr>
              <w:t>• Egresado de Carreras de Educación Superior (Tecnicatura o Formación Docente).</w:t>
            </w:r>
          </w:p>
          <w:p w14:paraId="39EA1B18" w14:textId="77777777" w:rsidR="0081733D" w:rsidRPr="00720D49" w:rsidRDefault="0081733D" w:rsidP="002C39B9">
            <w:pPr>
              <w:rPr>
                <w:sz w:val="22"/>
                <w:szCs w:val="22"/>
                <w:lang w:eastAsia="es-PY"/>
              </w:rPr>
            </w:pPr>
            <w:r w:rsidRPr="00720D49">
              <w:rPr>
                <w:sz w:val="22"/>
                <w:szCs w:val="22"/>
                <w:lang w:eastAsia="es-PY"/>
              </w:rPr>
              <w:t xml:space="preserve">• Profesional Universitario </w:t>
            </w:r>
          </w:p>
          <w:p w14:paraId="651E4D2B" w14:textId="77777777" w:rsidR="0081733D" w:rsidRPr="00720D49" w:rsidRDefault="0081733D" w:rsidP="002C39B9">
            <w:pPr>
              <w:rPr>
                <w:sz w:val="22"/>
                <w:szCs w:val="22"/>
                <w:lang w:eastAsia="es-PY"/>
              </w:rPr>
            </w:pPr>
            <w:r w:rsidRPr="00720D49">
              <w:rPr>
                <w:sz w:val="22"/>
                <w:szCs w:val="22"/>
                <w:lang w:eastAsia="es-PY"/>
              </w:rPr>
              <w:t>• Docente Jubilado</w:t>
            </w:r>
          </w:p>
        </w:tc>
      </w:tr>
      <w:tr w:rsidR="0081733D" w:rsidRPr="00720D49" w14:paraId="66A02CE3" w14:textId="77777777" w:rsidTr="000D6841">
        <w:trPr>
          <w:trHeight w:val="624"/>
        </w:trPr>
        <w:tc>
          <w:tcPr>
            <w:tcW w:w="944" w:type="pct"/>
            <w:shd w:val="clear" w:color="CCCCFF" w:fill="C0C0C0"/>
            <w:vAlign w:val="center"/>
            <w:hideMark/>
          </w:tcPr>
          <w:p w14:paraId="0A4FB635" w14:textId="77777777" w:rsidR="0081733D" w:rsidRPr="00720D49" w:rsidRDefault="0081733D" w:rsidP="000E20F7">
            <w:pPr>
              <w:jc w:val="center"/>
              <w:rPr>
                <w:b/>
                <w:bCs/>
                <w:sz w:val="22"/>
                <w:szCs w:val="22"/>
                <w:lang w:eastAsia="es-PY"/>
              </w:rPr>
            </w:pPr>
            <w:r w:rsidRPr="00720D49">
              <w:rPr>
                <w:b/>
                <w:bCs/>
                <w:sz w:val="22"/>
                <w:szCs w:val="22"/>
                <w:lang w:eastAsia="es-PY"/>
              </w:rPr>
              <w:t>PRINCIPALES CONOCIMIENTOS ACREDITADOS</w:t>
            </w:r>
          </w:p>
        </w:tc>
        <w:tc>
          <w:tcPr>
            <w:tcW w:w="2548" w:type="pct"/>
            <w:shd w:val="clear" w:color="auto" w:fill="auto"/>
            <w:hideMark/>
          </w:tcPr>
          <w:p w14:paraId="2F0DCAD3" w14:textId="1A4578A2" w:rsidR="0081733D" w:rsidRPr="00720D49" w:rsidRDefault="000D6841" w:rsidP="002C39B9">
            <w:pPr>
              <w:tabs>
                <w:tab w:val="left" w:pos="104"/>
              </w:tabs>
              <w:rPr>
                <w:sz w:val="22"/>
                <w:szCs w:val="22"/>
                <w:lang w:eastAsia="es-PY"/>
              </w:rPr>
            </w:pPr>
            <w:r w:rsidRPr="00720D49">
              <w:rPr>
                <w:sz w:val="22"/>
                <w:szCs w:val="22"/>
                <w:lang w:eastAsia="es-PY"/>
              </w:rPr>
              <w:t>•</w:t>
            </w:r>
            <w:r w:rsidR="00555F18" w:rsidRPr="00720D49">
              <w:rPr>
                <w:sz w:val="22"/>
                <w:szCs w:val="22"/>
                <w:lang w:eastAsia="es-PY"/>
              </w:rPr>
              <w:t xml:space="preserve"> </w:t>
            </w:r>
            <w:r w:rsidR="0081733D" w:rsidRPr="00720D49">
              <w:rPr>
                <w:sz w:val="22"/>
                <w:szCs w:val="22"/>
                <w:lang w:eastAsia="es-PY"/>
              </w:rPr>
              <w:t>Cursos y capacitaciones en el área</w:t>
            </w:r>
            <w:r w:rsidRPr="00720D49">
              <w:rPr>
                <w:sz w:val="22"/>
                <w:szCs w:val="22"/>
                <w:lang w:eastAsia="es-PY"/>
              </w:rPr>
              <w:t>.</w:t>
            </w:r>
            <w:r w:rsidR="0081733D" w:rsidRPr="00720D49">
              <w:rPr>
                <w:sz w:val="22"/>
                <w:szCs w:val="22"/>
                <w:lang w:eastAsia="es-PY"/>
              </w:rPr>
              <w:br/>
            </w:r>
            <w:r w:rsidRPr="00720D49">
              <w:rPr>
                <w:sz w:val="22"/>
                <w:szCs w:val="22"/>
                <w:lang w:eastAsia="es-PY"/>
              </w:rPr>
              <w:t xml:space="preserve">• </w:t>
            </w:r>
            <w:r w:rsidR="0081733D" w:rsidRPr="00720D49">
              <w:rPr>
                <w:sz w:val="22"/>
                <w:szCs w:val="22"/>
                <w:lang w:eastAsia="es-PY"/>
              </w:rPr>
              <w:t>Utilización de herramientas informáticas</w:t>
            </w:r>
            <w:r w:rsidRPr="00720D49">
              <w:rPr>
                <w:sz w:val="22"/>
                <w:szCs w:val="22"/>
                <w:lang w:eastAsia="es-PY"/>
              </w:rPr>
              <w:t>.</w:t>
            </w:r>
          </w:p>
        </w:tc>
        <w:tc>
          <w:tcPr>
            <w:tcW w:w="1508" w:type="pct"/>
            <w:shd w:val="clear" w:color="auto" w:fill="auto"/>
            <w:hideMark/>
          </w:tcPr>
          <w:p w14:paraId="3F2AC3A3" w14:textId="77777777" w:rsidR="0081733D" w:rsidRPr="00720D49" w:rsidRDefault="0081733D" w:rsidP="0071109A">
            <w:pPr>
              <w:rPr>
                <w:sz w:val="22"/>
                <w:szCs w:val="22"/>
                <w:lang w:eastAsia="es-PY"/>
              </w:rPr>
            </w:pPr>
            <w:r w:rsidRPr="00720D49">
              <w:rPr>
                <w:sz w:val="22"/>
                <w:szCs w:val="22"/>
                <w:lang w:eastAsia="es-PY"/>
              </w:rPr>
              <w:t> </w:t>
            </w:r>
          </w:p>
        </w:tc>
      </w:tr>
      <w:tr w:rsidR="0081733D" w:rsidRPr="00720D49" w14:paraId="0A6DCDC0" w14:textId="77777777" w:rsidTr="000D6841">
        <w:trPr>
          <w:trHeight w:val="2332"/>
        </w:trPr>
        <w:tc>
          <w:tcPr>
            <w:tcW w:w="944" w:type="pct"/>
            <w:vMerge w:val="restart"/>
            <w:shd w:val="clear" w:color="CCCCFF" w:fill="C0C0C0"/>
            <w:vAlign w:val="center"/>
            <w:hideMark/>
          </w:tcPr>
          <w:p w14:paraId="29E6F727" w14:textId="77777777" w:rsidR="0081733D" w:rsidRPr="00720D49" w:rsidRDefault="0081733D" w:rsidP="000E20F7">
            <w:pPr>
              <w:jc w:val="center"/>
              <w:rPr>
                <w:b/>
                <w:bCs/>
                <w:sz w:val="22"/>
                <w:szCs w:val="22"/>
                <w:lang w:eastAsia="es-PY"/>
              </w:rPr>
            </w:pPr>
            <w:r w:rsidRPr="00720D49">
              <w:rPr>
                <w:b/>
                <w:bCs/>
                <w:sz w:val="22"/>
                <w:szCs w:val="22"/>
                <w:lang w:eastAsia="es-PY"/>
              </w:rPr>
              <w:t>PRINCIPALES COMPETENCIAS</w:t>
            </w:r>
          </w:p>
        </w:tc>
        <w:tc>
          <w:tcPr>
            <w:tcW w:w="2548" w:type="pct"/>
            <w:vMerge w:val="restart"/>
            <w:shd w:val="clear" w:color="auto" w:fill="auto"/>
            <w:hideMark/>
          </w:tcPr>
          <w:p w14:paraId="1CA46238" w14:textId="77777777" w:rsidR="0081733D" w:rsidRPr="00720D49" w:rsidRDefault="0081733D" w:rsidP="002C39B9">
            <w:pPr>
              <w:tabs>
                <w:tab w:val="left" w:pos="153"/>
              </w:tabs>
              <w:rPr>
                <w:sz w:val="22"/>
                <w:szCs w:val="22"/>
                <w:lang w:eastAsia="es-PY"/>
              </w:rPr>
            </w:pPr>
            <w:r w:rsidRPr="00720D49">
              <w:rPr>
                <w:sz w:val="22"/>
                <w:szCs w:val="22"/>
                <w:u w:val="single"/>
                <w:lang w:eastAsia="es-PY"/>
              </w:rPr>
              <w:t>Conocimientos básicos</w:t>
            </w:r>
            <w:r w:rsidRPr="00720D49">
              <w:rPr>
                <w:sz w:val="22"/>
                <w:szCs w:val="22"/>
                <w:lang w:eastAsia="es-PY"/>
              </w:rPr>
              <w:t>:</w:t>
            </w:r>
          </w:p>
          <w:p w14:paraId="6958CA05" w14:textId="3848FA32" w:rsidR="0081733D" w:rsidRPr="00720D49" w:rsidRDefault="000D6841" w:rsidP="002C39B9">
            <w:pPr>
              <w:tabs>
                <w:tab w:val="left" w:pos="153"/>
              </w:tabs>
              <w:rPr>
                <w:sz w:val="22"/>
                <w:szCs w:val="22"/>
                <w:lang w:eastAsia="es-PY"/>
              </w:rPr>
            </w:pPr>
            <w:r w:rsidRPr="00720D49">
              <w:rPr>
                <w:sz w:val="22"/>
                <w:szCs w:val="22"/>
                <w:lang w:eastAsia="es-PY"/>
              </w:rPr>
              <w:t>•</w:t>
            </w:r>
            <w:r w:rsidR="00555F18" w:rsidRPr="00720D49">
              <w:rPr>
                <w:sz w:val="22"/>
                <w:szCs w:val="22"/>
                <w:lang w:eastAsia="es-PY"/>
              </w:rPr>
              <w:t xml:space="preserve">  </w:t>
            </w:r>
            <w:r w:rsidRPr="00720D49">
              <w:rPr>
                <w:sz w:val="22"/>
                <w:szCs w:val="22"/>
                <w:lang w:eastAsia="es-PY"/>
              </w:rPr>
              <w:t xml:space="preserve"> </w:t>
            </w:r>
            <w:r w:rsidR="0081733D" w:rsidRPr="00720D49">
              <w:rPr>
                <w:sz w:val="22"/>
                <w:szCs w:val="22"/>
                <w:lang w:eastAsia="es-PY"/>
              </w:rPr>
              <w:t xml:space="preserve">Capacidad de liderazgo y manejo de equipos.  </w:t>
            </w:r>
          </w:p>
          <w:p w14:paraId="0E4B0D31" w14:textId="72D8D944" w:rsidR="0081733D" w:rsidRPr="00720D49" w:rsidRDefault="000D6841" w:rsidP="002C39B9">
            <w:pPr>
              <w:tabs>
                <w:tab w:val="left" w:pos="153"/>
              </w:tabs>
              <w:rPr>
                <w:sz w:val="22"/>
                <w:szCs w:val="22"/>
                <w:lang w:eastAsia="es-PY"/>
              </w:rPr>
            </w:pPr>
            <w:r w:rsidRPr="00720D49">
              <w:rPr>
                <w:sz w:val="22"/>
                <w:szCs w:val="22"/>
                <w:lang w:eastAsia="es-PY"/>
              </w:rPr>
              <w:t xml:space="preserve">• </w:t>
            </w:r>
            <w:r w:rsidR="0081733D" w:rsidRPr="00720D49">
              <w:rPr>
                <w:sz w:val="22"/>
                <w:szCs w:val="22"/>
                <w:lang w:eastAsia="es-PY"/>
              </w:rPr>
              <w:t xml:space="preserve">Naturaleza del Ministerio de Educación y </w:t>
            </w:r>
            <w:r w:rsidRPr="00720D49">
              <w:rPr>
                <w:sz w:val="22"/>
                <w:szCs w:val="22"/>
                <w:lang w:eastAsia="es-PY"/>
              </w:rPr>
              <w:t>Ciencias.</w:t>
            </w:r>
            <w:r w:rsidR="0081733D" w:rsidRPr="00720D49">
              <w:rPr>
                <w:sz w:val="22"/>
                <w:szCs w:val="22"/>
                <w:lang w:eastAsia="es-PY"/>
              </w:rPr>
              <w:t xml:space="preserve"> (Misión, Visión, etc.) y los objetivos del puesto.</w:t>
            </w:r>
          </w:p>
          <w:p w14:paraId="7045CF70" w14:textId="77777777" w:rsidR="0081733D" w:rsidRPr="00720D49" w:rsidRDefault="0081733D" w:rsidP="002C39B9">
            <w:pPr>
              <w:tabs>
                <w:tab w:val="left" w:pos="153"/>
              </w:tabs>
              <w:rPr>
                <w:sz w:val="22"/>
                <w:szCs w:val="22"/>
                <w:lang w:eastAsia="es-PY"/>
              </w:rPr>
            </w:pPr>
            <w:r w:rsidRPr="00720D49">
              <w:rPr>
                <w:sz w:val="22"/>
                <w:szCs w:val="22"/>
                <w:u w:val="single"/>
                <w:lang w:eastAsia="es-PY"/>
              </w:rPr>
              <w:t>Competencias</w:t>
            </w:r>
            <w:r w:rsidRPr="00720D49">
              <w:rPr>
                <w:sz w:val="22"/>
                <w:szCs w:val="22"/>
                <w:lang w:eastAsia="es-PY"/>
              </w:rPr>
              <w:t>:</w:t>
            </w:r>
          </w:p>
          <w:p w14:paraId="4133F632" w14:textId="2BBA8F14" w:rsidR="0081733D" w:rsidRPr="00720D49" w:rsidRDefault="0081733D" w:rsidP="002C39B9">
            <w:pPr>
              <w:tabs>
                <w:tab w:val="left" w:pos="153"/>
              </w:tabs>
              <w:rPr>
                <w:sz w:val="22"/>
                <w:szCs w:val="22"/>
                <w:lang w:eastAsia="es-PY"/>
              </w:rPr>
            </w:pPr>
            <w:r w:rsidRPr="00720D49">
              <w:rPr>
                <w:sz w:val="22"/>
                <w:szCs w:val="22"/>
                <w:lang w:eastAsia="es-PY"/>
              </w:rPr>
              <w:t>* Responsabilidad</w:t>
            </w:r>
            <w:r w:rsidR="000D6841" w:rsidRPr="00720D49">
              <w:rPr>
                <w:sz w:val="22"/>
                <w:szCs w:val="22"/>
                <w:lang w:eastAsia="es-PY"/>
              </w:rPr>
              <w:t>.</w:t>
            </w:r>
          </w:p>
          <w:p w14:paraId="0178B568" w14:textId="2F0FAD76" w:rsidR="0081733D" w:rsidRPr="00720D49" w:rsidRDefault="0081733D" w:rsidP="002C39B9">
            <w:pPr>
              <w:tabs>
                <w:tab w:val="left" w:pos="153"/>
              </w:tabs>
              <w:rPr>
                <w:sz w:val="22"/>
                <w:szCs w:val="22"/>
                <w:lang w:eastAsia="es-PY"/>
              </w:rPr>
            </w:pPr>
            <w:r w:rsidRPr="00720D49">
              <w:rPr>
                <w:sz w:val="22"/>
                <w:szCs w:val="22"/>
                <w:lang w:eastAsia="es-PY"/>
              </w:rPr>
              <w:t>* Honestidad</w:t>
            </w:r>
            <w:r w:rsidR="000D6841" w:rsidRPr="00720D49">
              <w:rPr>
                <w:sz w:val="22"/>
                <w:szCs w:val="22"/>
                <w:lang w:eastAsia="es-PY"/>
              </w:rPr>
              <w:t>.</w:t>
            </w:r>
          </w:p>
          <w:p w14:paraId="0ED41713" w14:textId="077E4E61" w:rsidR="0081733D" w:rsidRPr="00720D49" w:rsidRDefault="0081733D" w:rsidP="002C39B9">
            <w:pPr>
              <w:tabs>
                <w:tab w:val="left" w:pos="153"/>
              </w:tabs>
              <w:rPr>
                <w:sz w:val="22"/>
                <w:szCs w:val="22"/>
                <w:lang w:eastAsia="es-PY"/>
              </w:rPr>
            </w:pPr>
            <w:r w:rsidRPr="00720D49">
              <w:rPr>
                <w:sz w:val="22"/>
                <w:szCs w:val="22"/>
                <w:lang w:eastAsia="es-PY"/>
              </w:rPr>
              <w:t>* Compromiso</w:t>
            </w:r>
            <w:r w:rsidR="000D6841" w:rsidRPr="00720D49">
              <w:rPr>
                <w:sz w:val="22"/>
                <w:szCs w:val="22"/>
                <w:lang w:eastAsia="es-PY"/>
              </w:rPr>
              <w:t>.</w:t>
            </w:r>
          </w:p>
        </w:tc>
        <w:tc>
          <w:tcPr>
            <w:tcW w:w="1508" w:type="pct"/>
            <w:vMerge w:val="restart"/>
            <w:shd w:val="clear" w:color="auto" w:fill="auto"/>
            <w:hideMark/>
          </w:tcPr>
          <w:p w14:paraId="7985E188" w14:textId="0AACFB13" w:rsidR="0081733D" w:rsidRPr="00720D49" w:rsidRDefault="000D6841" w:rsidP="0071109A">
            <w:pPr>
              <w:rPr>
                <w:sz w:val="22"/>
                <w:szCs w:val="22"/>
                <w:lang w:eastAsia="es-PY"/>
              </w:rPr>
            </w:pPr>
            <w:r w:rsidRPr="00720D49">
              <w:rPr>
                <w:sz w:val="22"/>
                <w:szCs w:val="22"/>
                <w:lang w:eastAsia="es-PY"/>
              </w:rPr>
              <w:t xml:space="preserve">• </w:t>
            </w:r>
            <w:r w:rsidR="0081733D" w:rsidRPr="00720D49">
              <w:rPr>
                <w:sz w:val="22"/>
                <w:szCs w:val="22"/>
                <w:lang w:eastAsia="es-PY"/>
              </w:rPr>
              <w:t>Manejo fluido del idioma guaraní</w:t>
            </w:r>
          </w:p>
          <w:p w14:paraId="4CEA9FF2" w14:textId="77777777" w:rsidR="0081733D" w:rsidRPr="00720D49" w:rsidRDefault="0081733D" w:rsidP="00DD68CF">
            <w:pPr>
              <w:rPr>
                <w:sz w:val="22"/>
                <w:szCs w:val="22"/>
                <w:lang w:eastAsia="es-PY"/>
              </w:rPr>
            </w:pPr>
          </w:p>
          <w:p w14:paraId="202A1B80" w14:textId="6733E525" w:rsidR="0081733D" w:rsidRPr="00720D49" w:rsidRDefault="0081733D" w:rsidP="009E77A9">
            <w:pPr>
              <w:rPr>
                <w:sz w:val="22"/>
                <w:szCs w:val="22"/>
                <w:lang w:eastAsia="es-PY"/>
              </w:rPr>
            </w:pPr>
          </w:p>
        </w:tc>
      </w:tr>
      <w:tr w:rsidR="0081733D" w:rsidRPr="00720D49" w14:paraId="43996E7E" w14:textId="77777777" w:rsidTr="000D6841">
        <w:trPr>
          <w:trHeight w:val="276"/>
        </w:trPr>
        <w:tc>
          <w:tcPr>
            <w:tcW w:w="944" w:type="pct"/>
            <w:vMerge/>
            <w:vAlign w:val="center"/>
            <w:hideMark/>
          </w:tcPr>
          <w:p w14:paraId="317B06D5" w14:textId="77777777" w:rsidR="0081733D" w:rsidRPr="00720D49" w:rsidRDefault="0081733D" w:rsidP="005E05B4">
            <w:pPr>
              <w:jc w:val="both"/>
              <w:rPr>
                <w:b/>
                <w:bCs/>
                <w:sz w:val="22"/>
                <w:szCs w:val="22"/>
                <w:highlight w:val="yellow"/>
                <w:lang w:eastAsia="es-PY"/>
              </w:rPr>
            </w:pPr>
          </w:p>
        </w:tc>
        <w:tc>
          <w:tcPr>
            <w:tcW w:w="2548" w:type="pct"/>
            <w:vMerge/>
            <w:vAlign w:val="center"/>
            <w:hideMark/>
          </w:tcPr>
          <w:p w14:paraId="57C1E92D" w14:textId="77777777" w:rsidR="0081733D" w:rsidRPr="00720D49" w:rsidRDefault="0081733D" w:rsidP="002C39B9">
            <w:pPr>
              <w:tabs>
                <w:tab w:val="left" w:pos="153"/>
              </w:tabs>
              <w:rPr>
                <w:sz w:val="22"/>
                <w:szCs w:val="22"/>
                <w:lang w:eastAsia="es-PY"/>
              </w:rPr>
            </w:pPr>
          </w:p>
        </w:tc>
        <w:tc>
          <w:tcPr>
            <w:tcW w:w="1508" w:type="pct"/>
            <w:vMerge/>
            <w:vAlign w:val="center"/>
            <w:hideMark/>
          </w:tcPr>
          <w:p w14:paraId="451B4E58" w14:textId="77777777" w:rsidR="0081733D" w:rsidRPr="00720D49" w:rsidRDefault="0081733D" w:rsidP="002C39B9">
            <w:pPr>
              <w:rPr>
                <w:sz w:val="22"/>
                <w:szCs w:val="22"/>
                <w:highlight w:val="yellow"/>
                <w:lang w:eastAsia="es-PY"/>
              </w:rPr>
            </w:pPr>
          </w:p>
        </w:tc>
      </w:tr>
      <w:tr w:rsidR="0081733D" w:rsidRPr="00720D49" w14:paraId="5BCBED22" w14:textId="77777777" w:rsidTr="000D6841">
        <w:trPr>
          <w:trHeight w:val="983"/>
        </w:trPr>
        <w:tc>
          <w:tcPr>
            <w:tcW w:w="944" w:type="pct"/>
            <w:shd w:val="clear" w:color="CCCCFF" w:fill="C0C0C0"/>
            <w:vAlign w:val="center"/>
          </w:tcPr>
          <w:p w14:paraId="7030C085" w14:textId="77777777" w:rsidR="0081733D" w:rsidRPr="00720D49" w:rsidRDefault="0081733D" w:rsidP="000E20F7">
            <w:pPr>
              <w:jc w:val="center"/>
              <w:rPr>
                <w:b/>
                <w:bCs/>
                <w:sz w:val="22"/>
                <w:szCs w:val="22"/>
                <w:highlight w:val="yellow"/>
                <w:lang w:eastAsia="es-PY"/>
              </w:rPr>
            </w:pPr>
            <w:r w:rsidRPr="00720D49">
              <w:rPr>
                <w:b/>
                <w:bCs/>
                <w:sz w:val="22"/>
                <w:szCs w:val="22"/>
                <w:lang w:eastAsia="es-PY"/>
              </w:rPr>
              <w:t>PRINCIPALES ACTIVIDADES</w:t>
            </w:r>
          </w:p>
        </w:tc>
        <w:tc>
          <w:tcPr>
            <w:tcW w:w="2548" w:type="pct"/>
            <w:shd w:val="clear" w:color="000000" w:fill="FFFFFF"/>
          </w:tcPr>
          <w:p w14:paraId="1956ABF9" w14:textId="77777777" w:rsidR="0081733D" w:rsidRPr="00720D49" w:rsidRDefault="0081733D" w:rsidP="002C39B9">
            <w:pPr>
              <w:tabs>
                <w:tab w:val="left" w:pos="153"/>
              </w:tabs>
              <w:rPr>
                <w:sz w:val="22"/>
                <w:szCs w:val="22"/>
                <w:lang w:eastAsia="es-PY"/>
              </w:rPr>
            </w:pPr>
            <w:r w:rsidRPr="00720D49">
              <w:rPr>
                <w:sz w:val="22"/>
                <w:szCs w:val="22"/>
                <w:lang w:eastAsia="es-PY"/>
              </w:rPr>
              <w:t>• Asistir a todas reuniones de organización del proyecto.</w:t>
            </w:r>
          </w:p>
          <w:p w14:paraId="2D103A76" w14:textId="77777777" w:rsidR="0081733D" w:rsidRPr="00720D49" w:rsidRDefault="0081733D" w:rsidP="002C39B9">
            <w:pPr>
              <w:tabs>
                <w:tab w:val="left" w:pos="153"/>
              </w:tabs>
              <w:rPr>
                <w:sz w:val="22"/>
                <w:szCs w:val="22"/>
              </w:rPr>
            </w:pPr>
            <w:r w:rsidRPr="00720D49">
              <w:rPr>
                <w:sz w:val="22"/>
                <w:szCs w:val="22"/>
                <w:lang w:eastAsia="es-PY"/>
              </w:rPr>
              <w:t>•</w:t>
            </w:r>
            <w:r w:rsidRPr="00720D49">
              <w:rPr>
                <w:sz w:val="22"/>
                <w:szCs w:val="22"/>
              </w:rPr>
              <w:t>Realizar la entrevista, selección y capacitación de aplicadores de acuerdo a las directrices recibidas.</w:t>
            </w:r>
          </w:p>
          <w:p w14:paraId="629F93E3" w14:textId="77777777" w:rsidR="0081733D" w:rsidRPr="00720D49" w:rsidRDefault="0081733D" w:rsidP="002C39B9">
            <w:pPr>
              <w:tabs>
                <w:tab w:val="left" w:pos="153"/>
              </w:tabs>
              <w:rPr>
                <w:sz w:val="22"/>
                <w:szCs w:val="22"/>
                <w:lang w:eastAsia="es-PY"/>
              </w:rPr>
            </w:pPr>
            <w:r w:rsidRPr="00720D49">
              <w:rPr>
                <w:sz w:val="22"/>
                <w:szCs w:val="22"/>
                <w:lang w:eastAsia="es-PY"/>
              </w:rPr>
              <w:t>• Asistir a todas las sesiones presenciales de capacitación para aplicadores/as.</w:t>
            </w:r>
          </w:p>
          <w:p w14:paraId="1EF94F32" w14:textId="77777777" w:rsidR="0081733D" w:rsidRPr="00720D49" w:rsidRDefault="0081733D" w:rsidP="002C39B9">
            <w:pPr>
              <w:tabs>
                <w:tab w:val="left" w:pos="153"/>
              </w:tabs>
              <w:rPr>
                <w:sz w:val="22"/>
                <w:szCs w:val="22"/>
                <w:lang w:eastAsia="es-PY"/>
              </w:rPr>
            </w:pPr>
            <w:r w:rsidRPr="00720D49">
              <w:rPr>
                <w:sz w:val="22"/>
                <w:szCs w:val="22"/>
                <w:lang w:eastAsia="es-PY"/>
              </w:rPr>
              <w:t>• Manejar con fluidez la Guía del aplicador y los instrumentos de recolección de datos.</w:t>
            </w:r>
          </w:p>
          <w:p w14:paraId="5D6001EF" w14:textId="730663CB" w:rsidR="0081733D" w:rsidRPr="00720D49" w:rsidRDefault="0081733D" w:rsidP="002C39B9">
            <w:pPr>
              <w:tabs>
                <w:tab w:val="left" w:pos="153"/>
              </w:tabs>
              <w:rPr>
                <w:sz w:val="22"/>
                <w:szCs w:val="22"/>
              </w:rPr>
            </w:pPr>
            <w:r w:rsidRPr="00720D49">
              <w:rPr>
                <w:sz w:val="22"/>
                <w:szCs w:val="22"/>
                <w:lang w:eastAsia="es-PY"/>
              </w:rPr>
              <w:lastRenderedPageBreak/>
              <w:t>•</w:t>
            </w:r>
            <w:r w:rsidR="000D6841" w:rsidRPr="00720D49">
              <w:rPr>
                <w:sz w:val="22"/>
                <w:szCs w:val="22"/>
                <w:lang w:eastAsia="es-PY"/>
              </w:rPr>
              <w:t xml:space="preserve"> </w:t>
            </w:r>
            <w:r w:rsidRPr="00720D49">
              <w:rPr>
                <w:sz w:val="22"/>
                <w:szCs w:val="22"/>
                <w:lang w:eastAsia="es-PY"/>
              </w:rPr>
              <w:t>Monitorear el traslado de los materiales e insumos a ser utilizados durante las aplicaciones.</w:t>
            </w:r>
          </w:p>
          <w:p w14:paraId="473726AF" w14:textId="572F517D" w:rsidR="0081733D" w:rsidRPr="00720D49" w:rsidRDefault="0081733D" w:rsidP="002C39B9">
            <w:pPr>
              <w:tabs>
                <w:tab w:val="left" w:pos="153"/>
              </w:tabs>
              <w:rPr>
                <w:sz w:val="22"/>
                <w:szCs w:val="22"/>
                <w:lang w:eastAsia="es-PY"/>
              </w:rPr>
            </w:pPr>
            <w:r w:rsidRPr="00720D49">
              <w:rPr>
                <w:sz w:val="22"/>
                <w:szCs w:val="22"/>
                <w:lang w:eastAsia="es-PY"/>
              </w:rPr>
              <w:t>•</w:t>
            </w:r>
            <w:r w:rsidR="000D6841" w:rsidRPr="00720D49">
              <w:rPr>
                <w:sz w:val="22"/>
                <w:szCs w:val="22"/>
                <w:lang w:eastAsia="es-PY"/>
              </w:rPr>
              <w:t xml:space="preserve"> </w:t>
            </w:r>
            <w:r w:rsidRPr="00720D49">
              <w:rPr>
                <w:sz w:val="22"/>
                <w:szCs w:val="22"/>
                <w:lang w:eastAsia="es-PY"/>
              </w:rPr>
              <w:t>Recibir del centro nacional y controlar los instrumentos y materiales de aplicación, asimismo, deberá ocuparse del traslado de estos materiales.</w:t>
            </w:r>
          </w:p>
          <w:p w14:paraId="29D3E0E4" w14:textId="77777777" w:rsidR="0081733D" w:rsidRPr="00720D49" w:rsidRDefault="0081733D" w:rsidP="002C39B9">
            <w:pPr>
              <w:tabs>
                <w:tab w:val="left" w:pos="153"/>
              </w:tabs>
              <w:rPr>
                <w:sz w:val="22"/>
                <w:szCs w:val="22"/>
                <w:lang w:eastAsia="es-PY"/>
              </w:rPr>
            </w:pPr>
            <w:r w:rsidRPr="00720D49">
              <w:rPr>
                <w:sz w:val="22"/>
                <w:szCs w:val="22"/>
                <w:lang w:eastAsia="es-PY"/>
              </w:rPr>
              <w:t>• Asegurar que a todas las secciones se les haya asignado un aplicador.</w:t>
            </w:r>
          </w:p>
          <w:p w14:paraId="40675216" w14:textId="77777777" w:rsidR="0081733D" w:rsidRPr="00720D49" w:rsidRDefault="0081733D" w:rsidP="002C39B9">
            <w:pPr>
              <w:tabs>
                <w:tab w:val="left" w:pos="153"/>
              </w:tabs>
              <w:rPr>
                <w:sz w:val="22"/>
                <w:szCs w:val="22"/>
                <w:lang w:eastAsia="es-PY"/>
              </w:rPr>
            </w:pPr>
            <w:r w:rsidRPr="00720D49">
              <w:rPr>
                <w:sz w:val="22"/>
                <w:szCs w:val="22"/>
                <w:lang w:eastAsia="es-PY"/>
              </w:rPr>
              <w:t>• Distribuir los instrumentos de evaluación conforme a lo establecido en la Guía del aplicador/a.</w:t>
            </w:r>
          </w:p>
          <w:p w14:paraId="56C4E5DD" w14:textId="4D56143B" w:rsidR="0081733D" w:rsidRPr="00720D49" w:rsidRDefault="0081733D" w:rsidP="002C39B9">
            <w:pPr>
              <w:tabs>
                <w:tab w:val="left" w:pos="153"/>
              </w:tabs>
              <w:rPr>
                <w:sz w:val="22"/>
                <w:szCs w:val="22"/>
                <w:lang w:eastAsia="es-PY"/>
              </w:rPr>
            </w:pPr>
            <w:r w:rsidRPr="00720D49">
              <w:rPr>
                <w:sz w:val="22"/>
                <w:szCs w:val="22"/>
                <w:lang w:eastAsia="es-PY"/>
              </w:rPr>
              <w:t>• Recibir de los aplicadores los instrumentos y entregar en el lugar, fecha y hora establecida</w:t>
            </w:r>
            <w:r w:rsidR="000D6841" w:rsidRPr="00720D49">
              <w:rPr>
                <w:sz w:val="22"/>
                <w:szCs w:val="22"/>
                <w:lang w:eastAsia="es-PY"/>
              </w:rPr>
              <w:t>s</w:t>
            </w:r>
            <w:r w:rsidRPr="00720D49">
              <w:rPr>
                <w:sz w:val="22"/>
                <w:szCs w:val="22"/>
                <w:lang w:eastAsia="es-PY"/>
              </w:rPr>
              <w:t xml:space="preserve"> por el Coordinador/Supervisor.</w:t>
            </w:r>
          </w:p>
          <w:p w14:paraId="5AB34140" w14:textId="7A5303E1" w:rsidR="0081733D" w:rsidRPr="00720D49" w:rsidRDefault="0081733D" w:rsidP="002C39B9">
            <w:pPr>
              <w:tabs>
                <w:tab w:val="left" w:pos="153"/>
              </w:tabs>
              <w:rPr>
                <w:sz w:val="22"/>
                <w:szCs w:val="22"/>
                <w:lang w:eastAsia="es-PY"/>
              </w:rPr>
            </w:pPr>
            <w:r w:rsidRPr="00720D49">
              <w:rPr>
                <w:sz w:val="22"/>
                <w:szCs w:val="22"/>
                <w:lang w:eastAsia="es-PY"/>
              </w:rPr>
              <w:t>•</w:t>
            </w:r>
            <w:r w:rsidR="000D6841" w:rsidRPr="00720D49">
              <w:rPr>
                <w:sz w:val="22"/>
                <w:szCs w:val="22"/>
                <w:lang w:eastAsia="es-PY"/>
              </w:rPr>
              <w:t xml:space="preserve"> </w:t>
            </w:r>
            <w:r w:rsidRPr="00720D49">
              <w:rPr>
                <w:sz w:val="22"/>
                <w:szCs w:val="22"/>
                <w:lang w:eastAsia="es-PY"/>
              </w:rPr>
              <w:t xml:space="preserve">Supervisar el retiro y la devolución de los instrumentos de los aplicadores. </w:t>
            </w:r>
          </w:p>
          <w:p w14:paraId="29DB18A8" w14:textId="5DC8D6E2" w:rsidR="0081733D" w:rsidRPr="00720D49" w:rsidRDefault="0081733D" w:rsidP="002C39B9">
            <w:pPr>
              <w:tabs>
                <w:tab w:val="left" w:pos="153"/>
              </w:tabs>
              <w:rPr>
                <w:sz w:val="22"/>
                <w:szCs w:val="22"/>
                <w:lang w:eastAsia="es-PY"/>
              </w:rPr>
            </w:pPr>
            <w:r w:rsidRPr="00720D49">
              <w:rPr>
                <w:sz w:val="22"/>
                <w:szCs w:val="22"/>
                <w:lang w:eastAsia="es-PY"/>
              </w:rPr>
              <w:t>•</w:t>
            </w:r>
            <w:r w:rsidR="000D6841" w:rsidRPr="00720D49">
              <w:rPr>
                <w:sz w:val="22"/>
                <w:szCs w:val="22"/>
                <w:lang w:eastAsia="es-PY"/>
              </w:rPr>
              <w:t xml:space="preserve"> </w:t>
            </w:r>
            <w:r w:rsidRPr="00720D49">
              <w:rPr>
                <w:sz w:val="22"/>
                <w:szCs w:val="22"/>
                <w:lang w:eastAsia="es-PY"/>
              </w:rPr>
              <w:t>Monitorear la llegada de los aplicadores a sus instituciones y llevar un control de la cantidad de alumnos que aplicaron la prueba.</w:t>
            </w:r>
          </w:p>
          <w:p w14:paraId="554DA7CB" w14:textId="7D40AD60" w:rsidR="0081733D" w:rsidRPr="00720D49" w:rsidRDefault="0081733D" w:rsidP="002C39B9">
            <w:pPr>
              <w:tabs>
                <w:tab w:val="left" w:pos="153"/>
              </w:tabs>
              <w:rPr>
                <w:sz w:val="22"/>
                <w:szCs w:val="22"/>
                <w:lang w:eastAsia="es-PY"/>
              </w:rPr>
            </w:pPr>
            <w:r w:rsidRPr="00720D49">
              <w:rPr>
                <w:sz w:val="22"/>
                <w:szCs w:val="22"/>
                <w:lang w:eastAsia="es-PY"/>
              </w:rPr>
              <w:t>•</w:t>
            </w:r>
            <w:r w:rsidR="000D6841" w:rsidRPr="00720D49">
              <w:rPr>
                <w:sz w:val="22"/>
                <w:szCs w:val="22"/>
                <w:lang w:eastAsia="es-PY"/>
              </w:rPr>
              <w:t xml:space="preserve"> </w:t>
            </w:r>
            <w:r w:rsidRPr="00720D49">
              <w:rPr>
                <w:sz w:val="22"/>
                <w:szCs w:val="22"/>
                <w:lang w:eastAsia="es-PY"/>
              </w:rPr>
              <w:t>Organizar en la sede los materiales e instrumentos recibidos de los aplicadores y trasladarlos al centro nacional o al centro de operaciones en el lugar, fecha y hora establecida</w:t>
            </w:r>
            <w:r w:rsidR="000D6841" w:rsidRPr="00720D49">
              <w:rPr>
                <w:sz w:val="22"/>
                <w:szCs w:val="22"/>
                <w:lang w:eastAsia="es-PY"/>
              </w:rPr>
              <w:t>s</w:t>
            </w:r>
            <w:r w:rsidRPr="00720D49">
              <w:rPr>
                <w:sz w:val="22"/>
                <w:szCs w:val="22"/>
                <w:lang w:eastAsia="es-PY"/>
              </w:rPr>
              <w:t xml:space="preserve"> por el Coordinador/Supervisor. </w:t>
            </w:r>
          </w:p>
          <w:p w14:paraId="1F2AEA85" w14:textId="77777777" w:rsidR="0081733D" w:rsidRPr="00720D49" w:rsidRDefault="0081733D" w:rsidP="002C39B9">
            <w:pPr>
              <w:tabs>
                <w:tab w:val="left" w:pos="153"/>
              </w:tabs>
              <w:rPr>
                <w:sz w:val="22"/>
                <w:szCs w:val="22"/>
                <w:lang w:eastAsia="es-PY"/>
              </w:rPr>
            </w:pPr>
            <w:r w:rsidRPr="00720D49">
              <w:rPr>
                <w:sz w:val="22"/>
                <w:szCs w:val="22"/>
                <w:lang w:eastAsia="es-PY"/>
              </w:rPr>
              <w:t>• Resguardar la confidencialidad de todos los documentos e instrumentos de las evaluaciones</w:t>
            </w:r>
          </w:p>
          <w:p w14:paraId="4C73A6A4" w14:textId="77777777" w:rsidR="0081733D" w:rsidRPr="00720D49" w:rsidRDefault="0081733D" w:rsidP="002C39B9">
            <w:pPr>
              <w:tabs>
                <w:tab w:val="left" w:pos="153"/>
              </w:tabs>
              <w:rPr>
                <w:sz w:val="22"/>
                <w:szCs w:val="22"/>
                <w:lang w:eastAsia="es-PY"/>
              </w:rPr>
            </w:pPr>
            <w:r w:rsidRPr="00720D49">
              <w:rPr>
                <w:sz w:val="22"/>
                <w:szCs w:val="22"/>
                <w:lang w:eastAsia="es-PY"/>
              </w:rPr>
              <w:t>• Demostrar seguridad, eficiencia, flexibilidad en situaciones presentadas durante el proceso de aplicación.</w:t>
            </w:r>
          </w:p>
          <w:p w14:paraId="0BCCAF82" w14:textId="77777777" w:rsidR="0081733D" w:rsidRPr="00720D49" w:rsidRDefault="0081733D" w:rsidP="002C39B9">
            <w:pPr>
              <w:tabs>
                <w:tab w:val="left" w:pos="153"/>
              </w:tabs>
              <w:rPr>
                <w:sz w:val="22"/>
                <w:szCs w:val="22"/>
                <w:lang w:eastAsia="es-PY"/>
              </w:rPr>
            </w:pPr>
            <w:r w:rsidRPr="00720D49">
              <w:rPr>
                <w:sz w:val="22"/>
                <w:szCs w:val="22"/>
                <w:lang w:eastAsia="es-PY"/>
              </w:rPr>
              <w:t xml:space="preserve">• Cumplir y hacer cumplir las normas establecidas en la guía del aplicador. </w:t>
            </w:r>
          </w:p>
          <w:p w14:paraId="4675BE1B" w14:textId="77777777" w:rsidR="0081733D" w:rsidRPr="00720D49" w:rsidRDefault="0081733D" w:rsidP="002C39B9">
            <w:pPr>
              <w:tabs>
                <w:tab w:val="left" w:pos="153"/>
              </w:tabs>
              <w:rPr>
                <w:sz w:val="22"/>
                <w:szCs w:val="22"/>
                <w:lang w:eastAsia="es-PY"/>
              </w:rPr>
            </w:pPr>
            <w:r w:rsidRPr="00720D49">
              <w:rPr>
                <w:sz w:val="22"/>
                <w:szCs w:val="22"/>
                <w:lang w:eastAsia="es-PY"/>
              </w:rPr>
              <w:t xml:space="preserve">• Informar permanentemente al Coordinador Regional de aplicación sobre el avance de las actividades. </w:t>
            </w:r>
          </w:p>
          <w:p w14:paraId="2E0AEE46" w14:textId="77777777" w:rsidR="0081733D" w:rsidRPr="00720D49" w:rsidRDefault="0081733D" w:rsidP="002C39B9">
            <w:pPr>
              <w:tabs>
                <w:tab w:val="left" w:pos="153"/>
              </w:tabs>
              <w:rPr>
                <w:sz w:val="22"/>
                <w:szCs w:val="22"/>
                <w:lang w:eastAsia="es-PY"/>
              </w:rPr>
            </w:pPr>
            <w:r w:rsidRPr="00720D49">
              <w:rPr>
                <w:sz w:val="22"/>
                <w:szCs w:val="22"/>
                <w:lang w:eastAsia="es-PY"/>
              </w:rPr>
              <w:t>• Mantener una constante coordinación y comunicación con el superior inmediato.</w:t>
            </w:r>
          </w:p>
          <w:p w14:paraId="7463AC72" w14:textId="77777777" w:rsidR="0081733D" w:rsidRPr="00720D49" w:rsidRDefault="0081733D" w:rsidP="002C39B9">
            <w:pPr>
              <w:tabs>
                <w:tab w:val="left" w:pos="153"/>
              </w:tabs>
              <w:rPr>
                <w:sz w:val="22"/>
                <w:szCs w:val="22"/>
                <w:lang w:eastAsia="es-PY"/>
              </w:rPr>
            </w:pPr>
            <w:r w:rsidRPr="00720D49">
              <w:rPr>
                <w:sz w:val="22"/>
                <w:szCs w:val="22"/>
                <w:lang w:eastAsia="es-PY"/>
              </w:rPr>
              <w:t>• Integrarse positivamente a la organización y funcionamiento del Proyecto.</w:t>
            </w:r>
          </w:p>
          <w:p w14:paraId="2EDB9A62" w14:textId="77777777" w:rsidR="0081733D" w:rsidRPr="00720D49" w:rsidRDefault="0081733D" w:rsidP="002C39B9">
            <w:pPr>
              <w:tabs>
                <w:tab w:val="left" w:pos="153"/>
              </w:tabs>
              <w:rPr>
                <w:sz w:val="22"/>
                <w:szCs w:val="22"/>
                <w:lang w:eastAsia="es-PY"/>
              </w:rPr>
            </w:pPr>
            <w:r w:rsidRPr="00720D49">
              <w:rPr>
                <w:sz w:val="22"/>
                <w:szCs w:val="22"/>
                <w:lang w:eastAsia="es-PY"/>
              </w:rPr>
              <w:t>• Mantener el orden y la limpieza de la sede.</w:t>
            </w:r>
          </w:p>
        </w:tc>
        <w:tc>
          <w:tcPr>
            <w:tcW w:w="1508" w:type="pct"/>
            <w:shd w:val="clear" w:color="auto" w:fill="auto"/>
          </w:tcPr>
          <w:p w14:paraId="39BE7CF1" w14:textId="77777777" w:rsidR="0081733D" w:rsidRPr="00720D49" w:rsidRDefault="0081733D" w:rsidP="002C39B9">
            <w:pPr>
              <w:rPr>
                <w:sz w:val="22"/>
                <w:szCs w:val="22"/>
                <w:highlight w:val="yellow"/>
                <w:lang w:eastAsia="es-PY"/>
              </w:rPr>
            </w:pPr>
          </w:p>
        </w:tc>
      </w:tr>
      <w:tr w:rsidR="0081733D" w:rsidRPr="00720D49" w14:paraId="5F0CE95E" w14:textId="77777777" w:rsidTr="000D6841">
        <w:trPr>
          <w:trHeight w:val="983"/>
        </w:trPr>
        <w:tc>
          <w:tcPr>
            <w:tcW w:w="944" w:type="pct"/>
            <w:shd w:val="clear" w:color="CCCCFF" w:fill="C0C0C0"/>
            <w:vAlign w:val="center"/>
            <w:hideMark/>
          </w:tcPr>
          <w:p w14:paraId="39552B69" w14:textId="77777777" w:rsidR="0081733D" w:rsidRPr="00720D49" w:rsidRDefault="0081733D" w:rsidP="005E05B4">
            <w:pPr>
              <w:jc w:val="both"/>
              <w:rPr>
                <w:b/>
                <w:bCs/>
                <w:sz w:val="22"/>
                <w:szCs w:val="22"/>
                <w:highlight w:val="yellow"/>
                <w:lang w:eastAsia="es-PY"/>
              </w:rPr>
            </w:pPr>
            <w:r w:rsidRPr="00720D49">
              <w:rPr>
                <w:b/>
                <w:bCs/>
                <w:sz w:val="22"/>
                <w:szCs w:val="22"/>
                <w:lang w:eastAsia="es-PY"/>
              </w:rPr>
              <w:lastRenderedPageBreak/>
              <w:t>OBSERVACIONES</w:t>
            </w:r>
          </w:p>
        </w:tc>
        <w:tc>
          <w:tcPr>
            <w:tcW w:w="2548" w:type="pct"/>
            <w:shd w:val="clear" w:color="000000" w:fill="FFFFFF"/>
            <w:hideMark/>
          </w:tcPr>
          <w:p w14:paraId="136F30DE" w14:textId="77777777" w:rsidR="0081733D" w:rsidRPr="00720D49" w:rsidRDefault="0081733D" w:rsidP="002C39B9">
            <w:pPr>
              <w:rPr>
                <w:sz w:val="22"/>
                <w:szCs w:val="22"/>
                <w:lang w:eastAsia="es-PY"/>
              </w:rPr>
            </w:pPr>
            <w:r w:rsidRPr="00720D49">
              <w:rPr>
                <w:sz w:val="22"/>
                <w:szCs w:val="22"/>
                <w:lang w:eastAsia="es-PY"/>
              </w:rPr>
              <w:t>• Los postulantes ganadores deberán tener disponibilidad de tiempo completo y la posibilidad de realizar viajes al interior del país (Excluyente).</w:t>
            </w:r>
          </w:p>
          <w:p w14:paraId="2BB26055" w14:textId="77777777" w:rsidR="0081733D" w:rsidRPr="00720D49" w:rsidRDefault="0081733D" w:rsidP="0071109A">
            <w:pPr>
              <w:tabs>
                <w:tab w:val="left" w:pos="153"/>
              </w:tabs>
              <w:rPr>
                <w:b/>
                <w:sz w:val="22"/>
                <w:szCs w:val="22"/>
                <w:lang w:eastAsia="es-PY"/>
              </w:rPr>
            </w:pPr>
          </w:p>
        </w:tc>
        <w:tc>
          <w:tcPr>
            <w:tcW w:w="1508" w:type="pct"/>
            <w:shd w:val="clear" w:color="auto" w:fill="auto"/>
            <w:hideMark/>
          </w:tcPr>
          <w:p w14:paraId="752672BE" w14:textId="77777777" w:rsidR="0081733D" w:rsidRPr="00720D49" w:rsidRDefault="0081733D" w:rsidP="002C39B9">
            <w:pPr>
              <w:rPr>
                <w:sz w:val="22"/>
                <w:szCs w:val="22"/>
                <w:lang w:eastAsia="es-PY"/>
              </w:rPr>
            </w:pPr>
            <w:r w:rsidRPr="00720D49">
              <w:rPr>
                <w:sz w:val="22"/>
                <w:szCs w:val="22"/>
                <w:lang w:eastAsia="es-PY"/>
              </w:rPr>
              <w:t> </w:t>
            </w:r>
          </w:p>
        </w:tc>
      </w:tr>
    </w:tbl>
    <w:p w14:paraId="0D61AF37" w14:textId="77777777" w:rsidR="0081733D" w:rsidRPr="00720D49" w:rsidRDefault="0081733D" w:rsidP="0081733D">
      <w:pPr>
        <w:pStyle w:val="Listavistosa-nfasis11"/>
        <w:widowControl/>
        <w:ind w:left="426"/>
        <w:contextualSpacing/>
        <w:jc w:val="both"/>
        <w:rPr>
          <w:rFonts w:ascii="Times New Roman" w:hAnsi="Times New Roman"/>
          <w:b/>
          <w:sz w:val="22"/>
          <w:szCs w:val="22"/>
        </w:rPr>
      </w:pPr>
    </w:p>
    <w:p w14:paraId="778B9251" w14:textId="0FAD382A" w:rsidR="0081733D" w:rsidRDefault="0081733D" w:rsidP="0081733D">
      <w:pPr>
        <w:pStyle w:val="Listavistosa-nfasis11"/>
        <w:widowControl/>
        <w:ind w:left="426"/>
        <w:contextualSpacing/>
        <w:jc w:val="both"/>
        <w:rPr>
          <w:rFonts w:ascii="Times New Roman" w:hAnsi="Times New Roman"/>
          <w:b/>
          <w:sz w:val="22"/>
          <w:szCs w:val="22"/>
        </w:rPr>
      </w:pPr>
    </w:p>
    <w:p w14:paraId="03504B59" w14:textId="169844E1" w:rsidR="00197BBE" w:rsidRDefault="00197BBE" w:rsidP="0081733D">
      <w:pPr>
        <w:pStyle w:val="Listavistosa-nfasis11"/>
        <w:widowControl/>
        <w:ind w:left="426"/>
        <w:contextualSpacing/>
        <w:jc w:val="both"/>
        <w:rPr>
          <w:rFonts w:ascii="Times New Roman" w:hAnsi="Times New Roman"/>
          <w:b/>
          <w:sz w:val="22"/>
          <w:szCs w:val="22"/>
        </w:rPr>
      </w:pPr>
    </w:p>
    <w:p w14:paraId="6A9721C2" w14:textId="77777777" w:rsidR="00197BBE" w:rsidRPr="00720D49" w:rsidRDefault="00197BBE" w:rsidP="0081733D">
      <w:pPr>
        <w:pStyle w:val="Listavistosa-nfasis11"/>
        <w:widowControl/>
        <w:ind w:left="426"/>
        <w:contextualSpacing/>
        <w:jc w:val="both"/>
        <w:rPr>
          <w:rFonts w:ascii="Times New Roman" w:hAnsi="Times New Roman"/>
          <w:b/>
          <w:sz w:val="22"/>
          <w:szCs w:val="22"/>
        </w:rPr>
      </w:pPr>
    </w:p>
    <w:p w14:paraId="40791640" w14:textId="77777777" w:rsidR="0081733D" w:rsidRPr="00720D49" w:rsidRDefault="0081733D" w:rsidP="0081733D">
      <w:pPr>
        <w:pStyle w:val="Listavistosa-nfasis11"/>
        <w:widowControl/>
        <w:ind w:left="426"/>
        <w:contextualSpacing/>
        <w:jc w:val="both"/>
        <w:rPr>
          <w:rFonts w:ascii="Times New Roman" w:hAnsi="Times New Roman"/>
          <w:b/>
          <w:sz w:val="22"/>
          <w:szCs w:val="22"/>
        </w:rPr>
      </w:pPr>
    </w:p>
    <w:p w14:paraId="2477B574" w14:textId="77777777" w:rsidR="0081733D" w:rsidRPr="00720D49" w:rsidRDefault="0081733D" w:rsidP="0081733D">
      <w:pPr>
        <w:pStyle w:val="Listavistosa-nfasis11"/>
        <w:widowControl/>
        <w:ind w:left="426"/>
        <w:contextualSpacing/>
        <w:jc w:val="both"/>
        <w:rPr>
          <w:rFonts w:ascii="Times New Roman" w:hAnsi="Times New Roman"/>
          <w:b/>
          <w:sz w:val="22"/>
          <w:szCs w:val="22"/>
        </w:rPr>
      </w:pPr>
    </w:p>
    <w:p w14:paraId="298A29A9" w14:textId="4DB68154" w:rsidR="00797F0C" w:rsidRPr="00197BBE" w:rsidRDefault="0077433B" w:rsidP="00CA7D2E">
      <w:pPr>
        <w:pStyle w:val="Listavistosa-nfasis11"/>
        <w:widowControl/>
        <w:numPr>
          <w:ilvl w:val="1"/>
          <w:numId w:val="62"/>
        </w:numPr>
        <w:contextualSpacing/>
        <w:jc w:val="both"/>
        <w:rPr>
          <w:rFonts w:ascii="Times New Roman" w:hAnsi="Times New Roman"/>
          <w:b/>
          <w:sz w:val="22"/>
          <w:szCs w:val="22"/>
          <w:highlight w:val="lightGray"/>
        </w:rPr>
      </w:pPr>
      <w:r w:rsidRPr="00197BBE">
        <w:rPr>
          <w:rFonts w:ascii="Times New Roman" w:hAnsi="Times New Roman"/>
          <w:b/>
          <w:sz w:val="22"/>
          <w:szCs w:val="22"/>
          <w:highlight w:val="lightGray"/>
        </w:rPr>
        <w:t>TÉRMINOS DE REFERENCIA PARA PERSONAL DE LOGÍSTICA Y DIGITACIÓN</w:t>
      </w:r>
    </w:p>
    <w:tbl>
      <w:tblPr>
        <w:tblpPr w:leftFromText="142" w:rightFromText="142" w:vertAnchor="text" w:horzAnchor="margin" w:tblpY="110"/>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4"/>
        <w:gridCol w:w="3593"/>
        <w:gridCol w:w="2512"/>
      </w:tblGrid>
      <w:tr w:rsidR="00797F0C" w:rsidRPr="00720D49" w14:paraId="5F0A6FAD" w14:textId="77777777" w:rsidTr="00020640">
        <w:trPr>
          <w:trHeight w:val="315"/>
        </w:trPr>
        <w:tc>
          <w:tcPr>
            <w:tcW w:w="1064" w:type="pct"/>
            <w:shd w:val="clear" w:color="CCCCFF" w:fill="C0C0C0"/>
            <w:vAlign w:val="center"/>
          </w:tcPr>
          <w:p w14:paraId="3528B448" w14:textId="77777777" w:rsidR="00797F0C" w:rsidRPr="00720D49" w:rsidRDefault="00797F0C" w:rsidP="0077433B">
            <w:pPr>
              <w:jc w:val="both"/>
              <w:rPr>
                <w:b/>
                <w:bCs/>
                <w:sz w:val="22"/>
                <w:szCs w:val="22"/>
                <w:lang w:eastAsia="es-PY"/>
              </w:rPr>
            </w:pPr>
          </w:p>
        </w:tc>
        <w:tc>
          <w:tcPr>
            <w:tcW w:w="2298" w:type="pct"/>
            <w:shd w:val="clear" w:color="CCCCFF" w:fill="C0C0C0"/>
            <w:vAlign w:val="center"/>
          </w:tcPr>
          <w:p w14:paraId="759907B1" w14:textId="4BF9D1F6" w:rsidR="00797F0C" w:rsidRPr="00720D49" w:rsidRDefault="00797F0C" w:rsidP="00EB501B">
            <w:pPr>
              <w:jc w:val="center"/>
              <w:rPr>
                <w:b/>
                <w:bCs/>
                <w:sz w:val="22"/>
                <w:szCs w:val="22"/>
                <w:lang w:eastAsia="es-PY"/>
              </w:rPr>
            </w:pPr>
            <w:r w:rsidRPr="00720D49">
              <w:rPr>
                <w:b/>
                <w:bCs/>
                <w:sz w:val="22"/>
                <w:szCs w:val="22"/>
                <w:lang w:eastAsia="es-PY"/>
              </w:rPr>
              <w:t>MÍNIMOS REQUERIDOS</w:t>
            </w:r>
          </w:p>
        </w:tc>
        <w:tc>
          <w:tcPr>
            <w:tcW w:w="1638" w:type="pct"/>
            <w:shd w:val="clear" w:color="CCCCFF" w:fill="C0C0C0"/>
            <w:vAlign w:val="center"/>
          </w:tcPr>
          <w:p w14:paraId="0AC913D4" w14:textId="49F8954C" w:rsidR="00797F0C" w:rsidRPr="00720D49" w:rsidRDefault="00797F0C" w:rsidP="00EB501B">
            <w:pPr>
              <w:jc w:val="center"/>
              <w:rPr>
                <w:b/>
                <w:bCs/>
                <w:sz w:val="22"/>
                <w:szCs w:val="22"/>
                <w:lang w:eastAsia="es-PY"/>
              </w:rPr>
            </w:pPr>
            <w:r w:rsidRPr="00720D49">
              <w:rPr>
                <w:b/>
                <w:bCs/>
                <w:sz w:val="22"/>
                <w:szCs w:val="22"/>
                <w:lang w:eastAsia="es-PY"/>
              </w:rPr>
              <w:t>OPCIONALES CONVENIENTES</w:t>
            </w:r>
          </w:p>
        </w:tc>
      </w:tr>
      <w:tr w:rsidR="00797F0C" w:rsidRPr="00720D49" w14:paraId="4FE9F8E4" w14:textId="77777777" w:rsidTr="00020640">
        <w:trPr>
          <w:trHeight w:val="2328"/>
        </w:trPr>
        <w:tc>
          <w:tcPr>
            <w:tcW w:w="1064" w:type="pct"/>
            <w:shd w:val="clear" w:color="CCCCFF" w:fill="C0C0C0"/>
            <w:vAlign w:val="center"/>
            <w:hideMark/>
          </w:tcPr>
          <w:p w14:paraId="16B70D75" w14:textId="77777777" w:rsidR="00797F0C" w:rsidRPr="00720D49" w:rsidRDefault="00797F0C" w:rsidP="000E20F7">
            <w:pPr>
              <w:jc w:val="center"/>
              <w:rPr>
                <w:b/>
                <w:bCs/>
                <w:sz w:val="22"/>
                <w:szCs w:val="22"/>
                <w:lang w:eastAsia="es-PY"/>
              </w:rPr>
            </w:pPr>
            <w:r w:rsidRPr="00720D49">
              <w:rPr>
                <w:b/>
                <w:bCs/>
                <w:sz w:val="22"/>
                <w:szCs w:val="22"/>
                <w:lang w:eastAsia="es-PY"/>
              </w:rPr>
              <w:t>EXPERIENCIA LABORAL</w:t>
            </w:r>
          </w:p>
        </w:tc>
        <w:tc>
          <w:tcPr>
            <w:tcW w:w="2298" w:type="pct"/>
            <w:shd w:val="clear" w:color="000000" w:fill="FFFFFF"/>
            <w:hideMark/>
          </w:tcPr>
          <w:p w14:paraId="078BFF79" w14:textId="4E7F9491" w:rsidR="00797F0C" w:rsidRPr="00720D49" w:rsidRDefault="00797F0C" w:rsidP="002C39B9">
            <w:pPr>
              <w:rPr>
                <w:sz w:val="22"/>
                <w:szCs w:val="22"/>
                <w:lang w:eastAsia="es-PY"/>
              </w:rPr>
            </w:pPr>
            <w:r w:rsidRPr="00720D49">
              <w:rPr>
                <w:sz w:val="22"/>
                <w:szCs w:val="22"/>
                <w:lang w:eastAsia="es-PY"/>
              </w:rPr>
              <w:t>Experiencia Laboral general en tareas distintas a las requeridas para el puesto.</w:t>
            </w:r>
            <w:r w:rsidRPr="00720D49">
              <w:rPr>
                <w:sz w:val="22"/>
                <w:szCs w:val="22"/>
                <w:lang w:eastAsia="es-PY"/>
              </w:rPr>
              <w:br/>
              <w:t>Experiencia específica relacionada a las tareas a realizar.</w:t>
            </w:r>
          </w:p>
        </w:tc>
        <w:tc>
          <w:tcPr>
            <w:tcW w:w="1638" w:type="pct"/>
            <w:shd w:val="clear" w:color="auto" w:fill="auto"/>
            <w:hideMark/>
          </w:tcPr>
          <w:p w14:paraId="20D480C1" w14:textId="1DB55952" w:rsidR="00797F0C" w:rsidRPr="00720D49" w:rsidRDefault="00797F0C" w:rsidP="002C39B9">
            <w:pPr>
              <w:rPr>
                <w:sz w:val="22"/>
                <w:szCs w:val="22"/>
                <w:lang w:eastAsia="es-PY"/>
              </w:rPr>
            </w:pPr>
            <w:r w:rsidRPr="00720D49">
              <w:rPr>
                <w:sz w:val="22"/>
                <w:szCs w:val="22"/>
                <w:lang w:eastAsia="es-PY"/>
              </w:rPr>
              <w:t>Experiencia General 1 año</w:t>
            </w:r>
            <w:r w:rsidR="00555F18" w:rsidRPr="00720D49">
              <w:rPr>
                <w:sz w:val="22"/>
                <w:szCs w:val="22"/>
                <w:lang w:eastAsia="es-PY"/>
              </w:rPr>
              <w:t>.</w:t>
            </w:r>
            <w:r w:rsidRPr="00720D49">
              <w:rPr>
                <w:sz w:val="22"/>
                <w:szCs w:val="22"/>
                <w:lang w:eastAsia="es-PY"/>
              </w:rPr>
              <w:br/>
              <w:t>Experiencia Espec</w:t>
            </w:r>
            <w:r w:rsidR="00020640" w:rsidRPr="00720D49">
              <w:rPr>
                <w:sz w:val="22"/>
                <w:szCs w:val="22"/>
                <w:lang w:eastAsia="es-PY"/>
              </w:rPr>
              <w:t>í</w:t>
            </w:r>
            <w:r w:rsidRPr="00720D49">
              <w:rPr>
                <w:sz w:val="22"/>
                <w:szCs w:val="22"/>
                <w:lang w:eastAsia="es-PY"/>
              </w:rPr>
              <w:t>fica 6 meses relacionados al área de trabajo en:</w:t>
            </w:r>
            <w:r w:rsidRPr="00720D49">
              <w:rPr>
                <w:sz w:val="22"/>
                <w:szCs w:val="22"/>
                <w:lang w:eastAsia="es-PY"/>
              </w:rPr>
              <w:br/>
              <w:t>• Carga / digitación de datos de cuestionarios y otros instrumentos de recogida de datos, en encuestas e investigaciones</w:t>
            </w:r>
            <w:r w:rsidR="00020640" w:rsidRPr="00720D49">
              <w:rPr>
                <w:sz w:val="22"/>
                <w:szCs w:val="22"/>
                <w:lang w:eastAsia="es-PY"/>
              </w:rPr>
              <w:t>.</w:t>
            </w:r>
            <w:r w:rsidRPr="00720D49">
              <w:rPr>
                <w:sz w:val="22"/>
                <w:szCs w:val="22"/>
                <w:lang w:eastAsia="es-PY"/>
              </w:rPr>
              <w:t xml:space="preserve"> </w:t>
            </w:r>
          </w:p>
          <w:p w14:paraId="135C1DA5" w14:textId="77777777" w:rsidR="00797F0C" w:rsidRPr="00720D49" w:rsidRDefault="00797F0C" w:rsidP="002C39B9">
            <w:pPr>
              <w:ind w:left="102" w:hanging="102"/>
              <w:rPr>
                <w:sz w:val="22"/>
                <w:szCs w:val="22"/>
                <w:lang w:eastAsia="es-PY"/>
              </w:rPr>
            </w:pPr>
            <w:r w:rsidRPr="00720D49">
              <w:rPr>
                <w:sz w:val="22"/>
                <w:szCs w:val="22"/>
                <w:lang w:eastAsia="es-PY"/>
              </w:rPr>
              <w:t>• Manejo de formularios de control y otras documentaciones.</w:t>
            </w:r>
          </w:p>
        </w:tc>
      </w:tr>
      <w:tr w:rsidR="00797F0C" w:rsidRPr="00720D49" w14:paraId="66174C4E" w14:textId="77777777" w:rsidTr="00020640">
        <w:trPr>
          <w:trHeight w:val="738"/>
        </w:trPr>
        <w:tc>
          <w:tcPr>
            <w:tcW w:w="1064" w:type="pct"/>
            <w:shd w:val="clear" w:color="CCCCFF" w:fill="C0C0C0"/>
            <w:vAlign w:val="center"/>
            <w:hideMark/>
          </w:tcPr>
          <w:p w14:paraId="5DFE1446" w14:textId="77777777" w:rsidR="00797F0C" w:rsidRPr="00720D49" w:rsidRDefault="00797F0C" w:rsidP="000E20F7">
            <w:pPr>
              <w:jc w:val="center"/>
              <w:rPr>
                <w:b/>
                <w:bCs/>
                <w:sz w:val="22"/>
                <w:szCs w:val="22"/>
                <w:lang w:eastAsia="es-PY"/>
              </w:rPr>
            </w:pPr>
            <w:r w:rsidRPr="00720D49">
              <w:rPr>
                <w:b/>
                <w:bCs/>
                <w:sz w:val="22"/>
                <w:szCs w:val="22"/>
                <w:lang w:eastAsia="es-PY"/>
              </w:rPr>
              <w:t>EDUCACIÓN FORMAL</w:t>
            </w:r>
            <w:r w:rsidRPr="00720D49">
              <w:rPr>
                <w:b/>
                <w:bCs/>
                <w:sz w:val="22"/>
                <w:szCs w:val="22"/>
                <w:lang w:eastAsia="es-PY"/>
              </w:rPr>
              <w:br/>
              <w:t xml:space="preserve"> o ACREDITADA</w:t>
            </w:r>
          </w:p>
        </w:tc>
        <w:tc>
          <w:tcPr>
            <w:tcW w:w="2298" w:type="pct"/>
            <w:shd w:val="clear" w:color="000000" w:fill="FFFFFF"/>
            <w:hideMark/>
          </w:tcPr>
          <w:p w14:paraId="775CAC46" w14:textId="77777777" w:rsidR="00797F0C" w:rsidRPr="00720D49" w:rsidRDefault="00797F0C" w:rsidP="0071109A">
            <w:pPr>
              <w:rPr>
                <w:sz w:val="22"/>
                <w:szCs w:val="22"/>
                <w:lang w:eastAsia="es-PY"/>
              </w:rPr>
            </w:pPr>
            <w:r w:rsidRPr="00720D49">
              <w:rPr>
                <w:sz w:val="22"/>
                <w:szCs w:val="22"/>
                <w:lang w:eastAsia="es-PY"/>
              </w:rPr>
              <w:t>Educación Media (Bachiller culminado)</w:t>
            </w:r>
          </w:p>
        </w:tc>
        <w:tc>
          <w:tcPr>
            <w:tcW w:w="1638" w:type="pct"/>
            <w:shd w:val="clear" w:color="000000" w:fill="FFFFFF"/>
            <w:hideMark/>
          </w:tcPr>
          <w:p w14:paraId="3949FA62" w14:textId="77777777" w:rsidR="00797F0C" w:rsidRPr="00720D49" w:rsidRDefault="00797F0C" w:rsidP="002C39B9">
            <w:pPr>
              <w:rPr>
                <w:sz w:val="22"/>
                <w:szCs w:val="22"/>
                <w:lang w:eastAsia="es-PY"/>
              </w:rPr>
            </w:pPr>
            <w:r w:rsidRPr="00720D49">
              <w:rPr>
                <w:sz w:val="22"/>
                <w:szCs w:val="22"/>
                <w:lang w:eastAsia="es-PY"/>
              </w:rPr>
              <w:t>• Estudiante de Tercer Nivel (Formación Docente o Tecnicatura).</w:t>
            </w:r>
            <w:r w:rsidRPr="00720D49">
              <w:rPr>
                <w:sz w:val="22"/>
                <w:szCs w:val="22"/>
                <w:lang w:eastAsia="es-PY"/>
              </w:rPr>
              <w:br/>
              <w:t>• Estudiante Universitario.</w:t>
            </w:r>
          </w:p>
        </w:tc>
      </w:tr>
      <w:tr w:rsidR="00797F0C" w:rsidRPr="00720D49" w14:paraId="62E67C6A" w14:textId="77777777" w:rsidTr="00020640">
        <w:trPr>
          <w:trHeight w:val="657"/>
        </w:trPr>
        <w:tc>
          <w:tcPr>
            <w:tcW w:w="1064" w:type="pct"/>
            <w:shd w:val="clear" w:color="CCCCFF" w:fill="C0C0C0"/>
            <w:vAlign w:val="center"/>
            <w:hideMark/>
          </w:tcPr>
          <w:p w14:paraId="26D729D9" w14:textId="77777777" w:rsidR="00797F0C" w:rsidRPr="00720D49" w:rsidRDefault="00797F0C" w:rsidP="000E20F7">
            <w:pPr>
              <w:jc w:val="center"/>
              <w:rPr>
                <w:b/>
                <w:bCs/>
                <w:sz w:val="22"/>
                <w:szCs w:val="22"/>
                <w:lang w:eastAsia="es-PY"/>
              </w:rPr>
            </w:pPr>
            <w:r w:rsidRPr="00720D49">
              <w:rPr>
                <w:b/>
                <w:bCs/>
                <w:sz w:val="22"/>
                <w:szCs w:val="22"/>
                <w:lang w:eastAsia="es-PY"/>
              </w:rPr>
              <w:t>PRINCIPALES CONOCIMIENTOS ACREDITADOS</w:t>
            </w:r>
          </w:p>
        </w:tc>
        <w:tc>
          <w:tcPr>
            <w:tcW w:w="2298" w:type="pct"/>
            <w:shd w:val="clear" w:color="auto" w:fill="auto"/>
            <w:hideMark/>
          </w:tcPr>
          <w:p w14:paraId="276D37AF" w14:textId="14E13588" w:rsidR="00797F0C" w:rsidRPr="00720D49" w:rsidRDefault="00C430E3" w:rsidP="0071109A">
            <w:pPr>
              <w:rPr>
                <w:sz w:val="22"/>
                <w:szCs w:val="22"/>
                <w:lang w:eastAsia="es-PY"/>
              </w:rPr>
            </w:pPr>
            <w:r w:rsidRPr="00720D49">
              <w:rPr>
                <w:sz w:val="22"/>
                <w:szCs w:val="22"/>
                <w:lang w:eastAsia="es-PY"/>
              </w:rPr>
              <w:t xml:space="preserve"> • </w:t>
            </w:r>
            <w:r w:rsidR="00797F0C" w:rsidRPr="00720D49">
              <w:rPr>
                <w:sz w:val="22"/>
                <w:szCs w:val="22"/>
                <w:lang w:eastAsia="es-PY"/>
              </w:rPr>
              <w:t>Cursos y capacitaciones en el área</w:t>
            </w:r>
            <w:r w:rsidRPr="00720D49">
              <w:rPr>
                <w:sz w:val="22"/>
                <w:szCs w:val="22"/>
                <w:lang w:eastAsia="es-PY"/>
              </w:rPr>
              <w:t>.</w:t>
            </w:r>
            <w:r w:rsidR="00797F0C" w:rsidRPr="00720D49">
              <w:rPr>
                <w:sz w:val="22"/>
                <w:szCs w:val="22"/>
                <w:lang w:eastAsia="es-PY"/>
              </w:rPr>
              <w:br/>
            </w:r>
            <w:r w:rsidRPr="00720D49">
              <w:rPr>
                <w:sz w:val="22"/>
                <w:szCs w:val="22"/>
                <w:lang w:eastAsia="es-PY"/>
              </w:rPr>
              <w:t xml:space="preserve">• </w:t>
            </w:r>
            <w:r w:rsidR="00797F0C" w:rsidRPr="00720D49">
              <w:rPr>
                <w:sz w:val="22"/>
                <w:szCs w:val="22"/>
                <w:lang w:eastAsia="es-PY"/>
              </w:rPr>
              <w:t>Utilización de herramientas informáticas</w:t>
            </w:r>
            <w:r w:rsidRPr="00720D49">
              <w:rPr>
                <w:sz w:val="22"/>
                <w:szCs w:val="22"/>
                <w:lang w:eastAsia="es-PY"/>
              </w:rPr>
              <w:t>.</w:t>
            </w:r>
          </w:p>
        </w:tc>
        <w:tc>
          <w:tcPr>
            <w:tcW w:w="1638" w:type="pct"/>
            <w:shd w:val="clear" w:color="auto" w:fill="auto"/>
            <w:hideMark/>
          </w:tcPr>
          <w:p w14:paraId="23FE03DA" w14:textId="77777777" w:rsidR="00797F0C" w:rsidRPr="00720D49" w:rsidRDefault="00797F0C" w:rsidP="00DD68CF">
            <w:pPr>
              <w:rPr>
                <w:sz w:val="22"/>
                <w:szCs w:val="22"/>
                <w:lang w:eastAsia="es-PY"/>
              </w:rPr>
            </w:pPr>
            <w:r w:rsidRPr="00720D49">
              <w:rPr>
                <w:sz w:val="22"/>
                <w:szCs w:val="22"/>
                <w:lang w:eastAsia="es-PY"/>
              </w:rPr>
              <w:t> </w:t>
            </w:r>
          </w:p>
        </w:tc>
      </w:tr>
      <w:tr w:rsidR="0077433B" w:rsidRPr="00720D49" w14:paraId="100A8587" w14:textId="77777777" w:rsidTr="00020640">
        <w:trPr>
          <w:trHeight w:val="657"/>
        </w:trPr>
        <w:tc>
          <w:tcPr>
            <w:tcW w:w="1064" w:type="pct"/>
            <w:shd w:val="clear" w:color="CCCCFF" w:fill="C0C0C0"/>
            <w:vAlign w:val="center"/>
          </w:tcPr>
          <w:p w14:paraId="6539E049" w14:textId="3B0AA4FE" w:rsidR="0077433B" w:rsidRPr="00720D49" w:rsidRDefault="0077433B" w:rsidP="000E20F7">
            <w:pPr>
              <w:jc w:val="center"/>
              <w:rPr>
                <w:b/>
                <w:bCs/>
                <w:sz w:val="22"/>
                <w:szCs w:val="22"/>
                <w:lang w:eastAsia="es-PY"/>
              </w:rPr>
            </w:pPr>
            <w:r w:rsidRPr="00720D49">
              <w:rPr>
                <w:b/>
                <w:bCs/>
                <w:sz w:val="22"/>
                <w:szCs w:val="22"/>
                <w:lang w:eastAsia="es-PY"/>
              </w:rPr>
              <w:t>PRINCIPALES COMPETENCIAS</w:t>
            </w:r>
          </w:p>
        </w:tc>
        <w:tc>
          <w:tcPr>
            <w:tcW w:w="2298" w:type="pct"/>
            <w:shd w:val="clear" w:color="auto" w:fill="auto"/>
          </w:tcPr>
          <w:p w14:paraId="0A3481E3" w14:textId="77777777" w:rsidR="00C430E3" w:rsidRPr="00720D49" w:rsidRDefault="0077433B" w:rsidP="0071109A">
            <w:pPr>
              <w:rPr>
                <w:sz w:val="22"/>
                <w:szCs w:val="22"/>
                <w:lang w:eastAsia="es-PY"/>
              </w:rPr>
            </w:pPr>
            <w:r w:rsidRPr="00720D49">
              <w:rPr>
                <w:sz w:val="22"/>
                <w:szCs w:val="22"/>
                <w:u w:val="single"/>
                <w:lang w:eastAsia="es-PY"/>
              </w:rPr>
              <w:t>Conocimientos básicos</w:t>
            </w:r>
            <w:r w:rsidRPr="00720D49">
              <w:rPr>
                <w:sz w:val="22"/>
                <w:szCs w:val="22"/>
                <w:lang w:eastAsia="es-PY"/>
              </w:rPr>
              <w:t>:</w:t>
            </w:r>
            <w:r w:rsidRPr="00720D49">
              <w:rPr>
                <w:sz w:val="22"/>
                <w:szCs w:val="22"/>
                <w:lang w:eastAsia="es-PY"/>
              </w:rPr>
              <w:br/>
            </w:r>
            <w:r w:rsidR="00C430E3" w:rsidRPr="00720D49">
              <w:rPr>
                <w:sz w:val="22"/>
                <w:szCs w:val="22"/>
                <w:lang w:eastAsia="es-PY"/>
              </w:rPr>
              <w:t xml:space="preserve">• </w:t>
            </w:r>
            <w:r w:rsidRPr="00720D49">
              <w:rPr>
                <w:sz w:val="22"/>
                <w:szCs w:val="22"/>
                <w:lang w:eastAsia="es-PY"/>
              </w:rPr>
              <w:t xml:space="preserve">Conocimientos técnicos a ser aplicados a las tareas descriptas, en especial el manejo de archivo, manejo de herramientas informáticas (Word, planillas de cálculo), habilidades ortográficas, redacción y comunicación.  </w:t>
            </w:r>
            <w:r w:rsidRPr="00720D49">
              <w:rPr>
                <w:sz w:val="22"/>
                <w:szCs w:val="22"/>
                <w:lang w:eastAsia="es-PY"/>
              </w:rPr>
              <w:br/>
            </w:r>
            <w:r w:rsidRPr="00720D49">
              <w:rPr>
                <w:sz w:val="22"/>
                <w:szCs w:val="22"/>
                <w:u w:val="single"/>
                <w:lang w:eastAsia="es-PY"/>
              </w:rPr>
              <w:t>Competencias</w:t>
            </w:r>
            <w:r w:rsidRPr="00720D49">
              <w:rPr>
                <w:sz w:val="22"/>
                <w:szCs w:val="22"/>
                <w:lang w:eastAsia="es-PY"/>
              </w:rPr>
              <w:t>:</w:t>
            </w:r>
            <w:r w:rsidRPr="00720D49">
              <w:rPr>
                <w:sz w:val="22"/>
                <w:szCs w:val="22"/>
                <w:lang w:eastAsia="es-PY"/>
              </w:rPr>
              <w:br/>
            </w:r>
            <w:r w:rsidR="00C430E3" w:rsidRPr="00720D49">
              <w:rPr>
                <w:sz w:val="22"/>
                <w:szCs w:val="22"/>
                <w:lang w:eastAsia="es-PY"/>
              </w:rPr>
              <w:t xml:space="preserve">• </w:t>
            </w:r>
            <w:r w:rsidRPr="00720D49">
              <w:rPr>
                <w:sz w:val="22"/>
                <w:szCs w:val="22"/>
                <w:lang w:eastAsia="es-PY"/>
              </w:rPr>
              <w:t>Eficiencia</w:t>
            </w:r>
            <w:r w:rsidR="00C430E3" w:rsidRPr="00720D49">
              <w:rPr>
                <w:sz w:val="22"/>
                <w:szCs w:val="22"/>
                <w:lang w:eastAsia="es-PY"/>
              </w:rPr>
              <w:t>.</w:t>
            </w:r>
            <w:r w:rsidRPr="00720D49">
              <w:rPr>
                <w:sz w:val="22"/>
                <w:szCs w:val="22"/>
                <w:lang w:eastAsia="es-PY"/>
              </w:rPr>
              <w:br/>
            </w:r>
            <w:r w:rsidR="00C430E3" w:rsidRPr="00720D49">
              <w:rPr>
                <w:sz w:val="22"/>
                <w:szCs w:val="22"/>
                <w:lang w:eastAsia="es-PY"/>
              </w:rPr>
              <w:t xml:space="preserve">• </w:t>
            </w:r>
            <w:r w:rsidRPr="00720D49">
              <w:rPr>
                <w:sz w:val="22"/>
                <w:szCs w:val="22"/>
                <w:lang w:eastAsia="es-PY"/>
              </w:rPr>
              <w:t>Responsabilidad</w:t>
            </w:r>
            <w:r w:rsidR="00C430E3" w:rsidRPr="00720D49">
              <w:rPr>
                <w:sz w:val="22"/>
                <w:szCs w:val="22"/>
                <w:lang w:eastAsia="es-PY"/>
              </w:rPr>
              <w:t>.</w:t>
            </w:r>
            <w:r w:rsidRPr="00720D49">
              <w:rPr>
                <w:sz w:val="22"/>
                <w:szCs w:val="22"/>
                <w:lang w:eastAsia="es-PY"/>
              </w:rPr>
              <w:br/>
            </w:r>
            <w:r w:rsidR="00C430E3" w:rsidRPr="00720D49">
              <w:rPr>
                <w:sz w:val="22"/>
                <w:szCs w:val="22"/>
                <w:lang w:eastAsia="es-PY"/>
              </w:rPr>
              <w:t>•</w:t>
            </w:r>
            <w:r w:rsidRPr="00720D49">
              <w:rPr>
                <w:sz w:val="22"/>
                <w:szCs w:val="22"/>
                <w:lang w:eastAsia="es-PY"/>
              </w:rPr>
              <w:t xml:space="preserve"> Honestidad</w:t>
            </w:r>
            <w:r w:rsidR="00C430E3" w:rsidRPr="00720D49">
              <w:rPr>
                <w:sz w:val="22"/>
                <w:szCs w:val="22"/>
                <w:lang w:eastAsia="es-PY"/>
              </w:rPr>
              <w:t>.</w:t>
            </w:r>
            <w:r w:rsidRPr="00720D49">
              <w:rPr>
                <w:sz w:val="22"/>
                <w:szCs w:val="22"/>
                <w:lang w:eastAsia="es-PY"/>
              </w:rPr>
              <w:br/>
            </w:r>
            <w:r w:rsidR="00C430E3" w:rsidRPr="00720D49">
              <w:rPr>
                <w:sz w:val="22"/>
                <w:szCs w:val="22"/>
                <w:lang w:eastAsia="es-PY"/>
              </w:rPr>
              <w:t>•</w:t>
            </w:r>
            <w:r w:rsidRPr="00720D49">
              <w:rPr>
                <w:sz w:val="22"/>
                <w:szCs w:val="22"/>
                <w:lang w:eastAsia="es-PY"/>
              </w:rPr>
              <w:t xml:space="preserve"> Vocación de servicio</w:t>
            </w:r>
            <w:r w:rsidR="00C430E3" w:rsidRPr="00720D49">
              <w:rPr>
                <w:sz w:val="22"/>
                <w:szCs w:val="22"/>
                <w:lang w:eastAsia="es-PY"/>
              </w:rPr>
              <w:t>.</w:t>
            </w:r>
          </w:p>
          <w:p w14:paraId="785E3BE3" w14:textId="4707036A" w:rsidR="0077433B" w:rsidRPr="00720D49" w:rsidRDefault="00C430E3" w:rsidP="00DD68CF">
            <w:pPr>
              <w:rPr>
                <w:sz w:val="22"/>
                <w:szCs w:val="22"/>
                <w:lang w:eastAsia="es-PY"/>
              </w:rPr>
            </w:pPr>
            <w:r w:rsidRPr="00720D49">
              <w:rPr>
                <w:sz w:val="22"/>
                <w:szCs w:val="22"/>
                <w:lang w:eastAsia="es-PY"/>
              </w:rPr>
              <w:t>•</w:t>
            </w:r>
            <w:r w:rsidR="0077433B" w:rsidRPr="00720D49">
              <w:rPr>
                <w:sz w:val="22"/>
                <w:szCs w:val="22"/>
                <w:lang w:eastAsia="es-PY"/>
              </w:rPr>
              <w:t xml:space="preserve"> Flexibilidad</w:t>
            </w:r>
            <w:r w:rsidRPr="00720D49">
              <w:rPr>
                <w:sz w:val="22"/>
                <w:szCs w:val="22"/>
                <w:lang w:eastAsia="es-PY"/>
              </w:rPr>
              <w:t>.</w:t>
            </w:r>
            <w:r w:rsidR="0077433B" w:rsidRPr="00720D49">
              <w:rPr>
                <w:sz w:val="22"/>
                <w:szCs w:val="22"/>
                <w:lang w:eastAsia="es-PY"/>
              </w:rPr>
              <w:br/>
            </w:r>
            <w:r w:rsidRPr="00720D49">
              <w:rPr>
                <w:sz w:val="22"/>
                <w:szCs w:val="22"/>
                <w:lang w:eastAsia="es-PY"/>
              </w:rPr>
              <w:t>•</w:t>
            </w:r>
            <w:r w:rsidR="0077433B" w:rsidRPr="00720D49">
              <w:rPr>
                <w:sz w:val="22"/>
                <w:szCs w:val="22"/>
                <w:lang w:eastAsia="es-PY"/>
              </w:rPr>
              <w:t xml:space="preserve"> Conciencia Organizacional</w:t>
            </w:r>
            <w:r w:rsidRPr="00720D49">
              <w:rPr>
                <w:sz w:val="22"/>
                <w:szCs w:val="22"/>
                <w:lang w:eastAsia="es-PY"/>
              </w:rPr>
              <w:t>.</w:t>
            </w:r>
            <w:r w:rsidR="0077433B" w:rsidRPr="00720D49">
              <w:rPr>
                <w:sz w:val="22"/>
                <w:szCs w:val="22"/>
                <w:lang w:eastAsia="es-PY"/>
              </w:rPr>
              <w:br/>
            </w:r>
            <w:r w:rsidRPr="00720D49">
              <w:rPr>
                <w:sz w:val="22"/>
                <w:szCs w:val="22"/>
                <w:lang w:eastAsia="es-PY"/>
              </w:rPr>
              <w:t>• Compromiso.</w:t>
            </w:r>
            <w:r w:rsidR="0077433B" w:rsidRPr="00720D49">
              <w:rPr>
                <w:sz w:val="22"/>
                <w:szCs w:val="22"/>
                <w:lang w:eastAsia="es-PY"/>
              </w:rPr>
              <w:br/>
            </w:r>
            <w:r w:rsidRPr="00720D49">
              <w:rPr>
                <w:sz w:val="22"/>
                <w:szCs w:val="22"/>
                <w:lang w:eastAsia="es-PY"/>
              </w:rPr>
              <w:t>•</w:t>
            </w:r>
            <w:r w:rsidR="0077433B" w:rsidRPr="00720D49">
              <w:rPr>
                <w:sz w:val="22"/>
                <w:szCs w:val="22"/>
                <w:lang w:eastAsia="es-PY"/>
              </w:rPr>
              <w:t xml:space="preserve"> Trabajo en equipo</w:t>
            </w:r>
            <w:r w:rsidRPr="00720D49">
              <w:rPr>
                <w:sz w:val="22"/>
                <w:szCs w:val="22"/>
                <w:lang w:eastAsia="es-PY"/>
              </w:rPr>
              <w:t>.</w:t>
            </w:r>
          </w:p>
        </w:tc>
        <w:tc>
          <w:tcPr>
            <w:tcW w:w="1638" w:type="pct"/>
            <w:shd w:val="clear" w:color="auto" w:fill="auto"/>
          </w:tcPr>
          <w:p w14:paraId="522C7ED5" w14:textId="77777777" w:rsidR="0077433B" w:rsidRPr="00720D49" w:rsidRDefault="0077433B" w:rsidP="009E77A9">
            <w:pPr>
              <w:rPr>
                <w:sz w:val="22"/>
                <w:szCs w:val="22"/>
                <w:lang w:eastAsia="es-PY"/>
              </w:rPr>
            </w:pPr>
          </w:p>
        </w:tc>
      </w:tr>
      <w:tr w:rsidR="00797F0C" w:rsidRPr="00720D49" w14:paraId="4555CA40" w14:textId="77777777" w:rsidTr="00020640">
        <w:trPr>
          <w:trHeight w:val="983"/>
        </w:trPr>
        <w:tc>
          <w:tcPr>
            <w:tcW w:w="1064" w:type="pct"/>
            <w:shd w:val="clear" w:color="CCCCFF" w:fill="C0C0C0"/>
            <w:vAlign w:val="center"/>
          </w:tcPr>
          <w:p w14:paraId="052DCC73" w14:textId="77777777" w:rsidR="00797F0C" w:rsidRPr="00720D49" w:rsidRDefault="00797F0C" w:rsidP="0077433B">
            <w:pPr>
              <w:jc w:val="both"/>
              <w:rPr>
                <w:b/>
                <w:bCs/>
                <w:sz w:val="22"/>
                <w:szCs w:val="22"/>
                <w:lang w:eastAsia="es-PY"/>
              </w:rPr>
            </w:pPr>
            <w:r w:rsidRPr="00720D49">
              <w:rPr>
                <w:b/>
                <w:bCs/>
                <w:sz w:val="22"/>
                <w:szCs w:val="22"/>
                <w:lang w:eastAsia="es-PY"/>
              </w:rPr>
              <w:t>PRINCIPALES ACTIVIDADES</w:t>
            </w:r>
          </w:p>
        </w:tc>
        <w:tc>
          <w:tcPr>
            <w:tcW w:w="2298" w:type="pct"/>
            <w:shd w:val="clear" w:color="000000" w:fill="FFFFFF"/>
          </w:tcPr>
          <w:p w14:paraId="49091CF0" w14:textId="77777777" w:rsidR="00797F0C" w:rsidRPr="00720D49" w:rsidRDefault="00797F0C" w:rsidP="00CA7D2E">
            <w:pPr>
              <w:numPr>
                <w:ilvl w:val="0"/>
                <w:numId w:val="52"/>
              </w:numPr>
              <w:tabs>
                <w:tab w:val="left" w:pos="284"/>
              </w:tabs>
              <w:rPr>
                <w:sz w:val="22"/>
                <w:szCs w:val="22"/>
              </w:rPr>
            </w:pPr>
            <w:r w:rsidRPr="00720D49">
              <w:rPr>
                <w:sz w:val="22"/>
                <w:szCs w:val="22"/>
              </w:rPr>
              <w:t>Participar en reuniones conforme a la naturaleza del proyecto.</w:t>
            </w:r>
          </w:p>
          <w:p w14:paraId="7DA7EFC3" w14:textId="77777777" w:rsidR="00797F0C" w:rsidRPr="00720D49" w:rsidRDefault="00797F0C" w:rsidP="00CA7D2E">
            <w:pPr>
              <w:numPr>
                <w:ilvl w:val="0"/>
                <w:numId w:val="52"/>
              </w:numPr>
              <w:tabs>
                <w:tab w:val="left" w:pos="284"/>
              </w:tabs>
              <w:rPr>
                <w:sz w:val="22"/>
                <w:szCs w:val="22"/>
              </w:rPr>
            </w:pPr>
            <w:r w:rsidRPr="00720D49">
              <w:rPr>
                <w:sz w:val="22"/>
                <w:szCs w:val="22"/>
              </w:rPr>
              <w:t>Apoyar en la entrevista, selección y capacitación de aplicadores.</w:t>
            </w:r>
          </w:p>
          <w:p w14:paraId="2EA5FE1B" w14:textId="77777777" w:rsidR="00797F0C" w:rsidRPr="00720D49" w:rsidRDefault="00797F0C" w:rsidP="00CA7D2E">
            <w:pPr>
              <w:numPr>
                <w:ilvl w:val="0"/>
                <w:numId w:val="52"/>
              </w:numPr>
              <w:tabs>
                <w:tab w:val="left" w:pos="284"/>
              </w:tabs>
              <w:rPr>
                <w:sz w:val="22"/>
                <w:szCs w:val="22"/>
              </w:rPr>
            </w:pPr>
            <w:r w:rsidRPr="00720D49">
              <w:rPr>
                <w:sz w:val="22"/>
                <w:szCs w:val="22"/>
              </w:rPr>
              <w:lastRenderedPageBreak/>
              <w:t>Organizar, entregar, recibir y controlar los instrumentos y materiales de aplicación, asimismo, deberá ocuparse del traslado de estos materiales.</w:t>
            </w:r>
          </w:p>
          <w:p w14:paraId="31122BCC" w14:textId="77777777" w:rsidR="00797F0C" w:rsidRPr="00720D49" w:rsidRDefault="00797F0C" w:rsidP="00CA7D2E">
            <w:pPr>
              <w:numPr>
                <w:ilvl w:val="0"/>
                <w:numId w:val="52"/>
              </w:numPr>
              <w:tabs>
                <w:tab w:val="left" w:pos="284"/>
              </w:tabs>
              <w:rPr>
                <w:sz w:val="22"/>
                <w:szCs w:val="22"/>
              </w:rPr>
            </w:pPr>
            <w:r w:rsidRPr="00720D49">
              <w:rPr>
                <w:sz w:val="22"/>
                <w:szCs w:val="22"/>
              </w:rPr>
              <w:t xml:space="preserve">Organizar en la sede los materiales e instrumentos recibidos de los aplicadores y trasladarlos al centro de operaciones </w:t>
            </w:r>
          </w:p>
          <w:p w14:paraId="212710B8" w14:textId="77777777" w:rsidR="00797F0C" w:rsidRPr="00720D49" w:rsidRDefault="00797F0C" w:rsidP="00CA7D2E">
            <w:pPr>
              <w:numPr>
                <w:ilvl w:val="0"/>
                <w:numId w:val="52"/>
              </w:numPr>
              <w:tabs>
                <w:tab w:val="left" w:pos="284"/>
              </w:tabs>
              <w:rPr>
                <w:sz w:val="22"/>
                <w:szCs w:val="22"/>
              </w:rPr>
            </w:pPr>
            <w:r w:rsidRPr="00720D49">
              <w:rPr>
                <w:sz w:val="22"/>
                <w:szCs w:val="22"/>
              </w:rPr>
              <w:t>Monitorear el proceso de aplicación (comunicación con las instituciones, llegada de los aplicadores)</w:t>
            </w:r>
          </w:p>
          <w:p w14:paraId="72B933FD" w14:textId="77777777" w:rsidR="00797F0C" w:rsidRPr="00720D49" w:rsidRDefault="00797F0C" w:rsidP="00CA7D2E">
            <w:pPr>
              <w:numPr>
                <w:ilvl w:val="0"/>
                <w:numId w:val="52"/>
              </w:numPr>
              <w:tabs>
                <w:tab w:val="left" w:pos="284"/>
              </w:tabs>
              <w:rPr>
                <w:sz w:val="22"/>
                <w:szCs w:val="22"/>
              </w:rPr>
            </w:pPr>
            <w:r w:rsidRPr="00720D49">
              <w:rPr>
                <w:sz w:val="22"/>
                <w:szCs w:val="22"/>
              </w:rPr>
              <w:t>Realizar el proceso de alimentación al escáner, para la digitalización correspondiente.</w:t>
            </w:r>
          </w:p>
          <w:p w14:paraId="460C663F" w14:textId="77777777" w:rsidR="00797F0C" w:rsidRPr="00720D49" w:rsidRDefault="00797F0C" w:rsidP="00CA7D2E">
            <w:pPr>
              <w:numPr>
                <w:ilvl w:val="0"/>
                <w:numId w:val="52"/>
              </w:numPr>
              <w:tabs>
                <w:tab w:val="left" w:pos="284"/>
              </w:tabs>
              <w:rPr>
                <w:sz w:val="22"/>
                <w:szCs w:val="22"/>
              </w:rPr>
            </w:pPr>
            <w:r w:rsidRPr="00720D49">
              <w:rPr>
                <w:sz w:val="22"/>
                <w:szCs w:val="22"/>
              </w:rPr>
              <w:t>Ingresar los datos recogidos en la aplicación de los instrumentos (escáner y/o digitalizar).</w:t>
            </w:r>
          </w:p>
          <w:p w14:paraId="64BB6A1B" w14:textId="77777777" w:rsidR="00797F0C" w:rsidRPr="00720D49" w:rsidRDefault="00797F0C" w:rsidP="00CA7D2E">
            <w:pPr>
              <w:numPr>
                <w:ilvl w:val="0"/>
                <w:numId w:val="52"/>
              </w:numPr>
              <w:tabs>
                <w:tab w:val="left" w:pos="284"/>
              </w:tabs>
              <w:rPr>
                <w:sz w:val="22"/>
                <w:szCs w:val="22"/>
              </w:rPr>
            </w:pPr>
            <w:r w:rsidRPr="00720D49">
              <w:rPr>
                <w:sz w:val="22"/>
                <w:szCs w:val="22"/>
              </w:rPr>
              <w:t>Introducir en el sistema los datos recogidos correspondientes a la doble digitalización.</w:t>
            </w:r>
          </w:p>
          <w:p w14:paraId="04E28B3E" w14:textId="77777777" w:rsidR="00797F0C" w:rsidRPr="00720D49" w:rsidRDefault="00797F0C" w:rsidP="00CA7D2E">
            <w:pPr>
              <w:numPr>
                <w:ilvl w:val="0"/>
                <w:numId w:val="52"/>
              </w:numPr>
              <w:tabs>
                <w:tab w:val="left" w:pos="284"/>
              </w:tabs>
              <w:rPr>
                <w:sz w:val="22"/>
                <w:szCs w:val="22"/>
              </w:rPr>
            </w:pPr>
            <w:r w:rsidRPr="00720D49">
              <w:rPr>
                <w:sz w:val="22"/>
                <w:szCs w:val="22"/>
              </w:rPr>
              <w:t>Generar reporte de la base de datos (control de consistencia).</w:t>
            </w:r>
          </w:p>
          <w:p w14:paraId="02047F8D" w14:textId="77777777" w:rsidR="00797F0C" w:rsidRPr="00720D49" w:rsidRDefault="00797F0C" w:rsidP="00CA7D2E">
            <w:pPr>
              <w:numPr>
                <w:ilvl w:val="0"/>
                <w:numId w:val="52"/>
              </w:numPr>
              <w:tabs>
                <w:tab w:val="left" w:pos="284"/>
              </w:tabs>
              <w:rPr>
                <w:sz w:val="22"/>
                <w:szCs w:val="22"/>
              </w:rPr>
            </w:pPr>
            <w:r w:rsidRPr="00720D49">
              <w:rPr>
                <w:sz w:val="22"/>
                <w:szCs w:val="22"/>
              </w:rPr>
              <w:t>Asistir en la interpretación y corrección de errores registrados durante el proceso de digitalización de datos.</w:t>
            </w:r>
          </w:p>
          <w:p w14:paraId="019DF647" w14:textId="77777777" w:rsidR="00797F0C" w:rsidRPr="00720D49" w:rsidRDefault="00797F0C" w:rsidP="00CA7D2E">
            <w:pPr>
              <w:numPr>
                <w:ilvl w:val="0"/>
                <w:numId w:val="52"/>
              </w:numPr>
              <w:tabs>
                <w:tab w:val="left" w:pos="284"/>
              </w:tabs>
              <w:rPr>
                <w:sz w:val="22"/>
                <w:szCs w:val="22"/>
              </w:rPr>
            </w:pPr>
            <w:r w:rsidRPr="00720D49">
              <w:rPr>
                <w:sz w:val="22"/>
                <w:szCs w:val="22"/>
              </w:rPr>
              <w:t>Realizar diariamente el backup de los archivos.</w:t>
            </w:r>
          </w:p>
          <w:p w14:paraId="23FDC229" w14:textId="77777777" w:rsidR="00797F0C" w:rsidRPr="00720D49" w:rsidRDefault="00797F0C" w:rsidP="00CA7D2E">
            <w:pPr>
              <w:numPr>
                <w:ilvl w:val="0"/>
                <w:numId w:val="52"/>
              </w:numPr>
              <w:tabs>
                <w:tab w:val="left" w:pos="284"/>
              </w:tabs>
              <w:rPr>
                <w:sz w:val="22"/>
                <w:szCs w:val="22"/>
              </w:rPr>
            </w:pPr>
            <w:r w:rsidRPr="00720D49">
              <w:rPr>
                <w:sz w:val="22"/>
                <w:szCs w:val="22"/>
              </w:rPr>
              <w:t>Realizar el registro de las cantidades de hoja de respuestas recibidas para el escaneo/digitalización.</w:t>
            </w:r>
          </w:p>
          <w:p w14:paraId="590E6A7D" w14:textId="77777777" w:rsidR="00797F0C" w:rsidRPr="00720D49" w:rsidRDefault="00797F0C" w:rsidP="00CA7D2E">
            <w:pPr>
              <w:numPr>
                <w:ilvl w:val="0"/>
                <w:numId w:val="52"/>
              </w:numPr>
              <w:tabs>
                <w:tab w:val="left" w:pos="284"/>
              </w:tabs>
              <w:rPr>
                <w:sz w:val="22"/>
                <w:szCs w:val="22"/>
              </w:rPr>
            </w:pPr>
            <w:r w:rsidRPr="00720D49">
              <w:rPr>
                <w:sz w:val="22"/>
                <w:szCs w:val="22"/>
              </w:rPr>
              <w:t>Realizar el registro de las cantidades de hojas de respuestas escaneadas diariamente.</w:t>
            </w:r>
          </w:p>
          <w:p w14:paraId="19183509" w14:textId="7631A74E" w:rsidR="00797F0C" w:rsidRPr="00720D49" w:rsidRDefault="00797F0C" w:rsidP="00CA7D2E">
            <w:pPr>
              <w:numPr>
                <w:ilvl w:val="0"/>
                <w:numId w:val="52"/>
              </w:numPr>
              <w:tabs>
                <w:tab w:val="left" w:pos="284"/>
              </w:tabs>
              <w:rPr>
                <w:sz w:val="22"/>
                <w:szCs w:val="22"/>
              </w:rPr>
            </w:pPr>
            <w:r w:rsidRPr="00720D49">
              <w:rPr>
                <w:sz w:val="22"/>
                <w:szCs w:val="22"/>
              </w:rPr>
              <w:t>Realizar consistencia en la base de datos mediante sintaxis con el software respectivo.</w:t>
            </w:r>
          </w:p>
          <w:p w14:paraId="50B7608D" w14:textId="77777777" w:rsidR="00797F0C" w:rsidRPr="00720D49" w:rsidRDefault="00797F0C" w:rsidP="00CA7D2E">
            <w:pPr>
              <w:numPr>
                <w:ilvl w:val="0"/>
                <w:numId w:val="52"/>
              </w:numPr>
              <w:tabs>
                <w:tab w:val="left" w:pos="284"/>
              </w:tabs>
              <w:rPr>
                <w:sz w:val="22"/>
                <w:szCs w:val="22"/>
              </w:rPr>
            </w:pPr>
            <w:r w:rsidRPr="00720D49">
              <w:rPr>
                <w:sz w:val="22"/>
                <w:szCs w:val="22"/>
              </w:rPr>
              <w:t>Emitir reportes de avances de las actividades, según la naturaleza del proyecto.</w:t>
            </w:r>
          </w:p>
          <w:p w14:paraId="25FFE99A" w14:textId="77777777" w:rsidR="00797F0C" w:rsidRPr="00720D49" w:rsidRDefault="00797F0C" w:rsidP="00CA7D2E">
            <w:pPr>
              <w:numPr>
                <w:ilvl w:val="0"/>
                <w:numId w:val="52"/>
              </w:numPr>
              <w:tabs>
                <w:tab w:val="left" w:pos="284"/>
              </w:tabs>
              <w:rPr>
                <w:sz w:val="22"/>
                <w:szCs w:val="22"/>
              </w:rPr>
            </w:pPr>
            <w:r w:rsidRPr="00720D49">
              <w:rPr>
                <w:sz w:val="22"/>
                <w:szCs w:val="22"/>
              </w:rPr>
              <w:lastRenderedPageBreak/>
              <w:t>Desarrollar otras actividades asignadas por el superior inmediato.</w:t>
            </w:r>
          </w:p>
          <w:p w14:paraId="65B16D65" w14:textId="77777777" w:rsidR="00797F0C" w:rsidRPr="00720D49" w:rsidRDefault="00797F0C" w:rsidP="00CA7D2E">
            <w:pPr>
              <w:numPr>
                <w:ilvl w:val="0"/>
                <w:numId w:val="52"/>
              </w:numPr>
              <w:tabs>
                <w:tab w:val="left" w:pos="284"/>
              </w:tabs>
              <w:rPr>
                <w:sz w:val="22"/>
                <w:szCs w:val="22"/>
              </w:rPr>
            </w:pPr>
            <w:r w:rsidRPr="00720D49">
              <w:rPr>
                <w:sz w:val="22"/>
                <w:szCs w:val="22"/>
              </w:rPr>
              <w:t>Elaborar y entregar el Informe de las actividades desempeñadas.</w:t>
            </w:r>
          </w:p>
        </w:tc>
        <w:tc>
          <w:tcPr>
            <w:tcW w:w="1638" w:type="pct"/>
            <w:shd w:val="clear" w:color="auto" w:fill="auto"/>
          </w:tcPr>
          <w:p w14:paraId="62BE9B39" w14:textId="77777777" w:rsidR="00797F0C" w:rsidRPr="00720D49" w:rsidRDefault="00797F0C" w:rsidP="0071109A">
            <w:pPr>
              <w:rPr>
                <w:sz w:val="22"/>
                <w:szCs w:val="22"/>
                <w:lang w:eastAsia="es-PY"/>
              </w:rPr>
            </w:pPr>
          </w:p>
        </w:tc>
      </w:tr>
      <w:tr w:rsidR="00797F0C" w:rsidRPr="00720D49" w14:paraId="185EBFB8" w14:textId="77777777" w:rsidTr="00020640">
        <w:trPr>
          <w:trHeight w:val="2253"/>
        </w:trPr>
        <w:tc>
          <w:tcPr>
            <w:tcW w:w="1064" w:type="pct"/>
            <w:shd w:val="clear" w:color="CCCCFF" w:fill="C0C0C0"/>
            <w:vAlign w:val="center"/>
            <w:hideMark/>
          </w:tcPr>
          <w:p w14:paraId="073CCC59" w14:textId="77777777" w:rsidR="00797F0C" w:rsidRPr="00720D49" w:rsidRDefault="00797F0C" w:rsidP="0077433B">
            <w:pPr>
              <w:jc w:val="both"/>
              <w:rPr>
                <w:b/>
                <w:bCs/>
                <w:sz w:val="22"/>
                <w:szCs w:val="22"/>
                <w:lang w:eastAsia="es-PY"/>
              </w:rPr>
            </w:pPr>
            <w:r w:rsidRPr="00720D49">
              <w:rPr>
                <w:b/>
                <w:bCs/>
                <w:sz w:val="22"/>
                <w:szCs w:val="22"/>
                <w:lang w:eastAsia="es-PY"/>
              </w:rPr>
              <w:lastRenderedPageBreak/>
              <w:t>OBSERVACIONES</w:t>
            </w:r>
          </w:p>
        </w:tc>
        <w:tc>
          <w:tcPr>
            <w:tcW w:w="2298" w:type="pct"/>
            <w:shd w:val="clear" w:color="000000" w:fill="FFFFFF"/>
            <w:hideMark/>
          </w:tcPr>
          <w:p w14:paraId="427836AB" w14:textId="77777777" w:rsidR="00797F0C" w:rsidRPr="00720D49" w:rsidRDefault="00797F0C" w:rsidP="0071109A">
            <w:pPr>
              <w:rPr>
                <w:sz w:val="22"/>
                <w:szCs w:val="22"/>
                <w:lang w:eastAsia="es-PY"/>
              </w:rPr>
            </w:pPr>
            <w:r w:rsidRPr="00720D49">
              <w:rPr>
                <w:sz w:val="22"/>
                <w:szCs w:val="22"/>
                <w:lang w:eastAsia="es-PY"/>
              </w:rPr>
              <w:t>• Los postulantes ganadores deberán tener disponibilidad de tiempo completo y la posibilidad de realizar viajes al interior del país (Excluyente).</w:t>
            </w:r>
          </w:p>
          <w:p w14:paraId="18D60AC7" w14:textId="77777777" w:rsidR="00797F0C" w:rsidRPr="00720D49" w:rsidRDefault="00797F0C" w:rsidP="00DD68CF">
            <w:pPr>
              <w:rPr>
                <w:sz w:val="22"/>
                <w:szCs w:val="22"/>
                <w:lang w:eastAsia="es-PY"/>
              </w:rPr>
            </w:pPr>
          </w:p>
          <w:p w14:paraId="666820CC" w14:textId="77777777" w:rsidR="00797F0C" w:rsidRPr="00720D49" w:rsidRDefault="00797F0C" w:rsidP="009E77A9">
            <w:pPr>
              <w:rPr>
                <w:sz w:val="22"/>
                <w:szCs w:val="22"/>
                <w:lang w:eastAsia="es-PY"/>
              </w:rPr>
            </w:pPr>
            <w:r w:rsidRPr="00720D49">
              <w:rPr>
                <w:sz w:val="22"/>
                <w:szCs w:val="22"/>
                <w:lang w:eastAsia="es-PY"/>
              </w:rPr>
              <w:t>Horario de trabajo: Habitualmente de lunes a viernes, de 08:00 a 16:00 horas, eventualmente, se necesitará su competencia en otros horarios y días organizados en diferentes turnos.</w:t>
            </w:r>
          </w:p>
        </w:tc>
        <w:tc>
          <w:tcPr>
            <w:tcW w:w="1638" w:type="pct"/>
            <w:shd w:val="clear" w:color="auto" w:fill="auto"/>
            <w:hideMark/>
          </w:tcPr>
          <w:p w14:paraId="43BF2E44" w14:textId="77777777" w:rsidR="00797F0C" w:rsidRPr="00720D49" w:rsidRDefault="00797F0C" w:rsidP="005A5DB9">
            <w:pPr>
              <w:rPr>
                <w:sz w:val="22"/>
                <w:szCs w:val="22"/>
                <w:lang w:eastAsia="es-PY"/>
              </w:rPr>
            </w:pPr>
            <w:r w:rsidRPr="00720D49">
              <w:rPr>
                <w:sz w:val="22"/>
                <w:szCs w:val="22"/>
                <w:lang w:eastAsia="es-PY"/>
              </w:rPr>
              <w:t> </w:t>
            </w:r>
          </w:p>
        </w:tc>
      </w:tr>
    </w:tbl>
    <w:p w14:paraId="16BDEB27" w14:textId="22AA5198" w:rsidR="003C1D3C" w:rsidRPr="00720D49" w:rsidRDefault="00F55FBC" w:rsidP="00CA7D2E">
      <w:pPr>
        <w:pStyle w:val="Listavistosa-nfasis11"/>
        <w:widowControl/>
        <w:numPr>
          <w:ilvl w:val="1"/>
          <w:numId w:val="62"/>
        </w:numPr>
        <w:ind w:left="426" w:hanging="426"/>
        <w:contextualSpacing/>
        <w:jc w:val="both"/>
        <w:rPr>
          <w:rFonts w:ascii="Times New Roman" w:hAnsi="Times New Roman"/>
          <w:b/>
          <w:sz w:val="22"/>
          <w:szCs w:val="22"/>
        </w:rPr>
      </w:pPr>
      <w:r w:rsidRPr="00720D49">
        <w:rPr>
          <w:rFonts w:ascii="Times New Roman" w:hAnsi="Times New Roman"/>
          <w:b/>
          <w:sz w:val="22"/>
          <w:szCs w:val="22"/>
        </w:rPr>
        <w:br w:type="page"/>
      </w:r>
    </w:p>
    <w:tbl>
      <w:tblPr>
        <w:tblpPr w:leftFromText="141" w:rightFromText="141" w:vertAnchor="text" w:tblpX="80" w:tblpY="1"/>
        <w:tblOverlap w:val="never"/>
        <w:tblW w:w="46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4"/>
        <w:gridCol w:w="3330"/>
        <w:gridCol w:w="2787"/>
      </w:tblGrid>
      <w:tr w:rsidR="00797F0C" w:rsidRPr="00720D49" w14:paraId="2AC37568" w14:textId="77777777" w:rsidTr="004F1C68">
        <w:trPr>
          <w:trHeight w:val="261"/>
          <w:tblHeader/>
        </w:trPr>
        <w:tc>
          <w:tcPr>
            <w:tcW w:w="5000" w:type="pct"/>
            <w:gridSpan w:val="3"/>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3BB45541" w14:textId="77777777" w:rsidR="00797F0C" w:rsidRPr="00D237A4" w:rsidRDefault="00797F0C" w:rsidP="00CA7D2E">
            <w:pPr>
              <w:pStyle w:val="Listavistosa-nfasis11"/>
              <w:widowControl/>
              <w:numPr>
                <w:ilvl w:val="1"/>
                <w:numId w:val="63"/>
              </w:numPr>
              <w:contextualSpacing/>
              <w:jc w:val="both"/>
              <w:rPr>
                <w:rFonts w:ascii="Times New Roman" w:hAnsi="Times New Roman"/>
                <w:b/>
                <w:bCs/>
                <w:sz w:val="22"/>
                <w:szCs w:val="22"/>
                <w:highlight w:val="lightGray"/>
                <w:lang w:eastAsia="es-PY"/>
              </w:rPr>
            </w:pPr>
            <w:r w:rsidRPr="00720D49">
              <w:rPr>
                <w:rFonts w:ascii="Times New Roman" w:hAnsi="Times New Roman"/>
                <w:b/>
                <w:sz w:val="22"/>
                <w:szCs w:val="22"/>
              </w:rPr>
              <w:lastRenderedPageBreak/>
              <w:t xml:space="preserve"> </w:t>
            </w:r>
            <w:r w:rsidRPr="00D237A4">
              <w:rPr>
                <w:rFonts w:ascii="Times New Roman" w:hAnsi="Times New Roman"/>
                <w:b/>
                <w:sz w:val="22"/>
                <w:szCs w:val="22"/>
                <w:highlight w:val="lightGray"/>
              </w:rPr>
              <w:t>TÉRMINOS DE REFERENCIA PARA ESPECIALISTA</w:t>
            </w:r>
            <w:r w:rsidR="00692284" w:rsidRPr="00D237A4">
              <w:rPr>
                <w:rFonts w:ascii="Times New Roman" w:hAnsi="Times New Roman"/>
                <w:b/>
                <w:sz w:val="22"/>
                <w:szCs w:val="22"/>
                <w:highlight w:val="lightGray"/>
              </w:rPr>
              <w:t>S</w:t>
            </w:r>
            <w:r w:rsidRPr="00D237A4">
              <w:rPr>
                <w:rFonts w:ascii="Times New Roman" w:hAnsi="Times New Roman"/>
                <w:b/>
                <w:sz w:val="22"/>
                <w:szCs w:val="22"/>
                <w:highlight w:val="lightGray"/>
              </w:rPr>
              <w:t xml:space="preserve"> EN PSICOMETRÍA</w:t>
            </w:r>
          </w:p>
          <w:p w14:paraId="0EC15AC2" w14:textId="607BB3B6" w:rsidR="0085679D" w:rsidRPr="00720D49" w:rsidRDefault="0085679D" w:rsidP="0085679D">
            <w:pPr>
              <w:pStyle w:val="Listavistosa-nfasis11"/>
              <w:widowControl/>
              <w:ind w:left="0"/>
              <w:contextualSpacing/>
              <w:jc w:val="both"/>
              <w:rPr>
                <w:rFonts w:ascii="Times New Roman" w:hAnsi="Times New Roman"/>
                <w:b/>
                <w:bCs/>
                <w:sz w:val="22"/>
                <w:szCs w:val="22"/>
                <w:lang w:eastAsia="es-PY"/>
              </w:rPr>
            </w:pPr>
          </w:p>
        </w:tc>
      </w:tr>
      <w:tr w:rsidR="00797F0C" w:rsidRPr="00720D49" w14:paraId="36278F4E" w14:textId="77777777" w:rsidTr="004F1C68">
        <w:trPr>
          <w:trHeight w:val="261"/>
          <w:tblHeader/>
        </w:trPr>
        <w:tc>
          <w:tcPr>
            <w:tcW w:w="1043" w:type="pct"/>
            <w:shd w:val="clear" w:color="CCCCFF" w:fill="C0C0C0"/>
            <w:vAlign w:val="center"/>
          </w:tcPr>
          <w:p w14:paraId="3CB05830" w14:textId="77777777" w:rsidR="00797F0C" w:rsidRPr="00720D49" w:rsidRDefault="00797F0C" w:rsidP="00797F0C">
            <w:pPr>
              <w:jc w:val="both"/>
              <w:rPr>
                <w:b/>
                <w:bCs/>
                <w:sz w:val="22"/>
                <w:szCs w:val="22"/>
                <w:lang w:eastAsia="es-PY"/>
              </w:rPr>
            </w:pPr>
          </w:p>
        </w:tc>
        <w:tc>
          <w:tcPr>
            <w:tcW w:w="2144" w:type="pct"/>
            <w:shd w:val="clear" w:color="CCCCFF" w:fill="C0C0C0"/>
            <w:vAlign w:val="center"/>
          </w:tcPr>
          <w:p w14:paraId="5433FA95" w14:textId="799A8F18" w:rsidR="00797F0C" w:rsidRPr="00720D49" w:rsidRDefault="00797F0C" w:rsidP="00797F0C">
            <w:pPr>
              <w:jc w:val="both"/>
              <w:rPr>
                <w:b/>
                <w:bCs/>
                <w:sz w:val="22"/>
                <w:szCs w:val="22"/>
                <w:lang w:eastAsia="es-PY"/>
              </w:rPr>
            </w:pPr>
            <w:r w:rsidRPr="00720D49">
              <w:rPr>
                <w:b/>
                <w:bCs/>
                <w:sz w:val="22"/>
                <w:szCs w:val="22"/>
                <w:lang w:eastAsia="es-PY"/>
              </w:rPr>
              <w:t>MÍNIMOS REQUERIDOS</w:t>
            </w:r>
          </w:p>
        </w:tc>
        <w:tc>
          <w:tcPr>
            <w:tcW w:w="1814" w:type="pct"/>
            <w:shd w:val="clear" w:color="CCCCFF" w:fill="C0C0C0"/>
            <w:vAlign w:val="center"/>
          </w:tcPr>
          <w:p w14:paraId="69211B77" w14:textId="3970851B" w:rsidR="00797F0C" w:rsidRPr="00720D49" w:rsidRDefault="00797F0C" w:rsidP="00797F0C">
            <w:pPr>
              <w:jc w:val="both"/>
              <w:rPr>
                <w:b/>
                <w:bCs/>
                <w:sz w:val="22"/>
                <w:szCs w:val="22"/>
                <w:lang w:eastAsia="es-PY"/>
              </w:rPr>
            </w:pPr>
            <w:r w:rsidRPr="00720D49">
              <w:rPr>
                <w:b/>
                <w:bCs/>
                <w:sz w:val="22"/>
                <w:szCs w:val="22"/>
                <w:lang w:eastAsia="es-PY"/>
              </w:rPr>
              <w:t>OPCIONALES CONVENIENTES</w:t>
            </w:r>
          </w:p>
        </w:tc>
      </w:tr>
      <w:tr w:rsidR="00797F0C" w:rsidRPr="00720D49" w14:paraId="47A34189" w14:textId="77777777" w:rsidTr="004F1C68">
        <w:trPr>
          <w:trHeight w:val="2138"/>
          <w:tblHeader/>
        </w:trPr>
        <w:tc>
          <w:tcPr>
            <w:tcW w:w="1043" w:type="pct"/>
            <w:shd w:val="clear" w:color="CCCCFF" w:fill="C0C0C0"/>
            <w:vAlign w:val="center"/>
            <w:hideMark/>
          </w:tcPr>
          <w:p w14:paraId="1A234B36" w14:textId="77777777" w:rsidR="00797F0C" w:rsidRPr="00720D49" w:rsidRDefault="00797F0C" w:rsidP="00797F0C">
            <w:pPr>
              <w:jc w:val="both"/>
              <w:rPr>
                <w:b/>
                <w:bCs/>
                <w:sz w:val="22"/>
                <w:szCs w:val="22"/>
                <w:lang w:eastAsia="es-PY"/>
              </w:rPr>
            </w:pPr>
            <w:r w:rsidRPr="00720D49">
              <w:rPr>
                <w:b/>
                <w:bCs/>
                <w:sz w:val="22"/>
                <w:szCs w:val="22"/>
                <w:lang w:eastAsia="es-PY"/>
              </w:rPr>
              <w:t>EXPERIENCIA LABORAL</w:t>
            </w:r>
          </w:p>
        </w:tc>
        <w:tc>
          <w:tcPr>
            <w:tcW w:w="2144" w:type="pct"/>
            <w:shd w:val="clear" w:color="000000" w:fill="FFFFFF"/>
          </w:tcPr>
          <w:p w14:paraId="57091149" w14:textId="03CD8838" w:rsidR="00797F0C" w:rsidRPr="00720D49" w:rsidRDefault="00797F0C" w:rsidP="00CA7D2E">
            <w:pPr>
              <w:numPr>
                <w:ilvl w:val="0"/>
                <w:numId w:val="61"/>
              </w:numPr>
              <w:ind w:left="455"/>
              <w:rPr>
                <w:sz w:val="22"/>
                <w:szCs w:val="22"/>
                <w:lang w:eastAsia="es-PY"/>
              </w:rPr>
            </w:pPr>
            <w:r w:rsidRPr="00720D49">
              <w:rPr>
                <w:b/>
                <w:sz w:val="22"/>
                <w:szCs w:val="22"/>
                <w:lang w:eastAsia="es-PY"/>
              </w:rPr>
              <w:t>Experiencia Laboral general</w:t>
            </w:r>
            <w:r w:rsidRPr="00720D49">
              <w:rPr>
                <w:sz w:val="22"/>
                <w:szCs w:val="22"/>
                <w:lang w:eastAsia="es-PY"/>
              </w:rPr>
              <w:t xml:space="preserve"> en tareas distintas a las requeridas para el </w:t>
            </w:r>
            <w:r w:rsidR="00101802" w:rsidRPr="00720D49">
              <w:rPr>
                <w:sz w:val="22"/>
                <w:szCs w:val="22"/>
                <w:lang w:eastAsia="es-PY"/>
              </w:rPr>
              <w:t xml:space="preserve">puesto </w:t>
            </w:r>
            <w:r w:rsidR="00101802" w:rsidRPr="00720D49">
              <w:rPr>
                <w:sz w:val="22"/>
                <w:szCs w:val="22"/>
              </w:rPr>
              <w:t>comprobada</w:t>
            </w:r>
            <w:r w:rsidRPr="00720D49">
              <w:rPr>
                <w:sz w:val="22"/>
                <w:szCs w:val="22"/>
              </w:rPr>
              <w:t xml:space="preserve"> de al menos 10 (diez) años (Excluyente)</w:t>
            </w:r>
            <w:r w:rsidRPr="00720D49">
              <w:rPr>
                <w:sz w:val="22"/>
                <w:szCs w:val="22"/>
                <w:lang w:eastAsia="es-PY"/>
              </w:rPr>
              <w:t>.</w:t>
            </w:r>
            <w:r w:rsidRPr="00720D49">
              <w:rPr>
                <w:sz w:val="22"/>
                <w:szCs w:val="22"/>
                <w:lang w:eastAsia="es-PY"/>
              </w:rPr>
              <w:br/>
            </w:r>
          </w:p>
          <w:p w14:paraId="11E8FFFA" w14:textId="3727F0CD" w:rsidR="00797F0C" w:rsidRPr="00720D49" w:rsidRDefault="00797F0C" w:rsidP="00CA7D2E">
            <w:pPr>
              <w:numPr>
                <w:ilvl w:val="0"/>
                <w:numId w:val="61"/>
              </w:numPr>
              <w:ind w:left="455"/>
              <w:rPr>
                <w:sz w:val="22"/>
                <w:szCs w:val="22"/>
                <w:lang w:eastAsia="es-PY"/>
              </w:rPr>
            </w:pPr>
            <w:r w:rsidRPr="00720D49">
              <w:rPr>
                <w:b/>
                <w:sz w:val="22"/>
                <w:szCs w:val="22"/>
                <w:lang w:eastAsia="es-PY"/>
              </w:rPr>
              <w:t>Experiencias específicas</w:t>
            </w:r>
            <w:r w:rsidRPr="00720D49">
              <w:rPr>
                <w:sz w:val="22"/>
                <w:szCs w:val="22"/>
                <w:lang w:eastAsia="es-PY"/>
              </w:rPr>
              <w:t xml:space="preserve"> relacionadas a las tareas </w:t>
            </w:r>
            <w:r w:rsidR="00101802" w:rsidRPr="00720D49">
              <w:rPr>
                <w:sz w:val="22"/>
                <w:szCs w:val="22"/>
                <w:lang w:eastAsia="es-PY"/>
              </w:rPr>
              <w:t xml:space="preserve">de </w:t>
            </w:r>
            <w:r w:rsidR="00101802" w:rsidRPr="00720D49">
              <w:rPr>
                <w:sz w:val="22"/>
                <w:szCs w:val="22"/>
              </w:rPr>
              <w:t>análisis</w:t>
            </w:r>
            <w:r w:rsidRPr="00720D49">
              <w:rPr>
                <w:sz w:val="22"/>
                <w:szCs w:val="22"/>
              </w:rPr>
              <w:t xml:space="preserve"> </w:t>
            </w:r>
            <w:r w:rsidR="00101802" w:rsidRPr="00720D49">
              <w:rPr>
                <w:sz w:val="22"/>
                <w:szCs w:val="22"/>
              </w:rPr>
              <w:t>psicométrico, generación</w:t>
            </w:r>
            <w:r w:rsidRPr="00720D49">
              <w:rPr>
                <w:sz w:val="22"/>
                <w:szCs w:val="22"/>
              </w:rPr>
              <w:t xml:space="preserve"> de índices de confiabilidad y elaboración de reportes técnicos, metodológicos.</w:t>
            </w:r>
          </w:p>
        </w:tc>
        <w:tc>
          <w:tcPr>
            <w:tcW w:w="1814" w:type="pct"/>
            <w:shd w:val="clear" w:color="auto" w:fill="auto"/>
          </w:tcPr>
          <w:p w14:paraId="32B0E739" w14:textId="77777777" w:rsidR="00797F0C" w:rsidRPr="00720D49" w:rsidRDefault="00797F0C" w:rsidP="009E77A9">
            <w:pPr>
              <w:rPr>
                <w:sz w:val="22"/>
                <w:szCs w:val="22"/>
                <w:lang w:eastAsia="es-PY"/>
              </w:rPr>
            </w:pPr>
            <w:r w:rsidRPr="00720D49">
              <w:rPr>
                <w:b/>
                <w:color w:val="000000"/>
                <w:sz w:val="22"/>
                <w:szCs w:val="22"/>
              </w:rPr>
              <w:t xml:space="preserve">Experiencia específica </w:t>
            </w:r>
            <w:r w:rsidRPr="00720D49">
              <w:rPr>
                <w:sz w:val="22"/>
                <w:szCs w:val="22"/>
              </w:rPr>
              <w:t>comprobada de al menos 5 (cinco) años en calibración de datos, análisis psicométrico de datos de evaluaciones estandarizadas de gran escala (generación de índices de confiabilidad, análisis de ítem, generación de evidencias de validación), estimación de índices sintéticos, equating, análisis multinivel, elaboración de reportes técnicos, metodológicos, de resultados de evaluaciones estandarizadas.</w:t>
            </w:r>
          </w:p>
        </w:tc>
      </w:tr>
      <w:tr w:rsidR="00797F0C" w:rsidRPr="00720D49" w14:paraId="56FB3008" w14:textId="77777777" w:rsidTr="004F1C68">
        <w:trPr>
          <w:trHeight w:val="49"/>
          <w:tblHeader/>
        </w:trPr>
        <w:tc>
          <w:tcPr>
            <w:tcW w:w="1043" w:type="pct"/>
            <w:shd w:val="clear" w:color="CCCCFF" w:fill="C0C0C0"/>
            <w:vAlign w:val="center"/>
            <w:hideMark/>
          </w:tcPr>
          <w:p w14:paraId="5D15F7B7" w14:textId="77777777" w:rsidR="00797F0C" w:rsidRPr="00720D49" w:rsidRDefault="00797F0C" w:rsidP="00797F0C">
            <w:pPr>
              <w:rPr>
                <w:b/>
                <w:bCs/>
                <w:sz w:val="22"/>
                <w:szCs w:val="22"/>
                <w:lang w:eastAsia="es-PY"/>
              </w:rPr>
            </w:pPr>
            <w:r w:rsidRPr="00720D49">
              <w:rPr>
                <w:b/>
                <w:bCs/>
                <w:sz w:val="22"/>
                <w:szCs w:val="22"/>
                <w:lang w:eastAsia="es-PY"/>
              </w:rPr>
              <w:t>EDUCACIÓN FORMAL</w:t>
            </w:r>
            <w:r w:rsidRPr="00720D49">
              <w:rPr>
                <w:b/>
                <w:bCs/>
                <w:sz w:val="22"/>
                <w:szCs w:val="22"/>
                <w:lang w:eastAsia="es-PY"/>
              </w:rPr>
              <w:br w:type="page"/>
              <w:t xml:space="preserve"> o ACREDITADA</w:t>
            </w:r>
          </w:p>
        </w:tc>
        <w:tc>
          <w:tcPr>
            <w:tcW w:w="2144" w:type="pct"/>
            <w:shd w:val="clear" w:color="000000" w:fill="FFFFFF"/>
          </w:tcPr>
          <w:p w14:paraId="2ECD043E" w14:textId="77777777" w:rsidR="00797F0C" w:rsidRPr="00720D49" w:rsidRDefault="00797F0C" w:rsidP="002C39B9">
            <w:pPr>
              <w:pStyle w:val="Default"/>
              <w:rPr>
                <w:rFonts w:ascii="Times New Roman" w:hAnsi="Times New Roman" w:cs="Times New Roman"/>
                <w:sz w:val="22"/>
                <w:szCs w:val="22"/>
              </w:rPr>
            </w:pPr>
            <w:r w:rsidRPr="00720D49">
              <w:rPr>
                <w:rFonts w:ascii="Times New Roman" w:hAnsi="Times New Roman" w:cs="Times New Roman"/>
                <w:color w:val="auto"/>
              </w:rPr>
              <w:t xml:space="preserve">a) </w:t>
            </w:r>
            <w:r w:rsidRPr="00720D49">
              <w:rPr>
                <w:rFonts w:ascii="Times New Roman" w:hAnsi="Times New Roman" w:cs="Times New Roman"/>
                <w:sz w:val="22"/>
                <w:szCs w:val="22"/>
              </w:rPr>
              <w:t xml:space="preserve">Profesional universitario </w:t>
            </w:r>
          </w:p>
          <w:p w14:paraId="51AC41FE" w14:textId="42A75A87" w:rsidR="00797F0C" w:rsidRPr="00720D49" w:rsidRDefault="00797F0C" w:rsidP="002C39B9">
            <w:pPr>
              <w:pStyle w:val="Default"/>
              <w:rPr>
                <w:rFonts w:ascii="Times New Roman" w:hAnsi="Times New Roman" w:cs="Times New Roman"/>
                <w:sz w:val="22"/>
                <w:szCs w:val="22"/>
              </w:rPr>
            </w:pPr>
            <w:r w:rsidRPr="00720D49">
              <w:rPr>
                <w:rFonts w:ascii="Times New Roman" w:hAnsi="Times New Roman" w:cs="Times New Roman"/>
                <w:sz w:val="22"/>
                <w:szCs w:val="22"/>
              </w:rPr>
              <w:t xml:space="preserve">b) Con título de doctorado y/o maestría en psicometría, o evaluación educativa (Excluyente). </w:t>
            </w:r>
          </w:p>
        </w:tc>
        <w:tc>
          <w:tcPr>
            <w:tcW w:w="1814" w:type="pct"/>
            <w:shd w:val="clear" w:color="000000" w:fill="FFFFFF"/>
          </w:tcPr>
          <w:p w14:paraId="586C8A1C" w14:textId="77777777" w:rsidR="00797F0C" w:rsidRPr="00720D49" w:rsidRDefault="00797F0C" w:rsidP="002C39B9">
            <w:pPr>
              <w:pStyle w:val="Default"/>
              <w:rPr>
                <w:rFonts w:ascii="Times New Roman" w:hAnsi="Times New Roman" w:cs="Times New Roman"/>
                <w:sz w:val="22"/>
                <w:szCs w:val="22"/>
              </w:rPr>
            </w:pPr>
          </w:p>
        </w:tc>
      </w:tr>
      <w:tr w:rsidR="00797F0C" w:rsidRPr="00720D49" w14:paraId="067C3ACA" w14:textId="77777777" w:rsidTr="004F1C68">
        <w:trPr>
          <w:trHeight w:val="1795"/>
          <w:tblHeader/>
        </w:trPr>
        <w:tc>
          <w:tcPr>
            <w:tcW w:w="1043" w:type="pct"/>
            <w:shd w:val="clear" w:color="CCCCFF" w:fill="C0C0C0"/>
            <w:vAlign w:val="center"/>
            <w:hideMark/>
          </w:tcPr>
          <w:p w14:paraId="7D6E9744" w14:textId="77777777" w:rsidR="00797F0C" w:rsidRPr="00720D49" w:rsidRDefault="00797F0C" w:rsidP="00797F0C">
            <w:pPr>
              <w:jc w:val="both"/>
              <w:rPr>
                <w:b/>
                <w:bCs/>
                <w:sz w:val="22"/>
                <w:szCs w:val="22"/>
                <w:lang w:eastAsia="es-PY"/>
              </w:rPr>
            </w:pPr>
            <w:r w:rsidRPr="00720D49">
              <w:rPr>
                <w:b/>
                <w:bCs/>
                <w:sz w:val="22"/>
                <w:szCs w:val="22"/>
                <w:lang w:eastAsia="es-PY"/>
              </w:rPr>
              <w:t>PRINCIPALES CONOCIMIENTOS ACREDITADOS</w:t>
            </w:r>
          </w:p>
        </w:tc>
        <w:tc>
          <w:tcPr>
            <w:tcW w:w="2144" w:type="pct"/>
            <w:shd w:val="clear" w:color="auto" w:fill="auto"/>
            <w:hideMark/>
          </w:tcPr>
          <w:p w14:paraId="16AE0F48" w14:textId="77777777" w:rsidR="00797F0C" w:rsidRPr="00720D49" w:rsidRDefault="00797F0C" w:rsidP="00CA7D2E">
            <w:pPr>
              <w:numPr>
                <w:ilvl w:val="0"/>
                <w:numId w:val="57"/>
              </w:numPr>
              <w:autoSpaceDE w:val="0"/>
              <w:autoSpaceDN w:val="0"/>
              <w:adjustRightInd w:val="0"/>
              <w:ind w:left="403" w:hanging="283"/>
              <w:contextualSpacing/>
              <w:rPr>
                <w:sz w:val="22"/>
                <w:szCs w:val="22"/>
                <w:lang w:eastAsia="es-PY"/>
              </w:rPr>
            </w:pPr>
            <w:r w:rsidRPr="00720D49">
              <w:rPr>
                <w:b/>
                <w:sz w:val="22"/>
                <w:szCs w:val="22"/>
                <w:lang w:eastAsia="es-PY"/>
              </w:rPr>
              <w:t>Cursos de especialización:</w:t>
            </w:r>
            <w:r w:rsidRPr="00720D49">
              <w:rPr>
                <w:sz w:val="22"/>
                <w:szCs w:val="22"/>
                <w:lang w:eastAsia="es-PY"/>
              </w:rPr>
              <w:t xml:space="preserve"> Investigación, procesamiento de datos.</w:t>
            </w:r>
          </w:p>
          <w:p w14:paraId="2E8CEF23" w14:textId="77777777" w:rsidR="00797F0C" w:rsidRPr="00720D49" w:rsidRDefault="00797F0C" w:rsidP="00CA7D2E">
            <w:pPr>
              <w:numPr>
                <w:ilvl w:val="0"/>
                <w:numId w:val="57"/>
              </w:numPr>
              <w:autoSpaceDE w:val="0"/>
              <w:autoSpaceDN w:val="0"/>
              <w:adjustRightInd w:val="0"/>
              <w:ind w:left="403" w:hanging="283"/>
              <w:contextualSpacing/>
              <w:rPr>
                <w:sz w:val="22"/>
                <w:szCs w:val="22"/>
                <w:lang w:eastAsia="es-PY"/>
              </w:rPr>
            </w:pPr>
            <w:r w:rsidRPr="00720D49">
              <w:rPr>
                <w:b/>
                <w:sz w:val="22"/>
                <w:szCs w:val="22"/>
                <w:lang w:eastAsia="es-PY"/>
              </w:rPr>
              <w:t>Cursos de actualización relacionados a temas afines:</w:t>
            </w:r>
            <w:r w:rsidRPr="00720D49">
              <w:rPr>
                <w:sz w:val="22"/>
                <w:szCs w:val="22"/>
                <w:lang w:eastAsia="es-PY"/>
              </w:rPr>
              <w:t xml:space="preserve"> codificación, elaboración de cuestionarios, análisis de ítems, diseño de instrumentos de acopio de datos.</w:t>
            </w:r>
          </w:p>
        </w:tc>
        <w:tc>
          <w:tcPr>
            <w:tcW w:w="1814" w:type="pct"/>
            <w:shd w:val="clear" w:color="auto" w:fill="auto"/>
            <w:hideMark/>
          </w:tcPr>
          <w:p w14:paraId="0582D043" w14:textId="5D4ADF97" w:rsidR="00797F0C" w:rsidRPr="00720D49" w:rsidRDefault="00797F0C" w:rsidP="002C39B9">
            <w:pPr>
              <w:pStyle w:val="Default"/>
              <w:rPr>
                <w:rFonts w:ascii="Times New Roman" w:hAnsi="Times New Roman" w:cs="Times New Roman"/>
                <w:sz w:val="22"/>
                <w:szCs w:val="22"/>
              </w:rPr>
            </w:pPr>
            <w:r w:rsidRPr="00720D49">
              <w:rPr>
                <w:rFonts w:ascii="Times New Roman" w:hAnsi="Times New Roman" w:cs="Times New Roman"/>
                <w:sz w:val="22"/>
                <w:szCs w:val="22"/>
              </w:rPr>
              <w:t> </w:t>
            </w:r>
            <w:r w:rsidRPr="00720D49">
              <w:rPr>
                <w:rFonts w:ascii="Times New Roman" w:hAnsi="Times New Roman" w:cs="Times New Roman"/>
                <w:bCs/>
                <w:sz w:val="22"/>
                <w:szCs w:val="22"/>
                <w:u w:val="single"/>
              </w:rPr>
              <w:t>Cursos de especialización</w:t>
            </w:r>
            <w:r w:rsidRPr="00720D49">
              <w:rPr>
                <w:rFonts w:ascii="Times New Roman" w:hAnsi="Times New Roman" w:cs="Times New Roman"/>
                <w:sz w:val="22"/>
                <w:szCs w:val="22"/>
              </w:rPr>
              <w:t>: construcción de índices de factores asociados, calibración de datos, procedimientos de análisis (TRI –</w:t>
            </w:r>
            <w:r w:rsidR="0010553E" w:rsidRPr="00720D49">
              <w:rPr>
                <w:rFonts w:ascii="Times New Roman" w:hAnsi="Times New Roman" w:cs="Times New Roman"/>
                <w:sz w:val="22"/>
                <w:szCs w:val="22"/>
              </w:rPr>
              <w:t xml:space="preserve"> </w:t>
            </w:r>
            <w:r w:rsidRPr="00720D49">
              <w:rPr>
                <w:rFonts w:ascii="Times New Roman" w:hAnsi="Times New Roman" w:cs="Times New Roman"/>
                <w:sz w:val="22"/>
                <w:szCs w:val="22"/>
              </w:rPr>
              <w:t xml:space="preserve">Rasch, 2PL), uso de software para el procesamiento de datos de pruebas estandarizadas. </w:t>
            </w:r>
          </w:p>
        </w:tc>
      </w:tr>
      <w:tr w:rsidR="00797F0C" w:rsidRPr="00720D49" w14:paraId="2FCBC94F" w14:textId="77777777" w:rsidTr="004F1C68">
        <w:trPr>
          <w:trHeight w:val="3028"/>
          <w:tblHeader/>
        </w:trPr>
        <w:tc>
          <w:tcPr>
            <w:tcW w:w="1043" w:type="pct"/>
            <w:shd w:val="clear" w:color="CCCCFF" w:fill="C0C0C0"/>
            <w:vAlign w:val="center"/>
            <w:hideMark/>
          </w:tcPr>
          <w:p w14:paraId="66E7FD72" w14:textId="77777777" w:rsidR="00797F0C" w:rsidRPr="00720D49" w:rsidRDefault="00797F0C" w:rsidP="00797F0C">
            <w:pPr>
              <w:jc w:val="both"/>
              <w:rPr>
                <w:b/>
                <w:bCs/>
                <w:sz w:val="22"/>
                <w:szCs w:val="22"/>
                <w:lang w:eastAsia="es-PY"/>
              </w:rPr>
            </w:pPr>
            <w:r w:rsidRPr="00720D49">
              <w:rPr>
                <w:b/>
                <w:bCs/>
                <w:sz w:val="22"/>
                <w:szCs w:val="22"/>
                <w:lang w:eastAsia="es-PY"/>
              </w:rPr>
              <w:t>PRINCIPALES COMPETENCIAS</w:t>
            </w:r>
          </w:p>
        </w:tc>
        <w:tc>
          <w:tcPr>
            <w:tcW w:w="2144" w:type="pct"/>
            <w:shd w:val="clear" w:color="auto" w:fill="auto"/>
            <w:hideMark/>
          </w:tcPr>
          <w:p w14:paraId="6CF2E2BE" w14:textId="77777777" w:rsidR="00797F0C" w:rsidRPr="00720D49" w:rsidRDefault="00797F0C" w:rsidP="002C39B9">
            <w:pPr>
              <w:autoSpaceDE w:val="0"/>
              <w:autoSpaceDN w:val="0"/>
              <w:adjustRightInd w:val="0"/>
              <w:contextualSpacing/>
              <w:rPr>
                <w:sz w:val="22"/>
                <w:szCs w:val="22"/>
                <w:lang w:eastAsia="es-PY"/>
              </w:rPr>
            </w:pPr>
            <w:r w:rsidRPr="00720D49">
              <w:rPr>
                <w:sz w:val="22"/>
                <w:szCs w:val="22"/>
                <w:lang w:eastAsia="es-PY"/>
              </w:rPr>
              <w:t>*Conocimientos técnicos a ser aplicados a las tareas descriptas.</w:t>
            </w:r>
          </w:p>
          <w:p w14:paraId="3CF1752E" w14:textId="4615A43B" w:rsidR="00797F0C" w:rsidRPr="00720D49" w:rsidRDefault="00797F0C" w:rsidP="00CA7D2E">
            <w:pPr>
              <w:numPr>
                <w:ilvl w:val="0"/>
                <w:numId w:val="57"/>
              </w:numPr>
              <w:autoSpaceDE w:val="0"/>
              <w:autoSpaceDN w:val="0"/>
              <w:adjustRightInd w:val="0"/>
              <w:ind w:left="403" w:hanging="283"/>
              <w:contextualSpacing/>
              <w:rPr>
                <w:sz w:val="22"/>
                <w:szCs w:val="22"/>
                <w:lang w:eastAsia="es-PY"/>
              </w:rPr>
            </w:pPr>
            <w:r w:rsidRPr="00720D49">
              <w:rPr>
                <w:sz w:val="22"/>
                <w:szCs w:val="22"/>
                <w:lang w:eastAsia="es-PY"/>
              </w:rPr>
              <w:t>Artículos publicados en revistas especializadas (de investigación o metodológicas)</w:t>
            </w:r>
            <w:r w:rsidR="004F1C68" w:rsidRPr="00720D49">
              <w:rPr>
                <w:sz w:val="22"/>
                <w:szCs w:val="22"/>
                <w:lang w:eastAsia="es-PY"/>
              </w:rPr>
              <w:t>.</w:t>
            </w:r>
            <w:r w:rsidRPr="00720D49">
              <w:rPr>
                <w:sz w:val="22"/>
                <w:szCs w:val="22"/>
                <w:lang w:eastAsia="es-PY"/>
              </w:rPr>
              <w:t xml:space="preserve"> </w:t>
            </w:r>
          </w:p>
          <w:p w14:paraId="43DD57F2" w14:textId="52B0035A" w:rsidR="005B03EF" w:rsidRPr="00720D49" w:rsidRDefault="00797F0C" w:rsidP="00CA7D2E">
            <w:pPr>
              <w:numPr>
                <w:ilvl w:val="0"/>
                <w:numId w:val="57"/>
              </w:numPr>
              <w:autoSpaceDE w:val="0"/>
              <w:autoSpaceDN w:val="0"/>
              <w:adjustRightInd w:val="0"/>
              <w:ind w:left="403" w:hanging="283"/>
              <w:contextualSpacing/>
              <w:rPr>
                <w:sz w:val="22"/>
                <w:szCs w:val="22"/>
                <w:lang w:eastAsia="es-PY"/>
              </w:rPr>
            </w:pPr>
            <w:r w:rsidRPr="00720D49">
              <w:rPr>
                <w:sz w:val="22"/>
                <w:szCs w:val="22"/>
                <w:lang w:eastAsia="es-PY"/>
              </w:rPr>
              <w:t>Conocimiento acabado y experiencia</w:t>
            </w:r>
            <w:r w:rsidR="004F1C68" w:rsidRPr="00720D49">
              <w:rPr>
                <w:sz w:val="22"/>
                <w:szCs w:val="22"/>
                <w:lang w:eastAsia="es-PY"/>
              </w:rPr>
              <w:t xml:space="preserve"> práctica en el uso de paquetes e</w:t>
            </w:r>
            <w:r w:rsidRPr="00720D49">
              <w:rPr>
                <w:sz w:val="22"/>
                <w:szCs w:val="22"/>
                <w:lang w:eastAsia="es-PY"/>
              </w:rPr>
              <w:t>stadísticos/psicométricos de</w:t>
            </w:r>
          </w:p>
          <w:p w14:paraId="16293DC1" w14:textId="12841DBE" w:rsidR="00797F0C" w:rsidRPr="00720D49" w:rsidRDefault="00797F0C" w:rsidP="002C39B9">
            <w:pPr>
              <w:autoSpaceDE w:val="0"/>
              <w:autoSpaceDN w:val="0"/>
              <w:adjustRightInd w:val="0"/>
              <w:ind w:left="403"/>
              <w:contextualSpacing/>
              <w:rPr>
                <w:sz w:val="22"/>
                <w:szCs w:val="22"/>
                <w:lang w:eastAsia="es-PY"/>
              </w:rPr>
            </w:pPr>
            <w:r w:rsidRPr="00720D49">
              <w:rPr>
                <w:sz w:val="22"/>
                <w:szCs w:val="22"/>
                <w:lang w:eastAsia="es-PY"/>
              </w:rPr>
              <w:t>procesamiento de datos.</w:t>
            </w:r>
          </w:p>
          <w:p w14:paraId="4732D900" w14:textId="77777777" w:rsidR="00797F0C" w:rsidRPr="00720D49" w:rsidRDefault="00797F0C" w:rsidP="00CA7D2E">
            <w:pPr>
              <w:numPr>
                <w:ilvl w:val="0"/>
                <w:numId w:val="57"/>
              </w:numPr>
              <w:ind w:left="403" w:hanging="283"/>
              <w:contextualSpacing/>
              <w:rPr>
                <w:sz w:val="22"/>
                <w:szCs w:val="22"/>
                <w:lang w:eastAsia="es-PY"/>
              </w:rPr>
            </w:pPr>
            <w:r w:rsidRPr="00720D49">
              <w:rPr>
                <w:sz w:val="22"/>
                <w:szCs w:val="22"/>
                <w:lang w:eastAsia="es-PY"/>
              </w:rPr>
              <w:t>Capacidad de trabajar en equipo.</w:t>
            </w:r>
          </w:p>
        </w:tc>
        <w:tc>
          <w:tcPr>
            <w:tcW w:w="1814" w:type="pct"/>
            <w:shd w:val="clear" w:color="auto" w:fill="auto"/>
            <w:hideMark/>
          </w:tcPr>
          <w:p w14:paraId="04BB9E35" w14:textId="77777777" w:rsidR="00797F0C" w:rsidRPr="00720D49" w:rsidRDefault="00797F0C" w:rsidP="00CA7D2E">
            <w:pPr>
              <w:numPr>
                <w:ilvl w:val="0"/>
                <w:numId w:val="57"/>
              </w:numPr>
              <w:autoSpaceDE w:val="0"/>
              <w:autoSpaceDN w:val="0"/>
              <w:adjustRightInd w:val="0"/>
              <w:ind w:left="319" w:hanging="199"/>
              <w:contextualSpacing/>
              <w:rPr>
                <w:sz w:val="22"/>
                <w:szCs w:val="22"/>
                <w:lang w:eastAsia="es-PY"/>
              </w:rPr>
            </w:pPr>
            <w:r w:rsidRPr="00720D49">
              <w:rPr>
                <w:sz w:val="22"/>
                <w:szCs w:val="22"/>
                <w:lang w:eastAsia="es-PY"/>
              </w:rPr>
              <w:t xml:space="preserve">Artículos publicados en revistas especializadas para organismos públicos vinculados con la evaluación estandarizada de los aprendizajes. </w:t>
            </w:r>
          </w:p>
          <w:p w14:paraId="617710C9" w14:textId="229A94DE" w:rsidR="00797F0C" w:rsidRPr="00720D49" w:rsidRDefault="00797F0C" w:rsidP="00CA7D2E">
            <w:pPr>
              <w:numPr>
                <w:ilvl w:val="0"/>
                <w:numId w:val="57"/>
              </w:numPr>
              <w:autoSpaceDE w:val="0"/>
              <w:autoSpaceDN w:val="0"/>
              <w:adjustRightInd w:val="0"/>
              <w:ind w:left="319" w:hanging="199"/>
              <w:contextualSpacing/>
              <w:rPr>
                <w:sz w:val="22"/>
                <w:szCs w:val="22"/>
                <w:lang w:eastAsia="es-PY"/>
              </w:rPr>
            </w:pPr>
            <w:r w:rsidRPr="00720D49">
              <w:rPr>
                <w:sz w:val="22"/>
                <w:szCs w:val="22"/>
                <w:lang w:eastAsia="es-PY"/>
              </w:rPr>
              <w:t xml:space="preserve">Conocimiento acabado y experiencia práctica en el uso de paquetes estadísticos/psicométricos de procesamiento de datos </w:t>
            </w:r>
          </w:p>
        </w:tc>
      </w:tr>
      <w:tr w:rsidR="00797F0C" w:rsidRPr="00720D49" w14:paraId="27BCC877" w14:textId="77777777" w:rsidTr="00A43920">
        <w:trPr>
          <w:trHeight w:val="50"/>
          <w:tblHeader/>
        </w:trPr>
        <w:tc>
          <w:tcPr>
            <w:tcW w:w="1043" w:type="pct"/>
            <w:shd w:val="clear" w:color="CCCCFF" w:fill="C0C0C0"/>
            <w:vAlign w:val="center"/>
          </w:tcPr>
          <w:p w14:paraId="37F6B0D2" w14:textId="77777777" w:rsidR="00797F0C" w:rsidRPr="00720D49" w:rsidRDefault="00797F0C" w:rsidP="00797F0C">
            <w:pPr>
              <w:jc w:val="both"/>
              <w:rPr>
                <w:b/>
                <w:bCs/>
                <w:sz w:val="22"/>
                <w:szCs w:val="22"/>
                <w:lang w:eastAsia="es-PY"/>
              </w:rPr>
            </w:pPr>
            <w:r w:rsidRPr="00720D49">
              <w:rPr>
                <w:b/>
                <w:bCs/>
                <w:sz w:val="22"/>
                <w:szCs w:val="22"/>
                <w:lang w:eastAsia="es-PY"/>
              </w:rPr>
              <w:t>PRINCIPALES ACTIVIDADES</w:t>
            </w:r>
          </w:p>
        </w:tc>
        <w:tc>
          <w:tcPr>
            <w:tcW w:w="2144" w:type="pct"/>
            <w:shd w:val="clear" w:color="auto" w:fill="auto"/>
          </w:tcPr>
          <w:p w14:paraId="3F399042" w14:textId="2D8C959F" w:rsidR="00A43920" w:rsidRDefault="00A43920" w:rsidP="00CA7D2E">
            <w:pPr>
              <w:numPr>
                <w:ilvl w:val="0"/>
                <w:numId w:val="68"/>
              </w:numPr>
              <w:contextualSpacing/>
              <w:rPr>
                <w:sz w:val="22"/>
                <w:szCs w:val="22"/>
                <w:lang w:eastAsia="es-PY"/>
              </w:rPr>
            </w:pPr>
            <w:r>
              <w:rPr>
                <w:sz w:val="22"/>
                <w:szCs w:val="22"/>
                <w:lang w:eastAsia="es-PY"/>
              </w:rPr>
              <w:t xml:space="preserve">Trabajar conjuntamente con </w:t>
            </w:r>
            <w:r w:rsidRPr="00A43920">
              <w:rPr>
                <w:sz w:val="22"/>
                <w:szCs w:val="22"/>
                <w:lang w:eastAsia="es-PY"/>
              </w:rPr>
              <w:t>los especialistas de la DELAC-INEE</w:t>
            </w:r>
            <w:r>
              <w:rPr>
                <w:sz w:val="22"/>
                <w:szCs w:val="22"/>
                <w:lang w:eastAsia="es-PY"/>
              </w:rPr>
              <w:t xml:space="preserve">, quienes van a liderar los </w:t>
            </w:r>
            <w:r>
              <w:rPr>
                <w:sz w:val="22"/>
                <w:szCs w:val="22"/>
                <w:lang w:eastAsia="es-PY"/>
              </w:rPr>
              <w:lastRenderedPageBreak/>
              <w:t>procesos de tratamiento de datos.</w:t>
            </w:r>
          </w:p>
          <w:p w14:paraId="0DEA28F5" w14:textId="50BEB52E" w:rsidR="00797F0C" w:rsidRPr="00A43920" w:rsidRDefault="00797F0C" w:rsidP="00CA7D2E">
            <w:pPr>
              <w:numPr>
                <w:ilvl w:val="0"/>
                <w:numId w:val="68"/>
              </w:numPr>
              <w:contextualSpacing/>
              <w:rPr>
                <w:sz w:val="22"/>
                <w:szCs w:val="22"/>
                <w:lang w:eastAsia="es-PY"/>
              </w:rPr>
            </w:pPr>
            <w:r w:rsidRPr="00A43920">
              <w:rPr>
                <w:sz w:val="22"/>
                <w:szCs w:val="22"/>
                <w:lang w:eastAsia="es-PY"/>
              </w:rPr>
              <w:t>Revisar las documentaciones existentes que guardan relación con la implementación del operativo.</w:t>
            </w:r>
          </w:p>
          <w:p w14:paraId="6B31E91C" w14:textId="5F379675" w:rsidR="00797F0C" w:rsidRPr="00A43920" w:rsidRDefault="00A43920" w:rsidP="00CA7D2E">
            <w:pPr>
              <w:numPr>
                <w:ilvl w:val="0"/>
                <w:numId w:val="68"/>
              </w:numPr>
              <w:contextualSpacing/>
              <w:rPr>
                <w:sz w:val="22"/>
                <w:szCs w:val="22"/>
                <w:lang w:eastAsia="es-PY"/>
              </w:rPr>
            </w:pPr>
            <w:r>
              <w:rPr>
                <w:sz w:val="22"/>
                <w:szCs w:val="22"/>
                <w:lang w:eastAsia="es-PY"/>
              </w:rPr>
              <w:t>Acompañar los</w:t>
            </w:r>
            <w:r w:rsidRPr="00A43920">
              <w:rPr>
                <w:sz w:val="22"/>
                <w:szCs w:val="22"/>
                <w:lang w:eastAsia="es-PY"/>
              </w:rPr>
              <w:t xml:space="preserve"> procesos de análisis</w:t>
            </w:r>
            <w:r w:rsidR="00797F0C" w:rsidRPr="00A43920">
              <w:rPr>
                <w:sz w:val="22"/>
                <w:szCs w:val="22"/>
                <w:lang w:eastAsia="es-PY"/>
              </w:rPr>
              <w:t xml:space="preserve"> las bases de datos en su conjunto, para verificar consistencia de datos y valores atípicos.</w:t>
            </w:r>
          </w:p>
          <w:p w14:paraId="74C8DA85" w14:textId="65328085" w:rsidR="00797F0C" w:rsidRPr="00A43920" w:rsidRDefault="00A43920" w:rsidP="00CA7D2E">
            <w:pPr>
              <w:numPr>
                <w:ilvl w:val="0"/>
                <w:numId w:val="68"/>
              </w:numPr>
              <w:contextualSpacing/>
              <w:rPr>
                <w:sz w:val="22"/>
                <w:szCs w:val="22"/>
                <w:lang w:eastAsia="es-PY"/>
              </w:rPr>
            </w:pPr>
            <w:r>
              <w:rPr>
                <w:sz w:val="22"/>
                <w:szCs w:val="22"/>
                <w:lang w:eastAsia="es-PY"/>
              </w:rPr>
              <w:t xml:space="preserve">Apoyar las tareas para la estimación de los </w:t>
            </w:r>
            <w:r w:rsidR="00797F0C" w:rsidRPr="00A43920">
              <w:rPr>
                <w:sz w:val="22"/>
                <w:szCs w:val="22"/>
                <w:lang w:eastAsia="es-PY"/>
              </w:rPr>
              <w:t>índices de confiabilidad y validez de los datos.</w:t>
            </w:r>
          </w:p>
          <w:p w14:paraId="58740A30" w14:textId="77777777" w:rsidR="00797F0C" w:rsidRPr="00A43920" w:rsidRDefault="00797F0C" w:rsidP="00CA7D2E">
            <w:pPr>
              <w:numPr>
                <w:ilvl w:val="0"/>
                <w:numId w:val="68"/>
              </w:numPr>
              <w:contextualSpacing/>
              <w:rPr>
                <w:sz w:val="22"/>
                <w:szCs w:val="22"/>
                <w:lang w:eastAsia="es-PY"/>
              </w:rPr>
            </w:pPr>
            <w:r w:rsidRPr="00A43920">
              <w:rPr>
                <w:sz w:val="22"/>
                <w:szCs w:val="22"/>
                <w:lang w:eastAsia="es-PY"/>
              </w:rPr>
              <w:t>Evaluar la dimensionalidad de las pruebas.</w:t>
            </w:r>
          </w:p>
          <w:p w14:paraId="76B7C699" w14:textId="3F44C314" w:rsidR="00797F0C" w:rsidRPr="00A43920" w:rsidRDefault="00A43920" w:rsidP="00CA7D2E">
            <w:pPr>
              <w:numPr>
                <w:ilvl w:val="0"/>
                <w:numId w:val="68"/>
              </w:numPr>
              <w:contextualSpacing/>
              <w:rPr>
                <w:sz w:val="22"/>
                <w:szCs w:val="22"/>
                <w:lang w:eastAsia="es-PY"/>
              </w:rPr>
            </w:pPr>
            <w:r>
              <w:rPr>
                <w:sz w:val="22"/>
                <w:szCs w:val="22"/>
                <w:lang w:eastAsia="es-PY"/>
              </w:rPr>
              <w:t>Apoyar las tareas para e</w:t>
            </w:r>
            <w:r w:rsidR="00797F0C" w:rsidRPr="00A43920">
              <w:rPr>
                <w:sz w:val="22"/>
                <w:szCs w:val="22"/>
                <w:lang w:eastAsia="es-PY"/>
              </w:rPr>
              <w:t>stimar coeficientes de confiabilidad y otros indicadores que permitan evaluar la calidad de los datos.</w:t>
            </w:r>
          </w:p>
          <w:p w14:paraId="034AE2C2" w14:textId="1BDA3454" w:rsidR="00797F0C" w:rsidRPr="00A43920" w:rsidRDefault="00797F0C" w:rsidP="00CA7D2E">
            <w:pPr>
              <w:numPr>
                <w:ilvl w:val="0"/>
                <w:numId w:val="68"/>
              </w:numPr>
              <w:contextualSpacing/>
              <w:rPr>
                <w:sz w:val="22"/>
                <w:szCs w:val="22"/>
                <w:lang w:eastAsia="es-PY"/>
              </w:rPr>
            </w:pPr>
            <w:r w:rsidRPr="00A43920">
              <w:rPr>
                <w:sz w:val="22"/>
                <w:szCs w:val="22"/>
                <w:lang w:eastAsia="es-PY"/>
              </w:rPr>
              <w:t xml:space="preserve">Acompañar el proceso de análisis de los datos </w:t>
            </w:r>
          </w:p>
          <w:p w14:paraId="6AE9D3A9" w14:textId="77777777" w:rsidR="00797F0C" w:rsidRPr="00A43920" w:rsidRDefault="00797F0C" w:rsidP="00CA7D2E">
            <w:pPr>
              <w:numPr>
                <w:ilvl w:val="0"/>
                <w:numId w:val="68"/>
              </w:numPr>
              <w:contextualSpacing/>
              <w:rPr>
                <w:sz w:val="22"/>
                <w:szCs w:val="22"/>
                <w:lang w:eastAsia="es-PY"/>
              </w:rPr>
            </w:pPr>
            <w:r w:rsidRPr="00A43920">
              <w:rPr>
                <w:sz w:val="22"/>
                <w:szCs w:val="22"/>
                <w:lang w:eastAsia="es-PY"/>
              </w:rPr>
              <w:t xml:space="preserve">Elaborar reporte técnico del análisis de datos. </w:t>
            </w:r>
          </w:p>
        </w:tc>
        <w:tc>
          <w:tcPr>
            <w:tcW w:w="1814" w:type="pct"/>
            <w:shd w:val="clear" w:color="auto" w:fill="auto"/>
          </w:tcPr>
          <w:p w14:paraId="2769FA87" w14:textId="77777777" w:rsidR="00797F0C" w:rsidRPr="00720D49" w:rsidRDefault="00797F0C" w:rsidP="00797F0C">
            <w:pPr>
              <w:rPr>
                <w:b/>
                <w:sz w:val="22"/>
                <w:szCs w:val="22"/>
                <w:lang w:eastAsia="es-PY"/>
              </w:rPr>
            </w:pPr>
          </w:p>
        </w:tc>
      </w:tr>
      <w:tr w:rsidR="00797F0C" w:rsidRPr="00720D49" w14:paraId="0C9C2B66" w14:textId="77777777" w:rsidTr="004F1C68">
        <w:trPr>
          <w:trHeight w:val="50"/>
          <w:tblHeader/>
        </w:trPr>
        <w:tc>
          <w:tcPr>
            <w:tcW w:w="1043" w:type="pct"/>
            <w:shd w:val="clear" w:color="CCCCFF" w:fill="C0C0C0"/>
            <w:vAlign w:val="center"/>
            <w:hideMark/>
          </w:tcPr>
          <w:p w14:paraId="10633248" w14:textId="77777777" w:rsidR="00797F0C" w:rsidRPr="00720D49" w:rsidRDefault="00797F0C" w:rsidP="00797F0C">
            <w:pPr>
              <w:jc w:val="both"/>
              <w:rPr>
                <w:b/>
                <w:bCs/>
                <w:sz w:val="22"/>
                <w:szCs w:val="22"/>
                <w:lang w:eastAsia="es-PY"/>
              </w:rPr>
            </w:pPr>
            <w:r w:rsidRPr="00720D49">
              <w:rPr>
                <w:b/>
                <w:bCs/>
                <w:sz w:val="22"/>
                <w:szCs w:val="22"/>
                <w:lang w:eastAsia="es-PY"/>
              </w:rPr>
              <w:lastRenderedPageBreak/>
              <w:t>OBSERVACIONES</w:t>
            </w:r>
          </w:p>
        </w:tc>
        <w:tc>
          <w:tcPr>
            <w:tcW w:w="2144" w:type="pct"/>
            <w:shd w:val="clear" w:color="000000" w:fill="FFFFFF"/>
            <w:hideMark/>
          </w:tcPr>
          <w:p w14:paraId="30F203B1" w14:textId="77777777" w:rsidR="00797F0C" w:rsidRDefault="00797F0C" w:rsidP="00797F0C">
            <w:pPr>
              <w:rPr>
                <w:sz w:val="22"/>
                <w:szCs w:val="22"/>
                <w:lang w:eastAsia="es-PY"/>
              </w:rPr>
            </w:pPr>
            <w:r w:rsidRPr="00720D49">
              <w:rPr>
                <w:sz w:val="22"/>
                <w:szCs w:val="22"/>
                <w:lang w:eastAsia="es-PY"/>
              </w:rPr>
              <w:t xml:space="preserve">El trabajo no requiere el cumplimiento de horario, está sujeto a la entrega del producto. </w:t>
            </w:r>
          </w:p>
          <w:p w14:paraId="488CBEB6" w14:textId="10232FEB" w:rsidR="000A563C" w:rsidRPr="00720D49" w:rsidRDefault="000A563C" w:rsidP="00797F0C">
            <w:pPr>
              <w:rPr>
                <w:sz w:val="22"/>
                <w:szCs w:val="22"/>
                <w:lang w:eastAsia="es-PY"/>
              </w:rPr>
            </w:pPr>
          </w:p>
        </w:tc>
        <w:tc>
          <w:tcPr>
            <w:tcW w:w="1814" w:type="pct"/>
            <w:shd w:val="clear" w:color="auto" w:fill="auto"/>
            <w:hideMark/>
          </w:tcPr>
          <w:p w14:paraId="5A7D1BB1" w14:textId="77777777" w:rsidR="00797F0C" w:rsidRPr="00720D49" w:rsidRDefault="00797F0C" w:rsidP="00797F0C">
            <w:pPr>
              <w:rPr>
                <w:sz w:val="22"/>
                <w:szCs w:val="22"/>
                <w:lang w:eastAsia="es-PY"/>
              </w:rPr>
            </w:pPr>
          </w:p>
        </w:tc>
      </w:tr>
    </w:tbl>
    <w:p w14:paraId="519CDFDD" w14:textId="77777777" w:rsidR="009B4BA9" w:rsidRPr="00720D49" w:rsidRDefault="009B4BA9" w:rsidP="00F55FBC">
      <w:pPr>
        <w:jc w:val="both"/>
        <w:rPr>
          <w:b/>
          <w:sz w:val="22"/>
          <w:szCs w:val="22"/>
        </w:rPr>
      </w:pPr>
    </w:p>
    <w:p w14:paraId="166D263D" w14:textId="59998448" w:rsidR="000A563C" w:rsidRPr="000A563C" w:rsidRDefault="000A563C" w:rsidP="007A7F88">
      <w:pPr>
        <w:pStyle w:val="Listavistosa-nfasis11"/>
        <w:widowControl/>
        <w:ind w:left="0"/>
        <w:contextualSpacing/>
        <w:jc w:val="both"/>
        <w:rPr>
          <w:rFonts w:ascii="Times New Roman" w:hAnsi="Times New Roman"/>
          <w:b/>
          <w:smallCaps/>
          <w:szCs w:val="22"/>
        </w:rPr>
      </w:pPr>
    </w:p>
    <w:p w14:paraId="57260801" w14:textId="604BD118" w:rsidR="000A563C" w:rsidRDefault="000A563C" w:rsidP="007A7F88">
      <w:pPr>
        <w:pStyle w:val="Listavistosa-nfasis11"/>
        <w:widowControl/>
        <w:ind w:left="567"/>
        <w:contextualSpacing/>
        <w:jc w:val="both"/>
        <w:rPr>
          <w:rFonts w:ascii="Times New Roman" w:hAnsi="Times New Roman"/>
          <w:b/>
          <w:smallCaps/>
          <w:szCs w:val="22"/>
        </w:rPr>
      </w:pPr>
    </w:p>
    <w:p w14:paraId="57A17822" w14:textId="77777777" w:rsidR="007A7F88" w:rsidRPr="000A563C" w:rsidRDefault="007A7F88" w:rsidP="007A7F88">
      <w:pPr>
        <w:pStyle w:val="Listavistosa-nfasis11"/>
        <w:widowControl/>
        <w:ind w:left="567"/>
        <w:contextualSpacing/>
        <w:jc w:val="both"/>
        <w:rPr>
          <w:rFonts w:ascii="Times New Roman" w:hAnsi="Times New Roman"/>
          <w:b/>
          <w:smallCaps/>
          <w:szCs w:val="22"/>
        </w:rPr>
      </w:pPr>
    </w:p>
    <w:p w14:paraId="704371D3" w14:textId="762BD254" w:rsidR="007A7F88" w:rsidRDefault="007A7F88" w:rsidP="007A7F88">
      <w:pPr>
        <w:pStyle w:val="Listavistosa-nfasis11"/>
        <w:widowControl/>
        <w:ind w:left="567"/>
        <w:contextualSpacing/>
        <w:jc w:val="both"/>
        <w:rPr>
          <w:rFonts w:ascii="Times New Roman" w:hAnsi="Times New Roman"/>
          <w:b/>
          <w:smallCaps/>
          <w:szCs w:val="22"/>
        </w:rPr>
      </w:pPr>
    </w:p>
    <w:p w14:paraId="0A30DEC6" w14:textId="77777777" w:rsidR="007A7F88" w:rsidRPr="007A7F88" w:rsidRDefault="007A7F88" w:rsidP="007A7F88">
      <w:pPr>
        <w:pStyle w:val="Listavistosa-nfasis11"/>
        <w:widowControl/>
        <w:ind w:left="567"/>
        <w:contextualSpacing/>
        <w:jc w:val="both"/>
        <w:rPr>
          <w:rFonts w:ascii="Times New Roman" w:hAnsi="Times New Roman"/>
          <w:b/>
          <w:smallCaps/>
          <w:szCs w:val="22"/>
        </w:rPr>
      </w:pPr>
    </w:p>
    <w:p w14:paraId="62FC8259" w14:textId="56708320" w:rsidR="007A7F88" w:rsidRDefault="007A7F88" w:rsidP="007A7F88">
      <w:pPr>
        <w:pStyle w:val="Listavistosa-nfasis11"/>
        <w:widowControl/>
        <w:ind w:left="567"/>
        <w:contextualSpacing/>
        <w:jc w:val="both"/>
        <w:rPr>
          <w:rFonts w:ascii="Times New Roman" w:hAnsi="Times New Roman"/>
          <w:b/>
          <w:smallCaps/>
          <w:szCs w:val="22"/>
        </w:rPr>
      </w:pPr>
    </w:p>
    <w:p w14:paraId="35634D06" w14:textId="6E22F2B4" w:rsidR="007A7F88" w:rsidRDefault="007A7F88" w:rsidP="007A7F88">
      <w:pPr>
        <w:pStyle w:val="Listavistosa-nfasis11"/>
        <w:widowControl/>
        <w:ind w:left="567"/>
        <w:contextualSpacing/>
        <w:jc w:val="both"/>
        <w:rPr>
          <w:rFonts w:ascii="Times New Roman" w:hAnsi="Times New Roman"/>
          <w:b/>
          <w:smallCaps/>
          <w:szCs w:val="22"/>
        </w:rPr>
      </w:pPr>
    </w:p>
    <w:p w14:paraId="4DC5DB93" w14:textId="77777777" w:rsidR="007A7F88" w:rsidRPr="007A7F88" w:rsidRDefault="007A7F88" w:rsidP="007A7F88">
      <w:pPr>
        <w:pStyle w:val="Listavistosa-nfasis11"/>
        <w:widowControl/>
        <w:ind w:left="567"/>
        <w:contextualSpacing/>
        <w:jc w:val="both"/>
        <w:rPr>
          <w:rFonts w:ascii="Times New Roman" w:hAnsi="Times New Roman"/>
          <w:b/>
          <w:smallCaps/>
          <w:szCs w:val="22"/>
        </w:rPr>
      </w:pPr>
    </w:p>
    <w:p w14:paraId="24CA05BF" w14:textId="5E8A44BE" w:rsidR="007A7F88" w:rsidRDefault="007A7F88" w:rsidP="007A7F88">
      <w:pPr>
        <w:pStyle w:val="Listavistosa-nfasis11"/>
        <w:widowControl/>
        <w:ind w:left="567"/>
        <w:contextualSpacing/>
        <w:jc w:val="both"/>
        <w:rPr>
          <w:rFonts w:ascii="Times New Roman" w:hAnsi="Times New Roman"/>
          <w:b/>
          <w:smallCaps/>
          <w:szCs w:val="22"/>
        </w:rPr>
      </w:pPr>
    </w:p>
    <w:p w14:paraId="797C18C4" w14:textId="77777777" w:rsidR="007A7F88" w:rsidRPr="007A7F88" w:rsidRDefault="007A7F88" w:rsidP="007A7F88">
      <w:pPr>
        <w:pStyle w:val="Listavistosa-nfasis11"/>
        <w:widowControl/>
        <w:ind w:left="567"/>
        <w:contextualSpacing/>
        <w:jc w:val="both"/>
        <w:rPr>
          <w:rFonts w:ascii="Times New Roman" w:hAnsi="Times New Roman"/>
          <w:b/>
          <w:smallCaps/>
          <w:szCs w:val="22"/>
        </w:rPr>
      </w:pPr>
    </w:p>
    <w:p w14:paraId="02AF252C" w14:textId="18F17E9E" w:rsidR="000A563C" w:rsidRDefault="000A563C" w:rsidP="000A563C">
      <w:pPr>
        <w:pStyle w:val="Listavistosa-nfasis11"/>
        <w:widowControl/>
        <w:ind w:left="567"/>
        <w:contextualSpacing/>
        <w:jc w:val="both"/>
        <w:rPr>
          <w:rFonts w:ascii="Times New Roman" w:hAnsi="Times New Roman"/>
          <w:b/>
          <w:sz w:val="22"/>
          <w:szCs w:val="22"/>
        </w:rPr>
      </w:pPr>
    </w:p>
    <w:p w14:paraId="03932E5F" w14:textId="32DB5241" w:rsidR="000A563C" w:rsidRDefault="000A563C" w:rsidP="000A563C">
      <w:pPr>
        <w:pStyle w:val="Listavistosa-nfasis11"/>
        <w:widowControl/>
        <w:ind w:left="567"/>
        <w:contextualSpacing/>
        <w:jc w:val="both"/>
        <w:rPr>
          <w:rFonts w:ascii="Times New Roman" w:hAnsi="Times New Roman"/>
          <w:b/>
          <w:sz w:val="22"/>
          <w:szCs w:val="22"/>
        </w:rPr>
      </w:pPr>
    </w:p>
    <w:p w14:paraId="22EF4C79" w14:textId="30210A18" w:rsidR="000A563C" w:rsidRDefault="000A563C" w:rsidP="000A563C">
      <w:pPr>
        <w:pStyle w:val="Listavistosa-nfasis11"/>
        <w:widowControl/>
        <w:ind w:left="567"/>
        <w:contextualSpacing/>
        <w:jc w:val="both"/>
        <w:rPr>
          <w:rFonts w:ascii="Times New Roman" w:hAnsi="Times New Roman"/>
          <w:b/>
          <w:sz w:val="22"/>
          <w:szCs w:val="22"/>
        </w:rPr>
      </w:pPr>
    </w:p>
    <w:p w14:paraId="7E8CFB14" w14:textId="72AF0491" w:rsidR="000A563C" w:rsidRDefault="000A563C" w:rsidP="000A563C">
      <w:pPr>
        <w:pStyle w:val="Listavistosa-nfasis11"/>
        <w:widowControl/>
        <w:ind w:left="567"/>
        <w:contextualSpacing/>
        <w:jc w:val="both"/>
        <w:rPr>
          <w:rFonts w:ascii="Times New Roman" w:hAnsi="Times New Roman"/>
          <w:b/>
          <w:sz w:val="22"/>
          <w:szCs w:val="22"/>
        </w:rPr>
      </w:pPr>
    </w:p>
    <w:p w14:paraId="3F4F27AF" w14:textId="5074446B" w:rsidR="000A563C" w:rsidRDefault="000A563C" w:rsidP="000A563C">
      <w:pPr>
        <w:pStyle w:val="Listavistosa-nfasis11"/>
        <w:widowControl/>
        <w:ind w:left="567"/>
        <w:contextualSpacing/>
        <w:jc w:val="both"/>
        <w:rPr>
          <w:rFonts w:ascii="Times New Roman" w:hAnsi="Times New Roman"/>
          <w:b/>
          <w:sz w:val="22"/>
          <w:szCs w:val="22"/>
        </w:rPr>
      </w:pPr>
    </w:p>
    <w:p w14:paraId="1771A82C" w14:textId="499A5C8D" w:rsidR="000A563C" w:rsidRDefault="000A563C" w:rsidP="000A563C">
      <w:pPr>
        <w:pStyle w:val="Listavistosa-nfasis11"/>
        <w:widowControl/>
        <w:ind w:left="567"/>
        <w:contextualSpacing/>
        <w:jc w:val="both"/>
        <w:rPr>
          <w:rFonts w:ascii="Times New Roman" w:hAnsi="Times New Roman"/>
          <w:b/>
          <w:sz w:val="22"/>
          <w:szCs w:val="22"/>
        </w:rPr>
      </w:pPr>
    </w:p>
    <w:p w14:paraId="41DD5814" w14:textId="3696165C" w:rsidR="000A563C" w:rsidRDefault="000A563C" w:rsidP="000A563C">
      <w:pPr>
        <w:pStyle w:val="Listavistosa-nfasis11"/>
        <w:widowControl/>
        <w:ind w:left="567"/>
        <w:contextualSpacing/>
        <w:jc w:val="both"/>
        <w:rPr>
          <w:rFonts w:ascii="Times New Roman" w:hAnsi="Times New Roman"/>
          <w:b/>
          <w:sz w:val="22"/>
          <w:szCs w:val="22"/>
        </w:rPr>
      </w:pPr>
    </w:p>
    <w:p w14:paraId="36E4A0F6" w14:textId="07A8792D" w:rsidR="000A563C" w:rsidRDefault="000A563C" w:rsidP="000A563C">
      <w:pPr>
        <w:pStyle w:val="Listavistosa-nfasis11"/>
        <w:widowControl/>
        <w:ind w:left="567"/>
        <w:contextualSpacing/>
        <w:jc w:val="both"/>
        <w:rPr>
          <w:rFonts w:ascii="Times New Roman" w:hAnsi="Times New Roman"/>
          <w:b/>
          <w:sz w:val="22"/>
          <w:szCs w:val="22"/>
        </w:rPr>
      </w:pPr>
    </w:p>
    <w:p w14:paraId="653D6DCA" w14:textId="77777777" w:rsidR="000A563C" w:rsidRPr="00720D49" w:rsidRDefault="000A563C" w:rsidP="000A563C">
      <w:pPr>
        <w:pStyle w:val="Listavistosa-nfasis11"/>
        <w:widowControl/>
        <w:ind w:left="567"/>
        <w:contextualSpacing/>
        <w:jc w:val="both"/>
        <w:rPr>
          <w:rFonts w:ascii="Times New Roman" w:hAnsi="Times New Roman"/>
          <w:b/>
          <w:smallCaps/>
          <w:szCs w:val="22"/>
        </w:rPr>
      </w:pPr>
    </w:p>
    <w:p w14:paraId="70C7CA99" w14:textId="1E1F2D35" w:rsidR="0085679D" w:rsidRDefault="0085679D" w:rsidP="0085679D">
      <w:pPr>
        <w:pStyle w:val="Listavistosa-nfasis11"/>
        <w:widowControl/>
        <w:ind w:left="567"/>
        <w:contextualSpacing/>
        <w:jc w:val="both"/>
        <w:rPr>
          <w:rFonts w:ascii="Times New Roman" w:hAnsi="Times New Roman"/>
          <w:b/>
          <w:smallCaps/>
          <w:szCs w:val="22"/>
        </w:rPr>
      </w:pPr>
    </w:p>
    <w:p w14:paraId="2D1612DC" w14:textId="1D8B566C" w:rsidR="007A7F88" w:rsidRDefault="007A7F88" w:rsidP="0085679D">
      <w:pPr>
        <w:pStyle w:val="Listavistosa-nfasis11"/>
        <w:widowControl/>
        <w:ind w:left="567"/>
        <w:contextualSpacing/>
        <w:jc w:val="both"/>
        <w:rPr>
          <w:rFonts w:ascii="Times New Roman" w:hAnsi="Times New Roman"/>
          <w:b/>
          <w:smallCaps/>
          <w:szCs w:val="22"/>
        </w:rPr>
      </w:pPr>
    </w:p>
    <w:p w14:paraId="057F2C2E" w14:textId="3631DFA4" w:rsidR="007A7F88" w:rsidRDefault="007A7F88" w:rsidP="0085679D">
      <w:pPr>
        <w:pStyle w:val="Listavistosa-nfasis11"/>
        <w:widowControl/>
        <w:ind w:left="567"/>
        <w:contextualSpacing/>
        <w:jc w:val="both"/>
        <w:rPr>
          <w:rFonts w:ascii="Times New Roman" w:hAnsi="Times New Roman"/>
          <w:b/>
          <w:smallCaps/>
          <w:szCs w:val="22"/>
        </w:rPr>
      </w:pPr>
    </w:p>
    <w:p w14:paraId="325D5AC4" w14:textId="3D34EBAE" w:rsidR="007A7F88" w:rsidRDefault="007A7F88" w:rsidP="0085679D">
      <w:pPr>
        <w:pStyle w:val="Listavistosa-nfasis11"/>
        <w:widowControl/>
        <w:ind w:left="567"/>
        <w:contextualSpacing/>
        <w:jc w:val="both"/>
        <w:rPr>
          <w:rFonts w:ascii="Times New Roman" w:hAnsi="Times New Roman"/>
          <w:b/>
          <w:smallCaps/>
          <w:szCs w:val="22"/>
        </w:rPr>
      </w:pPr>
    </w:p>
    <w:p w14:paraId="32423CC4" w14:textId="35CD3E0A" w:rsidR="007A7F88" w:rsidRDefault="007A7F88" w:rsidP="0085679D">
      <w:pPr>
        <w:pStyle w:val="Listavistosa-nfasis11"/>
        <w:widowControl/>
        <w:ind w:left="567"/>
        <w:contextualSpacing/>
        <w:jc w:val="both"/>
        <w:rPr>
          <w:rFonts w:ascii="Times New Roman" w:hAnsi="Times New Roman"/>
          <w:b/>
          <w:smallCaps/>
          <w:szCs w:val="22"/>
        </w:rPr>
      </w:pPr>
    </w:p>
    <w:p w14:paraId="1DD1E5EB" w14:textId="0C17BB63" w:rsidR="007A7F88" w:rsidRDefault="007A7F88" w:rsidP="0085679D">
      <w:pPr>
        <w:pStyle w:val="Listavistosa-nfasis11"/>
        <w:widowControl/>
        <w:ind w:left="567"/>
        <w:contextualSpacing/>
        <w:jc w:val="both"/>
        <w:rPr>
          <w:rFonts w:ascii="Times New Roman" w:hAnsi="Times New Roman"/>
          <w:b/>
          <w:smallCaps/>
          <w:szCs w:val="22"/>
        </w:rPr>
      </w:pPr>
    </w:p>
    <w:p w14:paraId="057C88C7" w14:textId="6A11A1C5" w:rsidR="007A7F88" w:rsidRDefault="007A7F88" w:rsidP="0085679D">
      <w:pPr>
        <w:pStyle w:val="Listavistosa-nfasis11"/>
        <w:widowControl/>
        <w:ind w:left="567"/>
        <w:contextualSpacing/>
        <w:jc w:val="both"/>
        <w:rPr>
          <w:rFonts w:ascii="Times New Roman" w:hAnsi="Times New Roman"/>
          <w:b/>
          <w:smallCaps/>
          <w:szCs w:val="22"/>
        </w:rPr>
      </w:pPr>
    </w:p>
    <w:p w14:paraId="4177FBCD" w14:textId="6FBA5ECD" w:rsidR="007A7F88" w:rsidRDefault="007A7F88" w:rsidP="0085679D">
      <w:pPr>
        <w:pStyle w:val="Listavistosa-nfasis11"/>
        <w:widowControl/>
        <w:ind w:left="567"/>
        <w:contextualSpacing/>
        <w:jc w:val="both"/>
        <w:rPr>
          <w:rFonts w:ascii="Times New Roman" w:hAnsi="Times New Roman"/>
          <w:b/>
          <w:smallCaps/>
          <w:szCs w:val="22"/>
        </w:rPr>
      </w:pPr>
    </w:p>
    <w:p w14:paraId="5BD3D6CE" w14:textId="648AB4D3" w:rsidR="007A7F88" w:rsidRDefault="007A7F88" w:rsidP="0085679D">
      <w:pPr>
        <w:pStyle w:val="Listavistosa-nfasis11"/>
        <w:widowControl/>
        <w:ind w:left="567"/>
        <w:contextualSpacing/>
        <w:jc w:val="both"/>
        <w:rPr>
          <w:rFonts w:ascii="Times New Roman" w:hAnsi="Times New Roman"/>
          <w:b/>
          <w:smallCaps/>
          <w:szCs w:val="22"/>
        </w:rPr>
      </w:pPr>
    </w:p>
    <w:p w14:paraId="3847EE1A" w14:textId="24D161DE" w:rsidR="007A7F88" w:rsidRDefault="007A7F88" w:rsidP="0085679D">
      <w:pPr>
        <w:pStyle w:val="Listavistosa-nfasis11"/>
        <w:widowControl/>
        <w:ind w:left="567"/>
        <w:contextualSpacing/>
        <w:jc w:val="both"/>
        <w:rPr>
          <w:rFonts w:ascii="Times New Roman" w:hAnsi="Times New Roman"/>
          <w:b/>
          <w:smallCaps/>
          <w:szCs w:val="22"/>
        </w:rPr>
      </w:pPr>
    </w:p>
    <w:p w14:paraId="0FA452B9" w14:textId="655BC516" w:rsidR="007A7F88" w:rsidRDefault="007A7F88" w:rsidP="0085679D">
      <w:pPr>
        <w:pStyle w:val="Listavistosa-nfasis11"/>
        <w:widowControl/>
        <w:ind w:left="567"/>
        <w:contextualSpacing/>
        <w:jc w:val="both"/>
        <w:rPr>
          <w:rFonts w:ascii="Times New Roman" w:hAnsi="Times New Roman"/>
          <w:b/>
          <w:smallCaps/>
          <w:szCs w:val="22"/>
        </w:rPr>
      </w:pPr>
    </w:p>
    <w:p w14:paraId="0CA4CA64" w14:textId="1E1B6AA3" w:rsidR="007A7F88" w:rsidRDefault="007A7F88" w:rsidP="0085679D">
      <w:pPr>
        <w:pStyle w:val="Listavistosa-nfasis11"/>
        <w:widowControl/>
        <w:ind w:left="567"/>
        <w:contextualSpacing/>
        <w:jc w:val="both"/>
        <w:rPr>
          <w:rFonts w:ascii="Times New Roman" w:hAnsi="Times New Roman"/>
          <w:b/>
          <w:smallCaps/>
          <w:szCs w:val="22"/>
        </w:rPr>
      </w:pPr>
    </w:p>
    <w:p w14:paraId="1CD69FB2" w14:textId="7F9CAA3C" w:rsidR="007A7F88" w:rsidRDefault="007A7F88" w:rsidP="0085679D">
      <w:pPr>
        <w:pStyle w:val="Listavistosa-nfasis11"/>
        <w:widowControl/>
        <w:ind w:left="567"/>
        <w:contextualSpacing/>
        <w:jc w:val="both"/>
        <w:rPr>
          <w:rFonts w:ascii="Times New Roman" w:hAnsi="Times New Roman"/>
          <w:b/>
          <w:smallCaps/>
          <w:szCs w:val="22"/>
        </w:rPr>
      </w:pPr>
    </w:p>
    <w:p w14:paraId="383BCD1D" w14:textId="42A71E08" w:rsidR="007A7F88" w:rsidRDefault="007A7F88" w:rsidP="0085679D">
      <w:pPr>
        <w:pStyle w:val="Listavistosa-nfasis11"/>
        <w:widowControl/>
        <w:ind w:left="567"/>
        <w:contextualSpacing/>
        <w:jc w:val="both"/>
        <w:rPr>
          <w:rFonts w:ascii="Times New Roman" w:hAnsi="Times New Roman"/>
          <w:b/>
          <w:smallCaps/>
          <w:szCs w:val="22"/>
        </w:rPr>
      </w:pPr>
    </w:p>
    <w:p w14:paraId="2037FEF6" w14:textId="3F0E7E75" w:rsidR="00CC3CA1" w:rsidRDefault="00CC3CA1" w:rsidP="0085679D">
      <w:pPr>
        <w:pStyle w:val="Listavistosa-nfasis11"/>
        <w:widowControl/>
        <w:ind w:left="567"/>
        <w:contextualSpacing/>
        <w:jc w:val="both"/>
        <w:rPr>
          <w:rFonts w:ascii="Times New Roman" w:hAnsi="Times New Roman"/>
          <w:b/>
          <w:smallCaps/>
          <w:szCs w:val="22"/>
        </w:rPr>
      </w:pPr>
    </w:p>
    <w:p w14:paraId="2A161610" w14:textId="33D987DD" w:rsidR="00CC3CA1" w:rsidRDefault="00CC3CA1" w:rsidP="0085679D">
      <w:pPr>
        <w:pStyle w:val="Listavistosa-nfasis11"/>
        <w:widowControl/>
        <w:ind w:left="567"/>
        <w:contextualSpacing/>
        <w:jc w:val="both"/>
        <w:rPr>
          <w:rFonts w:ascii="Times New Roman" w:hAnsi="Times New Roman"/>
          <w:b/>
          <w:smallCaps/>
          <w:szCs w:val="22"/>
        </w:rPr>
      </w:pPr>
    </w:p>
    <w:p w14:paraId="3B3DFB7B" w14:textId="70E5C609" w:rsidR="00CC3CA1" w:rsidRDefault="00CC3CA1" w:rsidP="0085679D">
      <w:pPr>
        <w:pStyle w:val="Listavistosa-nfasis11"/>
        <w:widowControl/>
        <w:ind w:left="567"/>
        <w:contextualSpacing/>
        <w:jc w:val="both"/>
        <w:rPr>
          <w:rFonts w:ascii="Times New Roman" w:hAnsi="Times New Roman"/>
          <w:b/>
          <w:smallCaps/>
          <w:szCs w:val="22"/>
        </w:rPr>
      </w:pPr>
    </w:p>
    <w:p w14:paraId="39EB3364" w14:textId="54A8C904" w:rsidR="00CC3CA1" w:rsidRDefault="00CC3CA1" w:rsidP="0085679D">
      <w:pPr>
        <w:pStyle w:val="Listavistosa-nfasis11"/>
        <w:widowControl/>
        <w:ind w:left="567"/>
        <w:contextualSpacing/>
        <w:jc w:val="both"/>
        <w:rPr>
          <w:rFonts w:ascii="Times New Roman" w:hAnsi="Times New Roman"/>
          <w:b/>
          <w:smallCaps/>
          <w:szCs w:val="22"/>
        </w:rPr>
      </w:pPr>
    </w:p>
    <w:p w14:paraId="6A347F2F" w14:textId="23DED887" w:rsidR="00CC3CA1" w:rsidRDefault="00CC3CA1" w:rsidP="0085679D">
      <w:pPr>
        <w:pStyle w:val="Listavistosa-nfasis11"/>
        <w:widowControl/>
        <w:ind w:left="567"/>
        <w:contextualSpacing/>
        <w:jc w:val="both"/>
        <w:rPr>
          <w:rFonts w:ascii="Times New Roman" w:hAnsi="Times New Roman"/>
          <w:b/>
          <w:smallCaps/>
          <w:szCs w:val="22"/>
        </w:rPr>
      </w:pPr>
    </w:p>
    <w:p w14:paraId="3725664B" w14:textId="42F17E6B" w:rsidR="00CC3CA1" w:rsidRDefault="00CC3CA1" w:rsidP="0085679D">
      <w:pPr>
        <w:pStyle w:val="Listavistosa-nfasis11"/>
        <w:widowControl/>
        <w:ind w:left="567"/>
        <w:contextualSpacing/>
        <w:jc w:val="both"/>
        <w:rPr>
          <w:rFonts w:ascii="Times New Roman" w:hAnsi="Times New Roman"/>
          <w:b/>
          <w:smallCaps/>
          <w:szCs w:val="22"/>
        </w:rPr>
      </w:pPr>
    </w:p>
    <w:p w14:paraId="458B947B" w14:textId="4BA1936F" w:rsidR="00CC3CA1" w:rsidRDefault="00CC3CA1" w:rsidP="0085679D">
      <w:pPr>
        <w:pStyle w:val="Listavistosa-nfasis11"/>
        <w:widowControl/>
        <w:ind w:left="567"/>
        <w:contextualSpacing/>
        <w:jc w:val="both"/>
        <w:rPr>
          <w:rFonts w:ascii="Times New Roman" w:hAnsi="Times New Roman"/>
          <w:b/>
          <w:smallCaps/>
          <w:szCs w:val="22"/>
        </w:rPr>
      </w:pPr>
    </w:p>
    <w:p w14:paraId="10A1D6CE" w14:textId="4EFAB5F1" w:rsidR="00CC3CA1" w:rsidRDefault="00CC3CA1" w:rsidP="0085679D">
      <w:pPr>
        <w:pStyle w:val="Listavistosa-nfasis11"/>
        <w:widowControl/>
        <w:ind w:left="567"/>
        <w:contextualSpacing/>
        <w:jc w:val="both"/>
        <w:rPr>
          <w:rFonts w:ascii="Times New Roman" w:hAnsi="Times New Roman"/>
          <w:b/>
          <w:smallCaps/>
          <w:szCs w:val="22"/>
        </w:rPr>
      </w:pPr>
    </w:p>
    <w:p w14:paraId="0322CE6C" w14:textId="172BE091" w:rsidR="00CC3CA1" w:rsidRDefault="00CC3CA1" w:rsidP="0085679D">
      <w:pPr>
        <w:pStyle w:val="Listavistosa-nfasis11"/>
        <w:widowControl/>
        <w:ind w:left="567"/>
        <w:contextualSpacing/>
        <w:jc w:val="both"/>
        <w:rPr>
          <w:rFonts w:ascii="Times New Roman" w:hAnsi="Times New Roman"/>
          <w:b/>
          <w:smallCaps/>
          <w:szCs w:val="22"/>
        </w:rPr>
      </w:pPr>
    </w:p>
    <w:p w14:paraId="0952D8F2" w14:textId="58CCCD8C" w:rsidR="00CC3CA1" w:rsidRDefault="00CC3CA1" w:rsidP="0085679D">
      <w:pPr>
        <w:pStyle w:val="Listavistosa-nfasis11"/>
        <w:widowControl/>
        <w:ind w:left="567"/>
        <w:contextualSpacing/>
        <w:jc w:val="both"/>
        <w:rPr>
          <w:rFonts w:ascii="Times New Roman" w:hAnsi="Times New Roman"/>
          <w:b/>
          <w:smallCaps/>
          <w:szCs w:val="22"/>
        </w:rPr>
      </w:pPr>
    </w:p>
    <w:p w14:paraId="43F66B72" w14:textId="695F0A3C" w:rsidR="00CC3CA1" w:rsidRDefault="00CC3CA1" w:rsidP="0085679D">
      <w:pPr>
        <w:pStyle w:val="Listavistosa-nfasis11"/>
        <w:widowControl/>
        <w:ind w:left="567"/>
        <w:contextualSpacing/>
        <w:jc w:val="both"/>
        <w:rPr>
          <w:rFonts w:ascii="Times New Roman" w:hAnsi="Times New Roman"/>
          <w:b/>
          <w:smallCaps/>
          <w:szCs w:val="22"/>
        </w:rPr>
      </w:pPr>
    </w:p>
    <w:p w14:paraId="7E1881BA" w14:textId="3774A189" w:rsidR="00CC3CA1" w:rsidRDefault="00CC3CA1" w:rsidP="0085679D">
      <w:pPr>
        <w:pStyle w:val="Listavistosa-nfasis11"/>
        <w:widowControl/>
        <w:ind w:left="567"/>
        <w:contextualSpacing/>
        <w:jc w:val="both"/>
        <w:rPr>
          <w:rFonts w:ascii="Times New Roman" w:hAnsi="Times New Roman"/>
          <w:b/>
          <w:smallCaps/>
          <w:szCs w:val="22"/>
        </w:rPr>
      </w:pPr>
    </w:p>
    <w:p w14:paraId="1065E43B" w14:textId="350AFAE7" w:rsidR="00CC3CA1" w:rsidRDefault="00CC3CA1" w:rsidP="0085679D">
      <w:pPr>
        <w:pStyle w:val="Listavistosa-nfasis11"/>
        <w:widowControl/>
        <w:ind w:left="567"/>
        <w:contextualSpacing/>
        <w:jc w:val="both"/>
        <w:rPr>
          <w:rFonts w:ascii="Times New Roman" w:hAnsi="Times New Roman"/>
          <w:b/>
          <w:smallCaps/>
          <w:szCs w:val="22"/>
        </w:rPr>
      </w:pPr>
    </w:p>
    <w:p w14:paraId="6BCE05C6" w14:textId="6A7878F0" w:rsidR="00C11C9D" w:rsidRPr="00720D49" w:rsidRDefault="00C11C9D"/>
    <w:p w14:paraId="7FD29D29" w14:textId="2DCD3D5B" w:rsidR="00F55FBC" w:rsidRPr="001973CA" w:rsidRDefault="00F55FBC" w:rsidP="001973CA">
      <w:pPr>
        <w:rPr>
          <w:b/>
          <w:smallCaps/>
          <w:szCs w:val="22"/>
          <w:highlight w:val="lightGray"/>
          <w:lang w:val="es-PY"/>
        </w:rPr>
      </w:pPr>
      <w:r w:rsidRPr="001973CA">
        <w:rPr>
          <w:b/>
          <w:smallCaps/>
          <w:szCs w:val="22"/>
          <w:highlight w:val="lightGray"/>
          <w:lang w:val="es-PY"/>
        </w:rPr>
        <w:t xml:space="preserve">anexo </w:t>
      </w:r>
      <w:r w:rsidR="00A054DC" w:rsidRPr="001973CA">
        <w:rPr>
          <w:b/>
          <w:smallCaps/>
          <w:szCs w:val="22"/>
          <w:highlight w:val="lightGray"/>
          <w:lang w:val="es-PY"/>
        </w:rPr>
        <w:t>4</w:t>
      </w:r>
      <w:r w:rsidRPr="001973CA">
        <w:rPr>
          <w:b/>
          <w:smallCaps/>
          <w:szCs w:val="22"/>
          <w:highlight w:val="lightGray"/>
          <w:lang w:val="es-PY"/>
        </w:rPr>
        <w:t>. insumos de útiles para los operativo</w:t>
      </w:r>
      <w:r w:rsidR="00752388" w:rsidRPr="001973CA">
        <w:rPr>
          <w:b/>
          <w:smallCaps/>
          <w:szCs w:val="22"/>
          <w:highlight w:val="lightGray"/>
          <w:lang w:val="es-PY"/>
        </w:rPr>
        <w:t xml:space="preserve">s </w:t>
      </w:r>
    </w:p>
    <w:p w14:paraId="21606915" w14:textId="77777777" w:rsidR="0085679D" w:rsidRPr="002C39B9" w:rsidRDefault="0085679D" w:rsidP="00A054DC">
      <w:pPr>
        <w:jc w:val="both"/>
        <w:rPr>
          <w:b/>
          <w:smallCaps/>
          <w:sz w:val="22"/>
          <w:szCs w:val="22"/>
        </w:rPr>
      </w:pPr>
    </w:p>
    <w:tbl>
      <w:tblPr>
        <w:tblW w:w="4697" w:type="pct"/>
        <w:tblLayout w:type="fixed"/>
        <w:tblCellMar>
          <w:left w:w="70" w:type="dxa"/>
          <w:right w:w="70" w:type="dxa"/>
        </w:tblCellMar>
        <w:tblLook w:val="04A0" w:firstRow="1" w:lastRow="0" w:firstColumn="1" w:lastColumn="0" w:noHBand="0" w:noVBand="1"/>
      </w:tblPr>
      <w:tblGrid>
        <w:gridCol w:w="2405"/>
        <w:gridCol w:w="3379"/>
        <w:gridCol w:w="1534"/>
        <w:gridCol w:w="975"/>
      </w:tblGrid>
      <w:tr w:rsidR="003B6D71" w:rsidRPr="00720D49" w14:paraId="0BE4ABB6" w14:textId="77777777" w:rsidTr="0085679D">
        <w:trPr>
          <w:trHeight w:val="745"/>
        </w:trPr>
        <w:tc>
          <w:tcPr>
            <w:tcW w:w="1450" w:type="pct"/>
            <w:tcBorders>
              <w:top w:val="single" w:sz="4" w:space="0" w:color="auto"/>
              <w:left w:val="single" w:sz="4" w:space="0" w:color="auto"/>
              <w:bottom w:val="single" w:sz="4" w:space="0" w:color="auto"/>
              <w:right w:val="single" w:sz="4" w:space="0" w:color="auto"/>
            </w:tcBorders>
            <w:shd w:val="clear" w:color="000000" w:fill="D8D8D8"/>
            <w:vAlign w:val="center"/>
            <w:hideMark/>
          </w:tcPr>
          <w:p w14:paraId="1B4332A6" w14:textId="77777777" w:rsidR="003B6D71" w:rsidRPr="00720D49" w:rsidRDefault="003B6D71">
            <w:pPr>
              <w:jc w:val="center"/>
              <w:rPr>
                <w:b/>
                <w:bCs/>
                <w:color w:val="000000"/>
                <w:sz w:val="22"/>
                <w:szCs w:val="28"/>
                <w:lang w:val="es-ES" w:eastAsia="es-ES"/>
              </w:rPr>
            </w:pPr>
            <w:r w:rsidRPr="00720D49">
              <w:rPr>
                <w:b/>
                <w:bCs/>
                <w:color w:val="000000"/>
                <w:sz w:val="22"/>
                <w:szCs w:val="28"/>
              </w:rPr>
              <w:t>Detalle</w:t>
            </w:r>
          </w:p>
        </w:tc>
        <w:tc>
          <w:tcPr>
            <w:tcW w:w="2037" w:type="pct"/>
            <w:tcBorders>
              <w:top w:val="single" w:sz="4" w:space="0" w:color="auto"/>
              <w:left w:val="nil"/>
              <w:bottom w:val="single" w:sz="4" w:space="0" w:color="auto"/>
              <w:right w:val="single" w:sz="4" w:space="0" w:color="auto"/>
            </w:tcBorders>
            <w:shd w:val="clear" w:color="000000" w:fill="D8D8D8"/>
            <w:vAlign w:val="center"/>
            <w:hideMark/>
          </w:tcPr>
          <w:p w14:paraId="7BFABE4D" w14:textId="77777777" w:rsidR="003B6D71" w:rsidRPr="00720D49" w:rsidRDefault="003B6D71">
            <w:pPr>
              <w:jc w:val="center"/>
              <w:rPr>
                <w:b/>
                <w:bCs/>
                <w:color w:val="000000"/>
                <w:sz w:val="22"/>
                <w:szCs w:val="28"/>
              </w:rPr>
            </w:pPr>
            <w:r w:rsidRPr="00720D49">
              <w:rPr>
                <w:b/>
                <w:bCs/>
                <w:color w:val="000000"/>
                <w:sz w:val="22"/>
                <w:szCs w:val="28"/>
              </w:rPr>
              <w:t>Descripción</w:t>
            </w:r>
          </w:p>
        </w:tc>
        <w:tc>
          <w:tcPr>
            <w:tcW w:w="925" w:type="pct"/>
            <w:tcBorders>
              <w:top w:val="single" w:sz="4" w:space="0" w:color="auto"/>
              <w:left w:val="nil"/>
              <w:bottom w:val="single" w:sz="4" w:space="0" w:color="auto"/>
              <w:right w:val="single" w:sz="4" w:space="0" w:color="auto"/>
            </w:tcBorders>
            <w:shd w:val="clear" w:color="000000" w:fill="D8D8D8"/>
            <w:vAlign w:val="center"/>
            <w:hideMark/>
          </w:tcPr>
          <w:p w14:paraId="5D63926C" w14:textId="77777777" w:rsidR="003B6D71" w:rsidRPr="00720D49" w:rsidRDefault="003B6D71">
            <w:pPr>
              <w:jc w:val="center"/>
              <w:rPr>
                <w:b/>
                <w:bCs/>
                <w:color w:val="000000"/>
                <w:sz w:val="22"/>
                <w:szCs w:val="28"/>
              </w:rPr>
            </w:pPr>
            <w:r w:rsidRPr="00720D49">
              <w:rPr>
                <w:b/>
                <w:bCs/>
                <w:color w:val="000000"/>
                <w:sz w:val="22"/>
                <w:szCs w:val="28"/>
              </w:rPr>
              <w:t>Presentación</w:t>
            </w:r>
          </w:p>
        </w:tc>
        <w:tc>
          <w:tcPr>
            <w:tcW w:w="588" w:type="pct"/>
            <w:tcBorders>
              <w:top w:val="single" w:sz="4" w:space="0" w:color="auto"/>
              <w:left w:val="nil"/>
              <w:bottom w:val="single" w:sz="4" w:space="0" w:color="auto"/>
              <w:right w:val="single" w:sz="4" w:space="0" w:color="auto"/>
            </w:tcBorders>
            <w:shd w:val="clear" w:color="000000" w:fill="D8D8D8"/>
            <w:vAlign w:val="center"/>
            <w:hideMark/>
          </w:tcPr>
          <w:p w14:paraId="4FF51C37" w14:textId="6C6E11E6" w:rsidR="003B6D71" w:rsidRPr="00720D49" w:rsidRDefault="003B6D71">
            <w:pPr>
              <w:jc w:val="center"/>
              <w:rPr>
                <w:b/>
                <w:bCs/>
                <w:color w:val="000000"/>
                <w:sz w:val="22"/>
                <w:szCs w:val="28"/>
              </w:rPr>
            </w:pPr>
            <w:r w:rsidRPr="00720D49">
              <w:rPr>
                <w:b/>
                <w:bCs/>
                <w:color w:val="000000"/>
                <w:sz w:val="22"/>
                <w:szCs w:val="28"/>
              </w:rPr>
              <w:t xml:space="preserve">Cantidad </w:t>
            </w:r>
          </w:p>
        </w:tc>
      </w:tr>
      <w:tr w:rsidR="003B6D71" w:rsidRPr="00720D49" w14:paraId="4034EBDC" w14:textId="77777777" w:rsidTr="0085679D">
        <w:trPr>
          <w:trHeight w:val="1192"/>
        </w:trPr>
        <w:tc>
          <w:tcPr>
            <w:tcW w:w="1450" w:type="pct"/>
            <w:tcBorders>
              <w:top w:val="nil"/>
              <w:left w:val="single" w:sz="4" w:space="0" w:color="auto"/>
              <w:bottom w:val="single" w:sz="4" w:space="0" w:color="auto"/>
              <w:right w:val="single" w:sz="4" w:space="0" w:color="auto"/>
            </w:tcBorders>
            <w:shd w:val="clear" w:color="auto" w:fill="auto"/>
            <w:noWrap/>
            <w:vAlign w:val="center"/>
            <w:hideMark/>
          </w:tcPr>
          <w:p w14:paraId="1D848FBB" w14:textId="77777777" w:rsidR="003B6D71" w:rsidRPr="00720D49" w:rsidRDefault="003B6D71">
            <w:pPr>
              <w:rPr>
                <w:color w:val="000000"/>
                <w:sz w:val="22"/>
                <w:szCs w:val="22"/>
              </w:rPr>
            </w:pPr>
            <w:r w:rsidRPr="00720D49">
              <w:rPr>
                <w:color w:val="000000"/>
                <w:sz w:val="22"/>
                <w:szCs w:val="22"/>
              </w:rPr>
              <w:t>Bolsitas</w:t>
            </w:r>
          </w:p>
        </w:tc>
        <w:tc>
          <w:tcPr>
            <w:tcW w:w="2037" w:type="pct"/>
            <w:tcBorders>
              <w:top w:val="nil"/>
              <w:left w:val="nil"/>
              <w:bottom w:val="single" w:sz="4" w:space="0" w:color="auto"/>
              <w:right w:val="single" w:sz="4" w:space="0" w:color="auto"/>
            </w:tcBorders>
            <w:shd w:val="clear" w:color="auto" w:fill="auto"/>
            <w:vAlign w:val="center"/>
            <w:hideMark/>
          </w:tcPr>
          <w:p w14:paraId="018AAC1D" w14:textId="74CDA060" w:rsidR="003B6D71" w:rsidRPr="00720D49" w:rsidRDefault="003B6D71">
            <w:pPr>
              <w:rPr>
                <w:color w:val="000000"/>
                <w:sz w:val="22"/>
                <w:szCs w:val="22"/>
              </w:rPr>
            </w:pPr>
            <w:r w:rsidRPr="00720D49">
              <w:rPr>
                <w:color w:val="000000"/>
                <w:sz w:val="22"/>
                <w:szCs w:val="22"/>
              </w:rPr>
              <w:t>Bolsitas de Poliuretano para guardar los instrumentos 28</w:t>
            </w:r>
            <w:r w:rsidR="00612C74" w:rsidRPr="00720D49">
              <w:rPr>
                <w:color w:val="000000"/>
                <w:sz w:val="22"/>
                <w:szCs w:val="22"/>
              </w:rPr>
              <w:t xml:space="preserve"> </w:t>
            </w:r>
            <w:r w:rsidRPr="00720D49">
              <w:rPr>
                <w:color w:val="000000"/>
                <w:sz w:val="22"/>
                <w:szCs w:val="22"/>
              </w:rPr>
              <w:t>cm (ancho) x 48 cm (largo) 0,30 mm. Espesor 0,30 micrones</w:t>
            </w:r>
          </w:p>
        </w:tc>
        <w:tc>
          <w:tcPr>
            <w:tcW w:w="925" w:type="pct"/>
            <w:tcBorders>
              <w:top w:val="nil"/>
              <w:left w:val="nil"/>
              <w:bottom w:val="single" w:sz="4" w:space="0" w:color="auto"/>
              <w:right w:val="single" w:sz="4" w:space="0" w:color="auto"/>
            </w:tcBorders>
            <w:shd w:val="clear" w:color="auto" w:fill="auto"/>
            <w:noWrap/>
            <w:vAlign w:val="center"/>
            <w:hideMark/>
          </w:tcPr>
          <w:p w14:paraId="3FF98A56" w14:textId="77777777" w:rsidR="003B6D71" w:rsidRPr="00720D49" w:rsidRDefault="003B6D71">
            <w:pPr>
              <w:jc w:val="center"/>
              <w:rPr>
                <w:color w:val="000000"/>
                <w:sz w:val="22"/>
                <w:szCs w:val="22"/>
              </w:rPr>
            </w:pPr>
            <w:r w:rsidRPr="00720D49">
              <w:rPr>
                <w:color w:val="000000"/>
                <w:sz w:val="22"/>
                <w:szCs w:val="22"/>
              </w:rPr>
              <w:t xml:space="preserve"> Unidad </w:t>
            </w:r>
          </w:p>
        </w:tc>
        <w:tc>
          <w:tcPr>
            <w:tcW w:w="588" w:type="pct"/>
            <w:tcBorders>
              <w:top w:val="nil"/>
              <w:left w:val="nil"/>
              <w:bottom w:val="single" w:sz="4" w:space="0" w:color="auto"/>
              <w:right w:val="single" w:sz="4" w:space="0" w:color="auto"/>
            </w:tcBorders>
            <w:shd w:val="clear" w:color="auto" w:fill="auto"/>
            <w:noWrap/>
            <w:vAlign w:val="center"/>
            <w:hideMark/>
          </w:tcPr>
          <w:p w14:paraId="633CC8C0" w14:textId="57A5F812" w:rsidR="003B6D71" w:rsidRPr="00720D49" w:rsidRDefault="00CC0109" w:rsidP="0071109A">
            <w:pPr>
              <w:jc w:val="center"/>
              <w:rPr>
                <w:color w:val="000000"/>
                <w:sz w:val="22"/>
                <w:szCs w:val="22"/>
              </w:rPr>
            </w:pPr>
            <w:r w:rsidRPr="00720D49">
              <w:rPr>
                <w:color w:val="000000"/>
                <w:sz w:val="22"/>
                <w:szCs w:val="22"/>
              </w:rPr>
              <w:t>43.</w:t>
            </w:r>
            <w:r w:rsidR="00D17236" w:rsidRPr="00720D49">
              <w:rPr>
                <w:color w:val="000000"/>
                <w:sz w:val="22"/>
                <w:szCs w:val="22"/>
              </w:rPr>
              <w:t>490</w:t>
            </w:r>
          </w:p>
        </w:tc>
      </w:tr>
      <w:tr w:rsidR="003B6D71" w:rsidRPr="00720D49" w14:paraId="0AB1BC40" w14:textId="77777777" w:rsidTr="00612C74">
        <w:trPr>
          <w:trHeight w:val="1490"/>
        </w:trPr>
        <w:tc>
          <w:tcPr>
            <w:tcW w:w="1450" w:type="pct"/>
            <w:tcBorders>
              <w:top w:val="nil"/>
              <w:left w:val="single" w:sz="4" w:space="0" w:color="auto"/>
              <w:bottom w:val="single" w:sz="4" w:space="0" w:color="auto"/>
              <w:right w:val="single" w:sz="4" w:space="0" w:color="auto"/>
            </w:tcBorders>
            <w:shd w:val="clear" w:color="auto" w:fill="auto"/>
            <w:noWrap/>
            <w:vAlign w:val="center"/>
            <w:hideMark/>
          </w:tcPr>
          <w:p w14:paraId="49491CE8" w14:textId="77777777" w:rsidR="003B6D71" w:rsidRPr="00720D49" w:rsidRDefault="003B6D71">
            <w:pPr>
              <w:rPr>
                <w:color w:val="000000"/>
                <w:sz w:val="22"/>
                <w:szCs w:val="22"/>
              </w:rPr>
            </w:pPr>
            <w:r w:rsidRPr="00720D49">
              <w:rPr>
                <w:color w:val="000000"/>
                <w:sz w:val="22"/>
                <w:szCs w:val="22"/>
              </w:rPr>
              <w:t>Bolsas</w:t>
            </w:r>
          </w:p>
        </w:tc>
        <w:tc>
          <w:tcPr>
            <w:tcW w:w="2037" w:type="pct"/>
            <w:tcBorders>
              <w:top w:val="nil"/>
              <w:left w:val="nil"/>
              <w:bottom w:val="single" w:sz="4" w:space="0" w:color="auto"/>
              <w:right w:val="single" w:sz="4" w:space="0" w:color="auto"/>
            </w:tcBorders>
            <w:shd w:val="clear" w:color="auto" w:fill="auto"/>
            <w:vAlign w:val="center"/>
            <w:hideMark/>
          </w:tcPr>
          <w:p w14:paraId="14E6BCC9" w14:textId="0F8E8ACC" w:rsidR="003B6D71" w:rsidRPr="00720D49" w:rsidRDefault="003B6D71">
            <w:pPr>
              <w:rPr>
                <w:color w:val="000000"/>
                <w:sz w:val="22"/>
                <w:szCs w:val="22"/>
              </w:rPr>
            </w:pPr>
            <w:r w:rsidRPr="00720D49">
              <w:rPr>
                <w:color w:val="000000"/>
                <w:sz w:val="22"/>
                <w:szCs w:val="22"/>
              </w:rPr>
              <w:t>Bolsas de Poliuretano, para guardar los instrumentos 50</w:t>
            </w:r>
            <w:r w:rsidR="00612C74" w:rsidRPr="00720D49">
              <w:rPr>
                <w:color w:val="000000"/>
                <w:sz w:val="22"/>
                <w:szCs w:val="22"/>
              </w:rPr>
              <w:t xml:space="preserve"> </w:t>
            </w:r>
            <w:r w:rsidRPr="00720D49">
              <w:rPr>
                <w:color w:val="000000"/>
                <w:sz w:val="22"/>
                <w:szCs w:val="22"/>
              </w:rPr>
              <w:t>cm (ancho) x 50 cm (largo), 7cm dobles en la parte superior y aberturas para manija. Espesor 0,70 micrones.</w:t>
            </w:r>
          </w:p>
        </w:tc>
        <w:tc>
          <w:tcPr>
            <w:tcW w:w="925" w:type="pct"/>
            <w:tcBorders>
              <w:top w:val="nil"/>
              <w:left w:val="nil"/>
              <w:bottom w:val="single" w:sz="4" w:space="0" w:color="auto"/>
              <w:right w:val="single" w:sz="4" w:space="0" w:color="auto"/>
            </w:tcBorders>
            <w:shd w:val="clear" w:color="auto" w:fill="auto"/>
            <w:noWrap/>
            <w:vAlign w:val="center"/>
            <w:hideMark/>
          </w:tcPr>
          <w:p w14:paraId="72E52FF3" w14:textId="77777777" w:rsidR="003B6D71" w:rsidRPr="00720D49" w:rsidRDefault="003B6D71">
            <w:pPr>
              <w:jc w:val="center"/>
              <w:rPr>
                <w:color w:val="000000"/>
                <w:sz w:val="22"/>
                <w:szCs w:val="22"/>
              </w:rPr>
            </w:pPr>
            <w:r w:rsidRPr="00720D49">
              <w:rPr>
                <w:color w:val="000000"/>
                <w:sz w:val="22"/>
                <w:szCs w:val="22"/>
              </w:rPr>
              <w:t xml:space="preserve"> Unidad </w:t>
            </w:r>
          </w:p>
        </w:tc>
        <w:tc>
          <w:tcPr>
            <w:tcW w:w="588" w:type="pct"/>
            <w:tcBorders>
              <w:top w:val="nil"/>
              <w:left w:val="nil"/>
              <w:bottom w:val="single" w:sz="4" w:space="0" w:color="auto"/>
              <w:right w:val="single" w:sz="4" w:space="0" w:color="auto"/>
            </w:tcBorders>
            <w:shd w:val="clear" w:color="auto" w:fill="auto"/>
            <w:noWrap/>
            <w:vAlign w:val="center"/>
            <w:hideMark/>
          </w:tcPr>
          <w:p w14:paraId="5D6D81AD" w14:textId="400C27E5" w:rsidR="003B6D71" w:rsidRPr="00720D49" w:rsidRDefault="003B6D71" w:rsidP="0071109A">
            <w:pPr>
              <w:jc w:val="center"/>
              <w:rPr>
                <w:color w:val="000000"/>
                <w:sz w:val="22"/>
                <w:szCs w:val="22"/>
              </w:rPr>
            </w:pPr>
            <w:r w:rsidRPr="00720D49">
              <w:rPr>
                <w:color w:val="000000"/>
                <w:sz w:val="22"/>
                <w:szCs w:val="22"/>
              </w:rPr>
              <w:t>10</w:t>
            </w:r>
            <w:r w:rsidR="00CC0109" w:rsidRPr="00720D49">
              <w:rPr>
                <w:color w:val="000000"/>
                <w:sz w:val="22"/>
                <w:szCs w:val="22"/>
              </w:rPr>
              <w:t>.</w:t>
            </w:r>
            <w:r w:rsidR="00D17236" w:rsidRPr="00720D49">
              <w:rPr>
                <w:color w:val="000000"/>
                <w:sz w:val="22"/>
                <w:szCs w:val="22"/>
              </w:rPr>
              <w:t>438</w:t>
            </w:r>
          </w:p>
        </w:tc>
      </w:tr>
      <w:tr w:rsidR="003B6D71" w:rsidRPr="00720D49" w14:paraId="6D24353F" w14:textId="77777777" w:rsidTr="00612C74">
        <w:trPr>
          <w:trHeight w:val="894"/>
        </w:trPr>
        <w:tc>
          <w:tcPr>
            <w:tcW w:w="14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78628" w14:textId="77777777" w:rsidR="003B6D71" w:rsidRPr="00720D49" w:rsidRDefault="003B6D71">
            <w:pPr>
              <w:rPr>
                <w:color w:val="000000"/>
                <w:sz w:val="22"/>
                <w:szCs w:val="22"/>
              </w:rPr>
            </w:pPr>
            <w:r w:rsidRPr="00720D49">
              <w:rPr>
                <w:color w:val="000000"/>
                <w:sz w:val="22"/>
                <w:szCs w:val="22"/>
              </w:rPr>
              <w:t>Cajas de Archivos (MEDIANA)</w:t>
            </w:r>
          </w:p>
        </w:tc>
        <w:tc>
          <w:tcPr>
            <w:tcW w:w="20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25B35" w14:textId="77777777" w:rsidR="003B6D71" w:rsidRPr="00720D49" w:rsidRDefault="003B6D71">
            <w:pPr>
              <w:rPr>
                <w:color w:val="000000"/>
                <w:sz w:val="22"/>
                <w:szCs w:val="22"/>
              </w:rPr>
            </w:pPr>
            <w:r w:rsidRPr="00720D49">
              <w:rPr>
                <w:color w:val="000000"/>
                <w:sz w:val="22"/>
                <w:szCs w:val="22"/>
              </w:rPr>
              <w:t>Caja para archivo de cartón doble corrugado. Medidas: alto 25 x ancho 30 x largo 42 cm.</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2206AE" w14:textId="3FA34845" w:rsidR="003B6D71" w:rsidRPr="00720D49" w:rsidRDefault="003B6D71">
            <w:pPr>
              <w:jc w:val="center"/>
              <w:rPr>
                <w:color w:val="000000"/>
                <w:sz w:val="22"/>
                <w:szCs w:val="22"/>
              </w:rPr>
            </w:pPr>
            <w:r w:rsidRPr="00720D49">
              <w:rPr>
                <w:color w:val="000000"/>
                <w:sz w:val="22"/>
                <w:szCs w:val="22"/>
              </w:rPr>
              <w:t> </w:t>
            </w:r>
            <w:r w:rsidR="00692284" w:rsidRPr="00720D49">
              <w:rPr>
                <w:color w:val="000000"/>
                <w:sz w:val="22"/>
                <w:szCs w:val="22"/>
              </w:rPr>
              <w:t>Unidad</w:t>
            </w:r>
          </w:p>
        </w:tc>
        <w:tc>
          <w:tcPr>
            <w:tcW w:w="5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6EF98" w14:textId="0A11C623" w:rsidR="003B6D71" w:rsidRPr="00720D49" w:rsidRDefault="001B34AB" w:rsidP="0071109A">
            <w:pPr>
              <w:jc w:val="center"/>
              <w:rPr>
                <w:color w:val="000000"/>
                <w:sz w:val="22"/>
                <w:szCs w:val="22"/>
              </w:rPr>
            </w:pPr>
            <w:r w:rsidRPr="00720D49">
              <w:rPr>
                <w:color w:val="000000"/>
                <w:sz w:val="22"/>
                <w:szCs w:val="22"/>
              </w:rPr>
              <w:t>2.</w:t>
            </w:r>
            <w:r w:rsidR="00D17236" w:rsidRPr="00720D49">
              <w:rPr>
                <w:color w:val="000000"/>
                <w:sz w:val="22"/>
                <w:szCs w:val="22"/>
              </w:rPr>
              <w:t>789</w:t>
            </w:r>
          </w:p>
        </w:tc>
      </w:tr>
      <w:tr w:rsidR="00D17236" w:rsidRPr="00720D49" w14:paraId="4A6E27B7" w14:textId="77777777" w:rsidTr="00612C74">
        <w:trPr>
          <w:trHeight w:val="894"/>
        </w:trPr>
        <w:tc>
          <w:tcPr>
            <w:tcW w:w="1450" w:type="pct"/>
            <w:tcBorders>
              <w:top w:val="single" w:sz="4" w:space="0" w:color="auto"/>
              <w:left w:val="single" w:sz="4" w:space="0" w:color="auto"/>
              <w:bottom w:val="single" w:sz="4" w:space="0" w:color="auto"/>
              <w:right w:val="single" w:sz="4" w:space="0" w:color="auto"/>
            </w:tcBorders>
            <w:shd w:val="clear" w:color="auto" w:fill="auto"/>
            <w:vAlign w:val="center"/>
          </w:tcPr>
          <w:p w14:paraId="57E2AE76" w14:textId="3B692E97" w:rsidR="00D17236" w:rsidRPr="00720D49" w:rsidRDefault="001A1FA0">
            <w:pPr>
              <w:rPr>
                <w:color w:val="000000"/>
                <w:sz w:val="22"/>
                <w:szCs w:val="22"/>
              </w:rPr>
            </w:pPr>
            <w:r w:rsidRPr="00720D49">
              <w:rPr>
                <w:color w:val="000000"/>
                <w:sz w:val="22"/>
                <w:szCs w:val="22"/>
              </w:rPr>
              <w:t>Tóner</w:t>
            </w:r>
            <w:r w:rsidR="00D17236" w:rsidRPr="00720D49">
              <w:rPr>
                <w:color w:val="000000"/>
                <w:sz w:val="22"/>
                <w:szCs w:val="22"/>
              </w:rPr>
              <w:t xml:space="preserve"> para impresora</w:t>
            </w:r>
          </w:p>
        </w:tc>
        <w:tc>
          <w:tcPr>
            <w:tcW w:w="2037" w:type="pct"/>
            <w:tcBorders>
              <w:top w:val="single" w:sz="4" w:space="0" w:color="auto"/>
              <w:left w:val="single" w:sz="4" w:space="0" w:color="auto"/>
              <w:bottom w:val="single" w:sz="4" w:space="0" w:color="auto"/>
              <w:right w:val="single" w:sz="4" w:space="0" w:color="auto"/>
            </w:tcBorders>
            <w:shd w:val="clear" w:color="auto" w:fill="auto"/>
            <w:vAlign w:val="center"/>
          </w:tcPr>
          <w:p w14:paraId="2E4BCE71" w14:textId="37B5B392" w:rsidR="00D17236" w:rsidRPr="00720D49" w:rsidRDefault="00D17236">
            <w:pPr>
              <w:rPr>
                <w:color w:val="000000"/>
                <w:sz w:val="22"/>
                <w:szCs w:val="22"/>
              </w:rPr>
            </w:pPr>
            <w:r w:rsidRPr="00720D49">
              <w:rPr>
                <w:color w:val="000000"/>
                <w:sz w:val="22"/>
                <w:szCs w:val="22"/>
              </w:rPr>
              <w:t>Según las características de las impresoras del oferente.</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tcPr>
          <w:p w14:paraId="2D3B9C45" w14:textId="50B6C673" w:rsidR="00D17236" w:rsidRPr="00720D49" w:rsidRDefault="00D17236">
            <w:pPr>
              <w:jc w:val="center"/>
              <w:rPr>
                <w:color w:val="000000"/>
                <w:sz w:val="22"/>
                <w:szCs w:val="22"/>
              </w:rPr>
            </w:pPr>
            <w:r w:rsidRPr="00720D49">
              <w:rPr>
                <w:color w:val="000000"/>
                <w:sz w:val="22"/>
                <w:szCs w:val="22"/>
              </w:rPr>
              <w:t>Unidad</w:t>
            </w:r>
          </w:p>
        </w:tc>
        <w:tc>
          <w:tcPr>
            <w:tcW w:w="5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6C706" w14:textId="0EE7FE86" w:rsidR="00D17236" w:rsidRPr="00720D49" w:rsidRDefault="00D17236" w:rsidP="00D17236">
            <w:pPr>
              <w:jc w:val="center"/>
              <w:rPr>
                <w:color w:val="000000"/>
                <w:sz w:val="22"/>
                <w:szCs w:val="22"/>
              </w:rPr>
            </w:pPr>
            <w:r w:rsidRPr="00720D49">
              <w:rPr>
                <w:color w:val="000000"/>
                <w:sz w:val="22"/>
                <w:szCs w:val="22"/>
              </w:rPr>
              <w:t>10</w:t>
            </w:r>
          </w:p>
        </w:tc>
      </w:tr>
    </w:tbl>
    <w:p w14:paraId="4618114E" w14:textId="77777777" w:rsidR="00A9131F" w:rsidRPr="00720D49" w:rsidRDefault="00A9131F" w:rsidP="00A054DC">
      <w:pPr>
        <w:rPr>
          <w:b/>
          <w:smallCaps/>
          <w:szCs w:val="22"/>
          <w:lang w:val="es-PY"/>
        </w:rPr>
      </w:pPr>
    </w:p>
    <w:p w14:paraId="7E3C7074" w14:textId="77777777" w:rsidR="00990620" w:rsidRDefault="00990620">
      <w:pPr>
        <w:rPr>
          <w:b/>
          <w:sz w:val="22"/>
          <w:szCs w:val="22"/>
          <w:highlight w:val="lightGray"/>
        </w:rPr>
      </w:pPr>
      <w:r>
        <w:rPr>
          <w:b/>
          <w:sz w:val="22"/>
          <w:szCs w:val="22"/>
          <w:highlight w:val="lightGray"/>
        </w:rPr>
        <w:br w:type="page"/>
      </w:r>
    </w:p>
    <w:p w14:paraId="6C8F54F9" w14:textId="764989E8" w:rsidR="0093247F" w:rsidRPr="005E1285" w:rsidRDefault="0093247F" w:rsidP="0098051E">
      <w:pPr>
        <w:numPr>
          <w:ilvl w:val="12"/>
          <w:numId w:val="0"/>
        </w:numPr>
        <w:ind w:left="900" w:hanging="720"/>
        <w:jc w:val="center"/>
        <w:rPr>
          <w:b/>
          <w:sz w:val="22"/>
          <w:szCs w:val="22"/>
          <w:highlight w:val="lightGray"/>
        </w:rPr>
      </w:pPr>
      <w:r w:rsidRPr="005E1285">
        <w:rPr>
          <w:b/>
          <w:sz w:val="22"/>
          <w:szCs w:val="22"/>
          <w:highlight w:val="lightGray"/>
        </w:rPr>
        <w:lastRenderedPageBreak/>
        <w:t>ANEXO A</w:t>
      </w:r>
    </w:p>
    <w:p w14:paraId="4246C27B" w14:textId="77777777" w:rsidR="002C14FD" w:rsidRPr="00720D49" w:rsidRDefault="002C14FD" w:rsidP="0016020C">
      <w:pPr>
        <w:numPr>
          <w:ilvl w:val="12"/>
          <w:numId w:val="0"/>
        </w:numPr>
        <w:jc w:val="center"/>
        <w:rPr>
          <w:b/>
          <w:sz w:val="22"/>
          <w:szCs w:val="22"/>
        </w:rPr>
      </w:pPr>
      <w:r w:rsidRPr="00720D49">
        <w:rPr>
          <w:b/>
          <w:sz w:val="22"/>
          <w:szCs w:val="22"/>
          <w:lang w:val="es-ES"/>
        </w:rPr>
        <w:t>D</w:t>
      </w:r>
      <w:r w:rsidRPr="00720D49">
        <w:rPr>
          <w:b/>
          <w:sz w:val="22"/>
          <w:szCs w:val="22"/>
        </w:rPr>
        <w:t>OCUMENTOS LEGALES REQUERIDOS PARA LA FIRMA DEL CONTRATO</w:t>
      </w:r>
    </w:p>
    <w:p w14:paraId="2F9FB44A" w14:textId="77777777" w:rsidR="002C14FD" w:rsidRPr="00720D49" w:rsidRDefault="002C14FD" w:rsidP="00D65D8C">
      <w:pPr>
        <w:numPr>
          <w:ilvl w:val="12"/>
          <w:numId w:val="0"/>
        </w:numPr>
        <w:ind w:left="1440" w:hanging="1440"/>
        <w:jc w:val="center"/>
        <w:rPr>
          <w:b/>
          <w:sz w:val="22"/>
          <w:szCs w:val="22"/>
        </w:rPr>
      </w:pPr>
    </w:p>
    <w:p w14:paraId="1CD438ED" w14:textId="76364219" w:rsidR="002C14FD" w:rsidRPr="00720D49" w:rsidRDefault="00491989" w:rsidP="00491989">
      <w:pPr>
        <w:jc w:val="both"/>
        <w:rPr>
          <w:sz w:val="22"/>
          <w:szCs w:val="22"/>
        </w:rPr>
      </w:pPr>
      <w:r>
        <w:rPr>
          <w:sz w:val="22"/>
          <w:szCs w:val="22"/>
        </w:rPr>
        <w:t>Luego de la notificación de la adjudicación, el proveedor deberá presentar en el plazo establecido conforme a las reglamentaciones vigentes, los documentos indicados en el presente apartado:</w:t>
      </w:r>
    </w:p>
    <w:p w14:paraId="59C6CCED" w14:textId="77777777" w:rsidR="00491989" w:rsidRDefault="00491989" w:rsidP="00D65D8C">
      <w:pPr>
        <w:jc w:val="both"/>
        <w:rPr>
          <w:b/>
          <w:sz w:val="22"/>
          <w:szCs w:val="22"/>
        </w:rPr>
      </w:pPr>
    </w:p>
    <w:p w14:paraId="3E1331B1" w14:textId="2DC09597" w:rsidR="002C14FD" w:rsidRPr="00720D49" w:rsidRDefault="002C14FD" w:rsidP="00D65D8C">
      <w:pPr>
        <w:jc w:val="both"/>
        <w:rPr>
          <w:b/>
          <w:sz w:val="22"/>
          <w:szCs w:val="22"/>
        </w:rPr>
      </w:pPr>
      <w:r w:rsidRPr="00491989">
        <w:rPr>
          <w:b/>
          <w:sz w:val="22"/>
          <w:szCs w:val="22"/>
          <w:highlight w:val="lightGray"/>
        </w:rPr>
        <w:t>1</w:t>
      </w:r>
      <w:r w:rsidR="0081311E" w:rsidRPr="00491989">
        <w:rPr>
          <w:b/>
          <w:sz w:val="22"/>
          <w:szCs w:val="22"/>
          <w:highlight w:val="lightGray"/>
        </w:rPr>
        <w:t>. Personas</w:t>
      </w:r>
      <w:r w:rsidRPr="00491989">
        <w:rPr>
          <w:b/>
          <w:sz w:val="22"/>
          <w:szCs w:val="22"/>
          <w:highlight w:val="lightGray"/>
        </w:rPr>
        <w:t xml:space="preserve"> </w:t>
      </w:r>
      <w:r w:rsidR="00491989" w:rsidRPr="00491989">
        <w:rPr>
          <w:b/>
          <w:sz w:val="22"/>
          <w:szCs w:val="22"/>
          <w:highlight w:val="lightGray"/>
        </w:rPr>
        <w:t>físicas</w:t>
      </w:r>
      <w:r w:rsidRPr="00491989">
        <w:rPr>
          <w:b/>
          <w:sz w:val="22"/>
          <w:szCs w:val="22"/>
          <w:highlight w:val="lightGray"/>
        </w:rPr>
        <w:t>:</w:t>
      </w:r>
    </w:p>
    <w:p w14:paraId="01662FFE" w14:textId="77777777" w:rsidR="002C14FD" w:rsidRPr="00720D49" w:rsidRDefault="002C14FD" w:rsidP="00491989">
      <w:pPr>
        <w:numPr>
          <w:ilvl w:val="1"/>
          <w:numId w:val="21"/>
        </w:numPr>
        <w:tabs>
          <w:tab w:val="clear" w:pos="1440"/>
        </w:tabs>
        <w:ind w:left="426"/>
        <w:jc w:val="both"/>
        <w:rPr>
          <w:color w:val="000000"/>
          <w:sz w:val="22"/>
          <w:szCs w:val="22"/>
        </w:rPr>
      </w:pPr>
      <w:r w:rsidRPr="00720D49">
        <w:rPr>
          <w:color w:val="000000"/>
          <w:sz w:val="22"/>
          <w:szCs w:val="22"/>
        </w:rPr>
        <w:t>Certificado de no encontrarse en quiebra o en convocatoria de acreedores expedida por la Dirección General de Registros Públicos;</w:t>
      </w:r>
    </w:p>
    <w:p w14:paraId="484BCAD6" w14:textId="77777777" w:rsidR="002C14FD" w:rsidRPr="00720D49" w:rsidRDefault="002C14FD" w:rsidP="00491989">
      <w:pPr>
        <w:numPr>
          <w:ilvl w:val="1"/>
          <w:numId w:val="21"/>
        </w:numPr>
        <w:tabs>
          <w:tab w:val="clear" w:pos="1440"/>
        </w:tabs>
        <w:ind w:left="426"/>
        <w:jc w:val="both"/>
        <w:rPr>
          <w:color w:val="000000"/>
          <w:sz w:val="22"/>
          <w:szCs w:val="22"/>
        </w:rPr>
      </w:pPr>
      <w:r w:rsidRPr="00720D49">
        <w:rPr>
          <w:color w:val="000000"/>
          <w:sz w:val="22"/>
          <w:szCs w:val="22"/>
        </w:rPr>
        <w:t xml:space="preserve">Certificado de no hallarse en interdicción judicial expedida por la Dirección General de Registros Públicos; </w:t>
      </w:r>
    </w:p>
    <w:p w14:paraId="1EB149FD" w14:textId="77777777" w:rsidR="002C14FD" w:rsidRPr="00720D49" w:rsidRDefault="002C14FD" w:rsidP="00491989">
      <w:pPr>
        <w:numPr>
          <w:ilvl w:val="1"/>
          <w:numId w:val="21"/>
        </w:numPr>
        <w:tabs>
          <w:tab w:val="clear" w:pos="1440"/>
        </w:tabs>
        <w:ind w:left="426"/>
        <w:jc w:val="both"/>
        <w:rPr>
          <w:color w:val="000000"/>
          <w:sz w:val="22"/>
          <w:szCs w:val="22"/>
        </w:rPr>
      </w:pPr>
      <w:r w:rsidRPr="00720D49">
        <w:rPr>
          <w:color w:val="000000"/>
          <w:sz w:val="22"/>
          <w:szCs w:val="22"/>
        </w:rPr>
        <w:t>Constancia de no adeudar aporte obrero patronal expedida por el Instituto de Previsión Social;</w:t>
      </w:r>
    </w:p>
    <w:p w14:paraId="1270307A" w14:textId="77777777" w:rsidR="002C14FD" w:rsidRPr="00720D49" w:rsidRDefault="002C14FD" w:rsidP="00491989">
      <w:pPr>
        <w:numPr>
          <w:ilvl w:val="1"/>
          <w:numId w:val="21"/>
        </w:numPr>
        <w:tabs>
          <w:tab w:val="clear" w:pos="1440"/>
        </w:tabs>
        <w:ind w:left="426"/>
        <w:jc w:val="both"/>
        <w:rPr>
          <w:color w:val="000000"/>
          <w:sz w:val="22"/>
          <w:szCs w:val="22"/>
        </w:rPr>
      </w:pPr>
      <w:r w:rsidRPr="00720D49">
        <w:rPr>
          <w:color w:val="000000"/>
          <w:sz w:val="22"/>
          <w:szCs w:val="22"/>
        </w:rPr>
        <w:t>Seguro de desempeño profesional;</w:t>
      </w:r>
    </w:p>
    <w:p w14:paraId="2BD5670D" w14:textId="54064A94" w:rsidR="002C14FD" w:rsidRDefault="002C14FD" w:rsidP="00491989">
      <w:pPr>
        <w:numPr>
          <w:ilvl w:val="1"/>
          <w:numId w:val="21"/>
        </w:numPr>
        <w:tabs>
          <w:tab w:val="clear" w:pos="1440"/>
        </w:tabs>
        <w:ind w:left="426"/>
        <w:jc w:val="both"/>
        <w:rPr>
          <w:color w:val="000000"/>
          <w:sz w:val="22"/>
          <w:szCs w:val="22"/>
        </w:rPr>
      </w:pPr>
      <w:r w:rsidRPr="00720D49">
        <w:rPr>
          <w:color w:val="000000"/>
          <w:sz w:val="22"/>
          <w:szCs w:val="22"/>
        </w:rPr>
        <w:t>En el caso que suscriba el contrato otra persona en su representación, acompañar poder suficiente del apoderado para asumir todas las obligaciones emergentes de</w:t>
      </w:r>
      <w:r w:rsidR="009873C2" w:rsidRPr="00720D49">
        <w:rPr>
          <w:color w:val="000000"/>
          <w:sz w:val="22"/>
          <w:szCs w:val="22"/>
        </w:rPr>
        <w:t>l contrato hasta su terminación. E</w:t>
      </w:r>
      <w:r w:rsidRPr="00720D49">
        <w:rPr>
          <w:color w:val="000000"/>
          <w:sz w:val="22"/>
          <w:szCs w:val="22"/>
        </w:rPr>
        <w:t>l poder debe estar otorgado por escritura pública y estar inscripto en el Registro de Poderes de la Dirección General de Registros Públicos, conforme con lo dispuesto en el artículo 349 del Código de Organización Judicial.</w:t>
      </w:r>
    </w:p>
    <w:p w14:paraId="1067E171" w14:textId="0E3F9FC6" w:rsidR="009B0ED1" w:rsidRPr="00720D49" w:rsidRDefault="009B0ED1" w:rsidP="00491989">
      <w:pPr>
        <w:numPr>
          <w:ilvl w:val="1"/>
          <w:numId w:val="21"/>
        </w:numPr>
        <w:tabs>
          <w:tab w:val="clear" w:pos="1440"/>
        </w:tabs>
        <w:ind w:left="426"/>
        <w:jc w:val="both"/>
        <w:rPr>
          <w:color w:val="000000"/>
          <w:sz w:val="22"/>
          <w:szCs w:val="22"/>
        </w:rPr>
      </w:pPr>
      <w:r>
        <w:rPr>
          <w:color w:val="000000"/>
          <w:sz w:val="22"/>
          <w:szCs w:val="22"/>
        </w:rPr>
        <w:t>Certificado de cumplimiento tributario vigente a la firma del contrato.</w:t>
      </w:r>
    </w:p>
    <w:p w14:paraId="34DF25BB" w14:textId="77777777" w:rsidR="002C14FD" w:rsidRPr="00720D49" w:rsidRDefault="002C14FD" w:rsidP="00D65D8C">
      <w:pPr>
        <w:pStyle w:val="Outline"/>
        <w:tabs>
          <w:tab w:val="left" w:pos="4003"/>
        </w:tabs>
        <w:spacing w:before="0"/>
        <w:jc w:val="both"/>
        <w:rPr>
          <w:spacing w:val="-2"/>
          <w:sz w:val="22"/>
          <w:szCs w:val="22"/>
          <w:lang w:val="es-MX"/>
        </w:rPr>
      </w:pPr>
    </w:p>
    <w:p w14:paraId="6FB73FC3" w14:textId="7EC02764" w:rsidR="002C14FD" w:rsidRPr="00491989" w:rsidRDefault="002C14FD" w:rsidP="00D65D8C">
      <w:pPr>
        <w:jc w:val="both"/>
        <w:rPr>
          <w:b/>
          <w:sz w:val="22"/>
          <w:szCs w:val="22"/>
          <w:highlight w:val="lightGray"/>
        </w:rPr>
      </w:pPr>
      <w:r w:rsidRPr="00491989">
        <w:rPr>
          <w:b/>
          <w:sz w:val="22"/>
          <w:szCs w:val="22"/>
          <w:highlight w:val="lightGray"/>
        </w:rPr>
        <w:t>2. Personas Jurídicas</w:t>
      </w:r>
      <w:r w:rsidR="00491989">
        <w:rPr>
          <w:b/>
          <w:sz w:val="22"/>
          <w:szCs w:val="22"/>
          <w:highlight w:val="lightGray"/>
        </w:rPr>
        <w:t>:</w:t>
      </w:r>
    </w:p>
    <w:p w14:paraId="64160AF5" w14:textId="77589A28" w:rsidR="002C14FD" w:rsidRPr="00720D49" w:rsidRDefault="002C14FD" w:rsidP="00491989">
      <w:pPr>
        <w:numPr>
          <w:ilvl w:val="1"/>
          <w:numId w:val="19"/>
        </w:numPr>
        <w:tabs>
          <w:tab w:val="clear" w:pos="1440"/>
        </w:tabs>
        <w:ind w:left="426"/>
        <w:jc w:val="both"/>
        <w:rPr>
          <w:color w:val="000000"/>
          <w:sz w:val="22"/>
          <w:szCs w:val="22"/>
        </w:rPr>
      </w:pPr>
      <w:r w:rsidRPr="00720D49">
        <w:rPr>
          <w:color w:val="000000"/>
          <w:sz w:val="22"/>
          <w:szCs w:val="22"/>
        </w:rPr>
        <w:t>Certificado de no encontrarse en quiebra o en convocatoria</w:t>
      </w:r>
      <w:r w:rsidR="009B0ED1">
        <w:rPr>
          <w:color w:val="000000"/>
          <w:sz w:val="22"/>
          <w:szCs w:val="22"/>
        </w:rPr>
        <w:t xml:space="preserve"> de acreedores expedida por la D</w:t>
      </w:r>
      <w:r w:rsidRPr="00720D49">
        <w:rPr>
          <w:color w:val="000000"/>
          <w:sz w:val="22"/>
          <w:szCs w:val="22"/>
        </w:rPr>
        <w:t xml:space="preserve">irección </w:t>
      </w:r>
      <w:r w:rsidR="009B0ED1">
        <w:rPr>
          <w:color w:val="000000"/>
          <w:sz w:val="22"/>
          <w:szCs w:val="22"/>
        </w:rPr>
        <w:t>G</w:t>
      </w:r>
      <w:r w:rsidRPr="00720D49">
        <w:rPr>
          <w:color w:val="000000"/>
          <w:sz w:val="22"/>
          <w:szCs w:val="22"/>
        </w:rPr>
        <w:t xml:space="preserve">eneral de </w:t>
      </w:r>
      <w:r w:rsidR="009B0ED1">
        <w:rPr>
          <w:color w:val="000000"/>
          <w:sz w:val="22"/>
          <w:szCs w:val="22"/>
        </w:rPr>
        <w:t>R</w:t>
      </w:r>
      <w:r w:rsidRPr="00720D49">
        <w:rPr>
          <w:color w:val="000000"/>
          <w:sz w:val="22"/>
          <w:szCs w:val="22"/>
        </w:rPr>
        <w:t xml:space="preserve">egistros </w:t>
      </w:r>
      <w:r w:rsidR="009B0ED1">
        <w:rPr>
          <w:color w:val="000000"/>
          <w:sz w:val="22"/>
          <w:szCs w:val="22"/>
        </w:rPr>
        <w:t>P</w:t>
      </w:r>
      <w:r w:rsidRPr="00720D49">
        <w:rPr>
          <w:color w:val="000000"/>
          <w:sz w:val="22"/>
          <w:szCs w:val="22"/>
        </w:rPr>
        <w:t>úblicos;</w:t>
      </w:r>
    </w:p>
    <w:p w14:paraId="3CAF413B" w14:textId="77777777" w:rsidR="002C14FD" w:rsidRPr="00720D49" w:rsidRDefault="002C14FD" w:rsidP="00491989">
      <w:pPr>
        <w:numPr>
          <w:ilvl w:val="1"/>
          <w:numId w:val="19"/>
        </w:numPr>
        <w:tabs>
          <w:tab w:val="clear" w:pos="1440"/>
        </w:tabs>
        <w:ind w:left="426"/>
        <w:jc w:val="both"/>
        <w:rPr>
          <w:color w:val="000000"/>
          <w:sz w:val="22"/>
          <w:szCs w:val="22"/>
        </w:rPr>
      </w:pPr>
      <w:r w:rsidRPr="00720D49">
        <w:rPr>
          <w:color w:val="000000"/>
          <w:sz w:val="22"/>
          <w:szCs w:val="22"/>
        </w:rPr>
        <w:t xml:space="preserve">Certificado de no hallarse en interdicción judicial expedida por la Dirección General de Registros Públicos; </w:t>
      </w:r>
    </w:p>
    <w:p w14:paraId="2A664150" w14:textId="77777777" w:rsidR="002C14FD" w:rsidRPr="00720D49" w:rsidRDefault="002C14FD" w:rsidP="00491989">
      <w:pPr>
        <w:numPr>
          <w:ilvl w:val="1"/>
          <w:numId w:val="19"/>
        </w:numPr>
        <w:tabs>
          <w:tab w:val="clear" w:pos="1440"/>
        </w:tabs>
        <w:ind w:left="426"/>
        <w:jc w:val="both"/>
        <w:rPr>
          <w:color w:val="000000"/>
          <w:sz w:val="22"/>
          <w:szCs w:val="22"/>
        </w:rPr>
      </w:pPr>
      <w:r w:rsidRPr="00720D49">
        <w:rPr>
          <w:color w:val="000000"/>
          <w:sz w:val="22"/>
          <w:szCs w:val="22"/>
        </w:rPr>
        <w:t>Constancia de no adeudar aporte obrero patronal expedida por el Instituto de Previsión Social;</w:t>
      </w:r>
    </w:p>
    <w:p w14:paraId="2FE45B7A" w14:textId="77777777" w:rsidR="002C14FD" w:rsidRPr="00720D49" w:rsidRDefault="002C14FD" w:rsidP="00491989">
      <w:pPr>
        <w:numPr>
          <w:ilvl w:val="1"/>
          <w:numId w:val="19"/>
        </w:numPr>
        <w:tabs>
          <w:tab w:val="clear" w:pos="1440"/>
        </w:tabs>
        <w:ind w:left="426"/>
        <w:jc w:val="both"/>
        <w:rPr>
          <w:color w:val="000000"/>
          <w:sz w:val="22"/>
          <w:szCs w:val="22"/>
        </w:rPr>
      </w:pPr>
      <w:r w:rsidRPr="00720D49">
        <w:rPr>
          <w:color w:val="000000"/>
          <w:sz w:val="22"/>
          <w:szCs w:val="22"/>
        </w:rPr>
        <w:t>Seguro de desempeño profesional;</w:t>
      </w:r>
    </w:p>
    <w:p w14:paraId="28733FE4" w14:textId="67DB1FB3" w:rsidR="008F7502" w:rsidRDefault="002C14FD" w:rsidP="00491989">
      <w:pPr>
        <w:numPr>
          <w:ilvl w:val="1"/>
          <w:numId w:val="19"/>
        </w:numPr>
        <w:tabs>
          <w:tab w:val="clear" w:pos="1440"/>
        </w:tabs>
        <w:ind w:left="426"/>
        <w:jc w:val="both"/>
        <w:rPr>
          <w:color w:val="000000"/>
          <w:sz w:val="22"/>
          <w:szCs w:val="22"/>
        </w:rPr>
      </w:pPr>
      <w:r w:rsidRPr="00720D49">
        <w:rPr>
          <w:color w:val="000000"/>
          <w:sz w:val="22"/>
          <w:szCs w:val="22"/>
        </w:rPr>
        <w:t>Poder suficiente del apoderado para asumir todas las obligaciones emergentes del contrato hasta su terminación. El poder debe estar otorgado por Escritura Pública y estar inscripto en el registro de poderes de la Dirección General de Registros Públicos, conforme con lo dispuesto en el artículo 349 del Código de Organización Judicial.</w:t>
      </w:r>
    </w:p>
    <w:p w14:paraId="5C5BF4F6" w14:textId="445F3DA3" w:rsidR="009B0ED1" w:rsidRPr="00720D49" w:rsidRDefault="009B0ED1" w:rsidP="00491989">
      <w:pPr>
        <w:numPr>
          <w:ilvl w:val="1"/>
          <w:numId w:val="19"/>
        </w:numPr>
        <w:tabs>
          <w:tab w:val="clear" w:pos="1440"/>
        </w:tabs>
        <w:ind w:left="426"/>
        <w:jc w:val="both"/>
        <w:rPr>
          <w:color w:val="000000"/>
          <w:sz w:val="22"/>
          <w:szCs w:val="22"/>
        </w:rPr>
      </w:pPr>
      <w:r>
        <w:rPr>
          <w:color w:val="000000"/>
          <w:sz w:val="22"/>
          <w:szCs w:val="22"/>
        </w:rPr>
        <w:t>Certificado de cumplimiento tributario vigente a la firma del contrato.</w:t>
      </w:r>
    </w:p>
    <w:p w14:paraId="6866D502" w14:textId="4D7B7C7B" w:rsidR="007D16BC" w:rsidRPr="00720D49" w:rsidRDefault="007D16BC" w:rsidP="0016020C">
      <w:pPr>
        <w:ind w:left="1440"/>
        <w:jc w:val="both"/>
        <w:rPr>
          <w:color w:val="000000"/>
          <w:sz w:val="22"/>
          <w:szCs w:val="22"/>
        </w:rPr>
      </w:pPr>
    </w:p>
    <w:p w14:paraId="4C069CFF" w14:textId="7B963BBA" w:rsidR="002C14FD" w:rsidRDefault="009B0ED1" w:rsidP="00D65D8C">
      <w:pPr>
        <w:jc w:val="both"/>
        <w:rPr>
          <w:b/>
          <w:sz w:val="22"/>
          <w:szCs w:val="22"/>
          <w:highlight w:val="lightGray"/>
        </w:rPr>
      </w:pPr>
      <w:r>
        <w:rPr>
          <w:b/>
          <w:sz w:val="22"/>
          <w:szCs w:val="22"/>
          <w:highlight w:val="lightGray"/>
        </w:rPr>
        <w:t>3</w:t>
      </w:r>
      <w:r w:rsidR="002C14FD" w:rsidRPr="009B0ED1">
        <w:rPr>
          <w:b/>
          <w:sz w:val="22"/>
          <w:szCs w:val="22"/>
          <w:highlight w:val="lightGray"/>
        </w:rPr>
        <w:t>.  Consorcios</w:t>
      </w:r>
      <w:r>
        <w:rPr>
          <w:b/>
          <w:sz w:val="22"/>
          <w:szCs w:val="22"/>
          <w:highlight w:val="lightGray"/>
        </w:rPr>
        <w:t>:</w:t>
      </w:r>
    </w:p>
    <w:p w14:paraId="4D7E538F" w14:textId="77777777" w:rsidR="009B0ED1" w:rsidRPr="009B0ED1" w:rsidRDefault="009B0ED1" w:rsidP="00D65D8C">
      <w:pPr>
        <w:jc w:val="both"/>
        <w:rPr>
          <w:b/>
          <w:sz w:val="22"/>
          <w:szCs w:val="22"/>
          <w:highlight w:val="lightGray"/>
        </w:rPr>
      </w:pPr>
    </w:p>
    <w:p w14:paraId="0348935D" w14:textId="04189E99" w:rsidR="009B0ED1" w:rsidRDefault="009B0ED1" w:rsidP="009B0ED1">
      <w:pPr>
        <w:numPr>
          <w:ilvl w:val="1"/>
          <w:numId w:val="20"/>
        </w:numPr>
        <w:tabs>
          <w:tab w:val="clear" w:pos="1440"/>
        </w:tabs>
        <w:ind w:left="426" w:hanging="426"/>
        <w:jc w:val="both"/>
        <w:rPr>
          <w:sz w:val="22"/>
          <w:szCs w:val="22"/>
        </w:rPr>
      </w:pPr>
      <w:r>
        <w:rPr>
          <w:sz w:val="22"/>
          <w:szCs w:val="22"/>
        </w:rPr>
        <w:t>Cada integrante del consorcio que sea una persona física o jurídica, deberá presentar los documentos requeridos para oferentes individuales especificados en los apartados precedentes.</w:t>
      </w:r>
    </w:p>
    <w:p w14:paraId="0C84EE9D" w14:textId="77777777" w:rsidR="002C14FD" w:rsidRPr="009B0ED1" w:rsidRDefault="002C14FD" w:rsidP="009B0ED1">
      <w:pPr>
        <w:numPr>
          <w:ilvl w:val="1"/>
          <w:numId w:val="20"/>
        </w:numPr>
        <w:tabs>
          <w:tab w:val="clear" w:pos="1440"/>
        </w:tabs>
        <w:ind w:left="426" w:hanging="426"/>
        <w:jc w:val="both"/>
        <w:rPr>
          <w:sz w:val="22"/>
          <w:szCs w:val="22"/>
        </w:rPr>
      </w:pPr>
      <w:r w:rsidRPr="009B0ED1">
        <w:rPr>
          <w:sz w:val="22"/>
          <w:szCs w:val="22"/>
        </w:rPr>
        <w:t>Seguro de desempeño profesional;</w:t>
      </w:r>
    </w:p>
    <w:p w14:paraId="621FC194" w14:textId="2F3DFBA5" w:rsidR="002C14FD" w:rsidRPr="009B0ED1" w:rsidRDefault="009B0ED1" w:rsidP="009B0ED1">
      <w:pPr>
        <w:numPr>
          <w:ilvl w:val="1"/>
          <w:numId w:val="20"/>
        </w:numPr>
        <w:tabs>
          <w:tab w:val="clear" w:pos="1440"/>
        </w:tabs>
        <w:ind w:left="426" w:hanging="426"/>
        <w:jc w:val="both"/>
        <w:rPr>
          <w:sz w:val="22"/>
          <w:szCs w:val="22"/>
        </w:rPr>
      </w:pPr>
      <w:r>
        <w:rPr>
          <w:sz w:val="22"/>
          <w:szCs w:val="22"/>
        </w:rPr>
        <w:t>Original o fotocopia autenticada del c</w:t>
      </w:r>
      <w:r w:rsidR="002C14FD" w:rsidRPr="009B0ED1">
        <w:rPr>
          <w:sz w:val="22"/>
          <w:szCs w:val="22"/>
        </w:rPr>
        <w:t xml:space="preserve">onsorcio constituido con los requisitos establecidos en el artículo </w:t>
      </w:r>
      <w:r w:rsidR="00683D47" w:rsidRPr="009B0ED1">
        <w:rPr>
          <w:sz w:val="22"/>
          <w:szCs w:val="22"/>
        </w:rPr>
        <w:t>51</w:t>
      </w:r>
      <w:r w:rsidR="002C14FD" w:rsidRPr="009B0ED1">
        <w:rPr>
          <w:sz w:val="22"/>
          <w:szCs w:val="22"/>
        </w:rPr>
        <w:t>, de</w:t>
      </w:r>
      <w:r w:rsidR="007476EE" w:rsidRPr="009B0ED1">
        <w:rPr>
          <w:sz w:val="22"/>
          <w:szCs w:val="22"/>
        </w:rPr>
        <w:t>l Decreto Reglamentario N° 2992/19</w:t>
      </w:r>
      <w:r w:rsidR="00683D47" w:rsidRPr="009B0ED1">
        <w:rPr>
          <w:sz w:val="22"/>
          <w:szCs w:val="22"/>
        </w:rPr>
        <w:t>.</w:t>
      </w:r>
    </w:p>
    <w:p w14:paraId="150C6F67" w14:textId="31F8AF11" w:rsidR="003D4BD7" w:rsidRDefault="003D4BD7" w:rsidP="009B0ED1">
      <w:pPr>
        <w:numPr>
          <w:ilvl w:val="1"/>
          <w:numId w:val="20"/>
        </w:numPr>
        <w:tabs>
          <w:tab w:val="clear" w:pos="1440"/>
        </w:tabs>
        <w:ind w:left="426" w:hanging="426"/>
        <w:jc w:val="both"/>
        <w:rPr>
          <w:sz w:val="22"/>
          <w:szCs w:val="22"/>
        </w:rPr>
      </w:pPr>
      <w:r>
        <w:rPr>
          <w:sz w:val="22"/>
          <w:szCs w:val="22"/>
        </w:rPr>
        <w:t>Documentos que acrediten las facultades del firmante del contrato para comprometer solidariamente al consorcio.</w:t>
      </w:r>
    </w:p>
    <w:p w14:paraId="17107CB2" w14:textId="513EF777" w:rsidR="003D4BD7" w:rsidRDefault="003D4BD7" w:rsidP="009B0ED1">
      <w:pPr>
        <w:numPr>
          <w:ilvl w:val="1"/>
          <w:numId w:val="20"/>
        </w:numPr>
        <w:tabs>
          <w:tab w:val="clear" w:pos="1440"/>
        </w:tabs>
        <w:ind w:left="426" w:hanging="426"/>
        <w:jc w:val="both"/>
        <w:rPr>
          <w:sz w:val="22"/>
          <w:szCs w:val="22"/>
        </w:rPr>
      </w:pPr>
      <w:r>
        <w:rPr>
          <w:sz w:val="22"/>
          <w:szCs w:val="22"/>
        </w:rPr>
        <w:t>En el caso que suscriba el contrato otra persona en su representación, acompañar el poder suficiente del apoderado, para asumir todas las obligaciones emergentes del contrato hasta su terminación.</w:t>
      </w:r>
    </w:p>
    <w:p w14:paraId="17F92D5C" w14:textId="77777777" w:rsidR="003B4E04" w:rsidRPr="00720D49" w:rsidRDefault="003B4E04" w:rsidP="00D65D8C">
      <w:pPr>
        <w:jc w:val="both"/>
        <w:rPr>
          <w:sz w:val="22"/>
          <w:szCs w:val="22"/>
        </w:rPr>
      </w:pPr>
    </w:p>
    <w:p w14:paraId="4D4DD18D" w14:textId="77777777" w:rsidR="003B4E04" w:rsidRPr="00720D49" w:rsidRDefault="003B4E04" w:rsidP="00D65D8C">
      <w:pPr>
        <w:jc w:val="both"/>
        <w:rPr>
          <w:sz w:val="22"/>
          <w:szCs w:val="22"/>
        </w:rPr>
      </w:pPr>
    </w:p>
    <w:p w14:paraId="6DE5E855" w14:textId="77777777" w:rsidR="00621273" w:rsidRPr="00720D49" w:rsidRDefault="00B323C2" w:rsidP="00557AB5">
      <w:pPr>
        <w:pStyle w:val="Ttulo1"/>
        <w:rPr>
          <w:rFonts w:ascii="Times New Roman" w:hAnsi="Times New Roman" w:cs="Times New Roman"/>
        </w:rPr>
      </w:pPr>
      <w:bookmarkStart w:id="35" w:name="_Toc383779431"/>
      <w:r w:rsidRPr="00720D49">
        <w:rPr>
          <w:rFonts w:ascii="Times New Roman" w:hAnsi="Times New Roman" w:cs="Times New Roman"/>
        </w:rPr>
        <w:br w:type="page"/>
      </w:r>
    </w:p>
    <w:p w14:paraId="5F51D5B1" w14:textId="77777777" w:rsidR="00621273" w:rsidRPr="00720D49" w:rsidRDefault="00621273" w:rsidP="00557AB5">
      <w:pPr>
        <w:pStyle w:val="Ttulo1"/>
        <w:rPr>
          <w:rFonts w:ascii="Times New Roman" w:hAnsi="Times New Roman" w:cs="Times New Roman"/>
        </w:rPr>
      </w:pPr>
    </w:p>
    <w:p w14:paraId="011DC5D8" w14:textId="77777777" w:rsidR="00621273" w:rsidRPr="00720D49" w:rsidRDefault="00621273" w:rsidP="00557AB5">
      <w:pPr>
        <w:pStyle w:val="Ttulo1"/>
        <w:rPr>
          <w:rFonts w:ascii="Times New Roman" w:hAnsi="Times New Roman" w:cs="Times New Roman"/>
        </w:rPr>
      </w:pPr>
    </w:p>
    <w:p w14:paraId="1E3CECF5" w14:textId="617FDBBD" w:rsidR="00EE4B1C" w:rsidRPr="00720D49" w:rsidRDefault="009F47DC" w:rsidP="00557AB5">
      <w:pPr>
        <w:pStyle w:val="Ttulo1"/>
        <w:rPr>
          <w:rFonts w:ascii="Times New Roman" w:hAnsi="Times New Roman" w:cs="Times New Roman"/>
        </w:rPr>
      </w:pPr>
      <w:r w:rsidRPr="00720D49">
        <w:rPr>
          <w:rFonts w:ascii="Times New Roman" w:hAnsi="Times New Roman" w:cs="Times New Roman"/>
        </w:rPr>
        <w:t>S</w:t>
      </w:r>
      <w:r w:rsidR="002C2222" w:rsidRPr="00720D49">
        <w:rPr>
          <w:rFonts w:ascii="Times New Roman" w:hAnsi="Times New Roman" w:cs="Times New Roman"/>
        </w:rPr>
        <w:t>ección 6</w:t>
      </w:r>
      <w:r w:rsidR="00EC6662" w:rsidRPr="00720D49">
        <w:rPr>
          <w:rFonts w:ascii="Times New Roman" w:hAnsi="Times New Roman" w:cs="Times New Roman"/>
        </w:rPr>
        <w:t>.</w:t>
      </w:r>
      <w:r w:rsidR="00E100F5" w:rsidRPr="00720D49">
        <w:rPr>
          <w:rFonts w:ascii="Times New Roman" w:hAnsi="Times New Roman" w:cs="Times New Roman"/>
        </w:rPr>
        <w:t xml:space="preserve"> </w:t>
      </w:r>
      <w:r w:rsidR="00EE4B1C" w:rsidRPr="00720D49">
        <w:rPr>
          <w:rFonts w:ascii="Times New Roman" w:hAnsi="Times New Roman" w:cs="Times New Roman"/>
        </w:rPr>
        <w:t>Formularios de contrato estándar</w:t>
      </w:r>
      <w:bookmarkEnd w:id="35"/>
    </w:p>
    <w:p w14:paraId="225B35C4" w14:textId="77777777" w:rsidR="00EE4B1C" w:rsidRPr="00720D49" w:rsidRDefault="00EE4B1C" w:rsidP="00D65D8C">
      <w:pPr>
        <w:tabs>
          <w:tab w:val="left" w:pos="5760"/>
        </w:tabs>
        <w:ind w:left="720"/>
        <w:jc w:val="both"/>
        <w:rPr>
          <w:sz w:val="22"/>
          <w:szCs w:val="22"/>
        </w:rPr>
      </w:pPr>
    </w:p>
    <w:p w14:paraId="202A73FA" w14:textId="77777777" w:rsidR="00EE4B1C" w:rsidRPr="00720D49" w:rsidRDefault="00EE4B1C" w:rsidP="00D65D8C">
      <w:pPr>
        <w:jc w:val="center"/>
        <w:rPr>
          <w:b/>
          <w:smallCaps/>
          <w:kern w:val="28"/>
          <w:sz w:val="22"/>
          <w:szCs w:val="22"/>
        </w:rPr>
      </w:pPr>
    </w:p>
    <w:p w14:paraId="17AFF425" w14:textId="77777777" w:rsidR="00EE4B1C" w:rsidRPr="00720D49" w:rsidRDefault="00EE4B1C" w:rsidP="00D65D8C">
      <w:pPr>
        <w:jc w:val="center"/>
        <w:rPr>
          <w:b/>
          <w:smallCaps/>
          <w:kern w:val="28"/>
          <w:sz w:val="22"/>
          <w:szCs w:val="22"/>
        </w:rPr>
      </w:pPr>
    </w:p>
    <w:p w14:paraId="5435FD5E" w14:textId="77777777" w:rsidR="00EE4B1C" w:rsidRPr="00720D49" w:rsidRDefault="00EE4B1C" w:rsidP="00557AB5">
      <w:pPr>
        <w:pStyle w:val="Ttulo1"/>
        <w:rPr>
          <w:rFonts w:ascii="Times New Roman" w:hAnsi="Times New Roman" w:cs="Times New Roman"/>
        </w:rPr>
      </w:pPr>
      <w:bookmarkStart w:id="36" w:name="_Toc420308781"/>
      <w:bookmarkStart w:id="37" w:name="_Toc383779432"/>
      <w:r w:rsidRPr="00720D49">
        <w:rPr>
          <w:rFonts w:ascii="Times New Roman" w:hAnsi="Times New Roman" w:cs="Times New Roman"/>
        </w:rPr>
        <w:t>Contrato de Servicios de Consultoría</w:t>
      </w:r>
      <w:bookmarkEnd w:id="36"/>
      <w:bookmarkEnd w:id="37"/>
    </w:p>
    <w:p w14:paraId="3645D564" w14:textId="77777777" w:rsidR="00EE4B1C" w:rsidRPr="00720D49" w:rsidRDefault="00EE4B1C" w:rsidP="00D65D8C">
      <w:pPr>
        <w:jc w:val="center"/>
        <w:rPr>
          <w:sz w:val="22"/>
          <w:szCs w:val="22"/>
        </w:rPr>
      </w:pPr>
    </w:p>
    <w:p w14:paraId="301839CA" w14:textId="77777777" w:rsidR="00EE379B" w:rsidRPr="00720D49" w:rsidRDefault="00EE379B" w:rsidP="00D65D8C">
      <w:pPr>
        <w:jc w:val="center"/>
        <w:rPr>
          <w:sz w:val="22"/>
          <w:szCs w:val="22"/>
        </w:rPr>
      </w:pPr>
    </w:p>
    <w:p w14:paraId="2C6DD9C5" w14:textId="77777777" w:rsidR="00EE379B" w:rsidRPr="00720D49" w:rsidRDefault="00EE379B" w:rsidP="00D65D8C">
      <w:pPr>
        <w:jc w:val="center"/>
        <w:rPr>
          <w:sz w:val="22"/>
          <w:szCs w:val="22"/>
        </w:rPr>
      </w:pPr>
    </w:p>
    <w:p w14:paraId="0D4816D0" w14:textId="77777777" w:rsidR="00EE379B" w:rsidRPr="00720D49" w:rsidRDefault="00EE379B" w:rsidP="00D65D8C">
      <w:pPr>
        <w:jc w:val="center"/>
        <w:rPr>
          <w:sz w:val="22"/>
          <w:szCs w:val="22"/>
        </w:rPr>
      </w:pPr>
      <w:r w:rsidRPr="00720D49">
        <w:rPr>
          <w:sz w:val="22"/>
          <w:szCs w:val="22"/>
        </w:rPr>
        <w:t xml:space="preserve">Remuneración mediante pago </w:t>
      </w:r>
      <w:r w:rsidR="006F6C09" w:rsidRPr="00720D49">
        <w:rPr>
          <w:sz w:val="22"/>
          <w:szCs w:val="22"/>
        </w:rPr>
        <w:t>de una suma global</w:t>
      </w:r>
    </w:p>
    <w:p w14:paraId="219FDE8A" w14:textId="77777777" w:rsidR="00EE379B" w:rsidRPr="00720D49" w:rsidRDefault="00EE379B" w:rsidP="00D65D8C">
      <w:pPr>
        <w:rPr>
          <w:sz w:val="22"/>
          <w:szCs w:val="22"/>
        </w:rPr>
      </w:pPr>
    </w:p>
    <w:p w14:paraId="0D2917B9" w14:textId="77777777" w:rsidR="00EE379B" w:rsidRPr="00720D49" w:rsidRDefault="00EE379B" w:rsidP="00D65D8C">
      <w:pPr>
        <w:rPr>
          <w:sz w:val="22"/>
          <w:szCs w:val="22"/>
        </w:rPr>
      </w:pPr>
    </w:p>
    <w:p w14:paraId="7C7FC189" w14:textId="77777777" w:rsidR="00EE379B" w:rsidRPr="00720D49" w:rsidRDefault="00EE379B" w:rsidP="00D65D8C">
      <w:pPr>
        <w:rPr>
          <w:sz w:val="22"/>
          <w:szCs w:val="22"/>
        </w:rPr>
      </w:pPr>
    </w:p>
    <w:p w14:paraId="4C30A0DA" w14:textId="77777777" w:rsidR="00EE379B" w:rsidRPr="00720D49" w:rsidRDefault="00EE379B" w:rsidP="00D65D8C">
      <w:pPr>
        <w:rPr>
          <w:sz w:val="22"/>
          <w:szCs w:val="22"/>
        </w:rPr>
      </w:pPr>
    </w:p>
    <w:p w14:paraId="00979D3F" w14:textId="5291441E" w:rsidR="00EE379B" w:rsidRPr="00720D49" w:rsidRDefault="002532CD" w:rsidP="00D65D8C">
      <w:pPr>
        <w:jc w:val="center"/>
        <w:rPr>
          <w:sz w:val="22"/>
          <w:szCs w:val="22"/>
        </w:rPr>
      </w:pPr>
      <w:r w:rsidRPr="00720D49">
        <w:rPr>
          <w:sz w:val="22"/>
          <w:szCs w:val="22"/>
        </w:rPr>
        <w:t>Entre</w:t>
      </w:r>
    </w:p>
    <w:p w14:paraId="53782964" w14:textId="77777777" w:rsidR="00EE379B" w:rsidRPr="00720D49" w:rsidRDefault="00EE379B" w:rsidP="00D65D8C">
      <w:pPr>
        <w:rPr>
          <w:sz w:val="22"/>
          <w:szCs w:val="22"/>
        </w:rPr>
      </w:pPr>
    </w:p>
    <w:p w14:paraId="43D8C150" w14:textId="77777777" w:rsidR="00EE379B" w:rsidRPr="00720D49" w:rsidRDefault="00EE379B" w:rsidP="00D65D8C">
      <w:pPr>
        <w:rPr>
          <w:sz w:val="22"/>
          <w:szCs w:val="22"/>
        </w:rPr>
      </w:pPr>
    </w:p>
    <w:p w14:paraId="6D7CF326" w14:textId="77777777" w:rsidR="00EE379B" w:rsidRPr="00720D49" w:rsidRDefault="00EE379B" w:rsidP="00D65D8C">
      <w:pPr>
        <w:rPr>
          <w:sz w:val="22"/>
          <w:szCs w:val="22"/>
        </w:rPr>
      </w:pPr>
    </w:p>
    <w:p w14:paraId="6D88F7E1" w14:textId="77777777" w:rsidR="00EE379B" w:rsidRPr="00720D49" w:rsidRDefault="00EE379B" w:rsidP="00D65D8C">
      <w:pPr>
        <w:rPr>
          <w:sz w:val="22"/>
          <w:szCs w:val="22"/>
        </w:rPr>
      </w:pPr>
    </w:p>
    <w:p w14:paraId="3A9A7557" w14:textId="77777777" w:rsidR="00EE379B" w:rsidRPr="00720D49" w:rsidRDefault="00EE379B" w:rsidP="00D65D8C">
      <w:pPr>
        <w:tabs>
          <w:tab w:val="left" w:pos="4320"/>
        </w:tabs>
        <w:jc w:val="center"/>
        <w:rPr>
          <w:sz w:val="22"/>
          <w:szCs w:val="22"/>
        </w:rPr>
      </w:pPr>
      <w:r w:rsidRPr="00720D49">
        <w:rPr>
          <w:sz w:val="22"/>
          <w:szCs w:val="22"/>
        </w:rPr>
        <w:tab/>
      </w:r>
    </w:p>
    <w:p w14:paraId="52945529" w14:textId="77777777" w:rsidR="00EE379B" w:rsidRPr="00720D49" w:rsidRDefault="00813AC4" w:rsidP="00D65D8C">
      <w:pPr>
        <w:jc w:val="center"/>
        <w:rPr>
          <w:sz w:val="22"/>
          <w:szCs w:val="22"/>
        </w:rPr>
      </w:pPr>
      <w:r w:rsidRPr="00720D49">
        <w:rPr>
          <w:sz w:val="22"/>
          <w:szCs w:val="22"/>
        </w:rPr>
        <w:t>M</w:t>
      </w:r>
      <w:r w:rsidR="00B02234" w:rsidRPr="00720D49">
        <w:rPr>
          <w:sz w:val="22"/>
          <w:szCs w:val="22"/>
        </w:rPr>
        <w:t>inisterio de Educación y Ciencias</w:t>
      </w:r>
    </w:p>
    <w:p w14:paraId="1F93D578" w14:textId="77777777" w:rsidR="00EE379B" w:rsidRPr="00720D49" w:rsidRDefault="00EE379B" w:rsidP="00D65D8C">
      <w:pPr>
        <w:rPr>
          <w:sz w:val="22"/>
          <w:szCs w:val="22"/>
        </w:rPr>
      </w:pPr>
    </w:p>
    <w:p w14:paraId="057132B1" w14:textId="77777777" w:rsidR="00EE379B" w:rsidRPr="00720D49" w:rsidRDefault="00EE379B" w:rsidP="00D65D8C">
      <w:pPr>
        <w:rPr>
          <w:sz w:val="22"/>
          <w:szCs w:val="22"/>
        </w:rPr>
      </w:pPr>
    </w:p>
    <w:p w14:paraId="62B25876" w14:textId="77777777" w:rsidR="00EE379B" w:rsidRPr="00720D49" w:rsidRDefault="00EE379B" w:rsidP="00D65D8C">
      <w:pPr>
        <w:rPr>
          <w:sz w:val="22"/>
          <w:szCs w:val="22"/>
        </w:rPr>
      </w:pPr>
    </w:p>
    <w:p w14:paraId="6EF88E7E" w14:textId="77777777" w:rsidR="00EE379B" w:rsidRPr="00720D49" w:rsidRDefault="00EE379B" w:rsidP="00D65D8C">
      <w:pPr>
        <w:rPr>
          <w:sz w:val="22"/>
          <w:szCs w:val="22"/>
        </w:rPr>
      </w:pPr>
    </w:p>
    <w:p w14:paraId="507F59A1" w14:textId="77777777" w:rsidR="00EE379B" w:rsidRPr="00720D49" w:rsidRDefault="00EE379B" w:rsidP="00D65D8C">
      <w:pPr>
        <w:jc w:val="center"/>
        <w:rPr>
          <w:sz w:val="22"/>
          <w:szCs w:val="22"/>
        </w:rPr>
      </w:pPr>
      <w:r w:rsidRPr="00720D49">
        <w:rPr>
          <w:sz w:val="22"/>
          <w:szCs w:val="22"/>
        </w:rPr>
        <w:t>y</w:t>
      </w:r>
    </w:p>
    <w:p w14:paraId="409E5805" w14:textId="77777777" w:rsidR="00EE379B" w:rsidRPr="00720D49" w:rsidRDefault="00EE379B" w:rsidP="00D65D8C">
      <w:pPr>
        <w:rPr>
          <w:sz w:val="22"/>
          <w:szCs w:val="22"/>
        </w:rPr>
      </w:pPr>
    </w:p>
    <w:p w14:paraId="15A38C30" w14:textId="77777777" w:rsidR="00EE379B" w:rsidRPr="00720D49" w:rsidRDefault="00EE379B" w:rsidP="00D65D8C">
      <w:pPr>
        <w:rPr>
          <w:sz w:val="22"/>
          <w:szCs w:val="22"/>
        </w:rPr>
      </w:pPr>
    </w:p>
    <w:p w14:paraId="3E45D525" w14:textId="77777777" w:rsidR="00EE379B" w:rsidRPr="00720D49" w:rsidRDefault="00EE379B" w:rsidP="00D65D8C">
      <w:pPr>
        <w:rPr>
          <w:sz w:val="22"/>
          <w:szCs w:val="22"/>
        </w:rPr>
      </w:pPr>
    </w:p>
    <w:p w14:paraId="180EBFC4" w14:textId="77777777" w:rsidR="00EE379B" w:rsidRPr="00720D49" w:rsidRDefault="00EE379B" w:rsidP="00D65D8C">
      <w:pPr>
        <w:rPr>
          <w:sz w:val="22"/>
          <w:szCs w:val="22"/>
        </w:rPr>
      </w:pPr>
    </w:p>
    <w:p w14:paraId="08DF7515" w14:textId="77777777" w:rsidR="00EE379B" w:rsidRPr="00720D49" w:rsidRDefault="00EE379B" w:rsidP="00D65D8C">
      <w:pPr>
        <w:tabs>
          <w:tab w:val="left" w:pos="4320"/>
        </w:tabs>
        <w:jc w:val="center"/>
        <w:rPr>
          <w:sz w:val="22"/>
          <w:szCs w:val="22"/>
        </w:rPr>
      </w:pPr>
      <w:r w:rsidRPr="00720D49">
        <w:rPr>
          <w:sz w:val="22"/>
          <w:szCs w:val="22"/>
        </w:rPr>
        <w:tab/>
      </w:r>
    </w:p>
    <w:p w14:paraId="7F9B66EA" w14:textId="77777777" w:rsidR="00EE379B" w:rsidRPr="00720D49" w:rsidRDefault="00EE379B" w:rsidP="00D65D8C">
      <w:pPr>
        <w:jc w:val="center"/>
        <w:rPr>
          <w:sz w:val="22"/>
          <w:szCs w:val="22"/>
        </w:rPr>
      </w:pPr>
      <w:r w:rsidRPr="00720D49">
        <w:rPr>
          <w:sz w:val="22"/>
          <w:szCs w:val="22"/>
        </w:rPr>
        <w:t>[nombre del Consultor]</w:t>
      </w:r>
    </w:p>
    <w:p w14:paraId="07C8195F" w14:textId="77777777" w:rsidR="00EE379B" w:rsidRPr="00720D49" w:rsidRDefault="00EE379B" w:rsidP="00D65D8C">
      <w:pPr>
        <w:rPr>
          <w:sz w:val="22"/>
          <w:szCs w:val="22"/>
        </w:rPr>
      </w:pPr>
    </w:p>
    <w:p w14:paraId="2281F674" w14:textId="77777777" w:rsidR="00EE379B" w:rsidRPr="00720D49" w:rsidRDefault="00EE379B" w:rsidP="00D65D8C">
      <w:pPr>
        <w:rPr>
          <w:sz w:val="22"/>
          <w:szCs w:val="22"/>
        </w:rPr>
      </w:pPr>
    </w:p>
    <w:p w14:paraId="6ED888AB" w14:textId="77777777" w:rsidR="00EE379B" w:rsidRPr="00720D49" w:rsidRDefault="00EE379B" w:rsidP="00D65D8C">
      <w:pPr>
        <w:rPr>
          <w:sz w:val="22"/>
          <w:szCs w:val="22"/>
        </w:rPr>
      </w:pPr>
    </w:p>
    <w:p w14:paraId="040001BC" w14:textId="77777777" w:rsidR="00EE379B" w:rsidRPr="00720D49" w:rsidRDefault="00EE379B" w:rsidP="00D65D8C">
      <w:pPr>
        <w:rPr>
          <w:sz w:val="22"/>
          <w:szCs w:val="22"/>
        </w:rPr>
      </w:pPr>
    </w:p>
    <w:p w14:paraId="0F4F3548" w14:textId="77777777" w:rsidR="00EE379B" w:rsidRPr="00720D49" w:rsidRDefault="00EE379B" w:rsidP="00D65D8C">
      <w:pPr>
        <w:rPr>
          <w:sz w:val="22"/>
          <w:szCs w:val="22"/>
        </w:rPr>
      </w:pPr>
    </w:p>
    <w:p w14:paraId="6CBBD688" w14:textId="77777777" w:rsidR="00EE379B" w:rsidRPr="00720D49" w:rsidRDefault="00EE379B" w:rsidP="00D65D8C">
      <w:pPr>
        <w:rPr>
          <w:sz w:val="22"/>
          <w:szCs w:val="22"/>
        </w:rPr>
      </w:pPr>
    </w:p>
    <w:p w14:paraId="7D221544" w14:textId="77777777" w:rsidR="00EE379B" w:rsidRPr="00720D49" w:rsidRDefault="00EE379B" w:rsidP="00D65D8C">
      <w:pPr>
        <w:tabs>
          <w:tab w:val="left" w:pos="3600"/>
        </w:tabs>
        <w:jc w:val="center"/>
        <w:rPr>
          <w:sz w:val="22"/>
          <w:szCs w:val="22"/>
        </w:rPr>
      </w:pPr>
      <w:r w:rsidRPr="00720D49">
        <w:rPr>
          <w:sz w:val="22"/>
          <w:szCs w:val="22"/>
        </w:rPr>
        <w:t xml:space="preserve">Fechado: </w:t>
      </w:r>
    </w:p>
    <w:p w14:paraId="1F96C745" w14:textId="77777777" w:rsidR="00EE379B" w:rsidRPr="00720D49" w:rsidRDefault="00EE379B" w:rsidP="00D65D8C">
      <w:pPr>
        <w:tabs>
          <w:tab w:val="left" w:pos="3600"/>
        </w:tabs>
        <w:jc w:val="center"/>
        <w:rPr>
          <w:sz w:val="22"/>
          <w:szCs w:val="22"/>
        </w:rPr>
      </w:pPr>
    </w:p>
    <w:p w14:paraId="76675564" w14:textId="60F48560" w:rsidR="00EE4B1C" w:rsidRPr="00720D49" w:rsidRDefault="00B02234" w:rsidP="00B02234">
      <w:pPr>
        <w:tabs>
          <w:tab w:val="left" w:pos="3600"/>
        </w:tabs>
        <w:jc w:val="center"/>
        <w:rPr>
          <w:b/>
          <w:sz w:val="22"/>
          <w:szCs w:val="22"/>
        </w:rPr>
      </w:pPr>
      <w:r w:rsidRPr="00720D49">
        <w:rPr>
          <w:sz w:val="22"/>
          <w:szCs w:val="22"/>
        </w:rPr>
        <w:br w:type="page"/>
      </w:r>
      <w:r w:rsidR="00EE4B1C" w:rsidRPr="00720D49">
        <w:rPr>
          <w:sz w:val="22"/>
          <w:szCs w:val="22"/>
        </w:rPr>
        <w:lastRenderedPageBreak/>
        <w:t xml:space="preserve"> </w:t>
      </w:r>
      <w:r w:rsidRPr="00720D49">
        <w:rPr>
          <w:b/>
          <w:sz w:val="22"/>
          <w:szCs w:val="22"/>
        </w:rPr>
        <w:t>CO</w:t>
      </w:r>
      <w:r w:rsidR="00EE4B1C" w:rsidRPr="00720D49">
        <w:rPr>
          <w:b/>
          <w:sz w:val="22"/>
          <w:szCs w:val="22"/>
        </w:rPr>
        <w:t>NTRATO Nº       /</w:t>
      </w:r>
      <w:r w:rsidR="00F11E1C" w:rsidRPr="00720D49">
        <w:rPr>
          <w:b/>
          <w:sz w:val="22"/>
          <w:szCs w:val="22"/>
        </w:rPr>
        <w:t>202</w:t>
      </w:r>
      <w:r w:rsidR="00A51C00" w:rsidRPr="00720D49">
        <w:rPr>
          <w:b/>
          <w:sz w:val="22"/>
          <w:szCs w:val="22"/>
        </w:rPr>
        <w:t>2</w:t>
      </w:r>
    </w:p>
    <w:p w14:paraId="7543C76C" w14:textId="77777777" w:rsidR="00EE4B1C" w:rsidRPr="00720D49" w:rsidRDefault="00EE4B1C" w:rsidP="00D65D8C">
      <w:pPr>
        <w:rPr>
          <w:sz w:val="22"/>
          <w:szCs w:val="22"/>
        </w:rPr>
      </w:pPr>
    </w:p>
    <w:p w14:paraId="6E5EADC7" w14:textId="1FE18A69" w:rsidR="002532CD" w:rsidRPr="00720D49" w:rsidRDefault="00F42357" w:rsidP="002532CD">
      <w:pPr>
        <w:widowControl w:val="0"/>
        <w:autoSpaceDE w:val="0"/>
        <w:autoSpaceDN w:val="0"/>
        <w:adjustRightInd w:val="0"/>
        <w:snapToGrid w:val="0"/>
        <w:jc w:val="both"/>
        <w:rPr>
          <w:b/>
          <w:sz w:val="22"/>
          <w:szCs w:val="22"/>
        </w:rPr>
      </w:pPr>
      <w:r w:rsidRPr="00720D49">
        <w:rPr>
          <w:sz w:val="22"/>
          <w:szCs w:val="22"/>
          <w:lang w:val="es-ES" w:eastAsia="es-ES"/>
        </w:rPr>
        <w:t>Entre el Ministerio de Educación y Ciencias,</w:t>
      </w:r>
      <w:r w:rsidRPr="00720D49">
        <w:rPr>
          <w:b/>
          <w:sz w:val="22"/>
          <w:szCs w:val="22"/>
          <w:lang w:val="es-PY" w:eastAsia="es-ES"/>
        </w:rPr>
        <w:t xml:space="preserve"> </w:t>
      </w:r>
      <w:r w:rsidRPr="00720D49">
        <w:rPr>
          <w:sz w:val="22"/>
          <w:szCs w:val="22"/>
          <w:lang w:val="es-ES" w:eastAsia="es-ES"/>
        </w:rPr>
        <w:t xml:space="preserve">con RUC Nº 80005190-4, domiciliado en la calle </w:t>
      </w:r>
      <w:r w:rsidR="00C33839" w:rsidRPr="00720D49">
        <w:rPr>
          <w:sz w:val="22"/>
          <w:szCs w:val="22"/>
          <w:lang w:val="es-ES"/>
        </w:rPr>
        <w:t xml:space="preserve">Estrella 443 casi Alberdi, Piso </w:t>
      </w:r>
      <w:r w:rsidR="002532CD" w:rsidRPr="00720D49">
        <w:rPr>
          <w:sz w:val="22"/>
          <w:szCs w:val="22"/>
          <w:lang w:val="es-ES"/>
        </w:rPr>
        <w:t>9</w:t>
      </w:r>
      <w:r w:rsidR="00C33839" w:rsidRPr="00720D49">
        <w:rPr>
          <w:sz w:val="22"/>
          <w:szCs w:val="22"/>
          <w:lang w:val="es-ES"/>
        </w:rPr>
        <w:t xml:space="preserve">. Oficina de la </w:t>
      </w:r>
      <w:r w:rsidR="002532CD" w:rsidRPr="00720D49">
        <w:rPr>
          <w:sz w:val="22"/>
          <w:szCs w:val="22"/>
          <w:lang w:val="es-ES"/>
        </w:rPr>
        <w:t>Dirección</w:t>
      </w:r>
      <w:r w:rsidR="00C33839" w:rsidRPr="00720D49">
        <w:rPr>
          <w:sz w:val="22"/>
          <w:szCs w:val="22"/>
          <w:lang w:val="es-ES"/>
        </w:rPr>
        <w:t xml:space="preserve"> </w:t>
      </w:r>
      <w:r w:rsidR="002532CD" w:rsidRPr="00720D49">
        <w:rPr>
          <w:sz w:val="22"/>
          <w:szCs w:val="22"/>
          <w:lang w:val="es-ES"/>
        </w:rPr>
        <w:t>General de Administración y Finanzas</w:t>
      </w:r>
      <w:r w:rsidRPr="00720D49">
        <w:rPr>
          <w:sz w:val="22"/>
          <w:szCs w:val="22"/>
          <w:lang w:val="es-ES" w:eastAsia="es-ES"/>
        </w:rPr>
        <w:t xml:space="preserve">, de la ciudad de Asunción, República del Paraguay, representada para este acto por el </w:t>
      </w:r>
      <w:r w:rsidRPr="00720D49">
        <w:rPr>
          <w:rFonts w:eastAsia="Calibri"/>
          <w:sz w:val="22"/>
          <w:szCs w:val="22"/>
          <w:lang w:val="es-PY"/>
        </w:rPr>
        <w:t xml:space="preserve">Sr. </w:t>
      </w:r>
      <w:r w:rsidRPr="00720D49">
        <w:rPr>
          <w:rFonts w:eastAsia="Calibri"/>
          <w:b/>
          <w:sz w:val="22"/>
          <w:szCs w:val="22"/>
          <w:lang w:val="es-PY"/>
        </w:rPr>
        <w:t>……………………………….</w:t>
      </w:r>
      <w:r w:rsidRPr="00720D49">
        <w:rPr>
          <w:rFonts w:eastAsia="Calibri"/>
          <w:sz w:val="22"/>
          <w:szCs w:val="22"/>
          <w:lang w:val="es-PY"/>
        </w:rPr>
        <w:t>, con C.I.</w:t>
      </w:r>
      <w:r w:rsidR="002532CD" w:rsidRPr="00720D49">
        <w:rPr>
          <w:rFonts w:eastAsia="Calibri"/>
          <w:sz w:val="22"/>
          <w:szCs w:val="22"/>
          <w:lang w:val="es-PY"/>
        </w:rPr>
        <w:t xml:space="preserve"> Civil</w:t>
      </w:r>
      <w:r w:rsidRPr="00720D49">
        <w:rPr>
          <w:rFonts w:eastAsia="Calibri"/>
          <w:sz w:val="22"/>
          <w:szCs w:val="22"/>
          <w:lang w:val="es-PY"/>
        </w:rPr>
        <w:t xml:space="preserve"> N° ………………………………., en calidad de …………………………………, designado por </w:t>
      </w:r>
      <w:r w:rsidR="00045D27" w:rsidRPr="00720D49">
        <w:rPr>
          <w:rFonts w:eastAsia="Calibri"/>
          <w:sz w:val="22"/>
          <w:szCs w:val="22"/>
          <w:lang w:val="es-PY"/>
        </w:rPr>
        <w:t>Decreto</w:t>
      </w:r>
      <w:r w:rsidRPr="00720D49">
        <w:rPr>
          <w:rFonts w:eastAsia="Calibri"/>
          <w:sz w:val="22"/>
          <w:szCs w:val="22"/>
          <w:lang w:val="es-PY"/>
        </w:rPr>
        <w:t xml:space="preserve"> N° ………….. de fecha ……………… de ……………………………… de 20</w:t>
      </w:r>
      <w:r w:rsidR="00F11E1C" w:rsidRPr="00720D49">
        <w:rPr>
          <w:rFonts w:eastAsia="Calibri"/>
          <w:sz w:val="22"/>
          <w:szCs w:val="22"/>
          <w:lang w:val="es-PY"/>
        </w:rPr>
        <w:t>2</w:t>
      </w:r>
      <w:r w:rsidR="00A51C00" w:rsidRPr="00720D49">
        <w:rPr>
          <w:rFonts w:eastAsia="Calibri"/>
          <w:sz w:val="22"/>
          <w:szCs w:val="22"/>
          <w:lang w:val="es-PY"/>
        </w:rPr>
        <w:t>2</w:t>
      </w:r>
      <w:r w:rsidRPr="00720D49">
        <w:rPr>
          <w:sz w:val="22"/>
          <w:szCs w:val="22"/>
          <w:lang w:val="es-ES" w:eastAsia="es-ES"/>
        </w:rPr>
        <w:t xml:space="preserve">, denominada en adelante la CONTRATANTE, por una parte y por la otra, el </w:t>
      </w:r>
      <w:r w:rsidRPr="00720D49">
        <w:rPr>
          <w:b/>
          <w:spacing w:val="42"/>
          <w:sz w:val="22"/>
          <w:szCs w:val="22"/>
          <w:lang w:val="es-ES"/>
        </w:rPr>
        <w:t>………………………………..</w:t>
      </w:r>
      <w:r w:rsidRPr="00720D49">
        <w:rPr>
          <w:sz w:val="22"/>
          <w:szCs w:val="22"/>
          <w:lang w:val="es-ES" w:eastAsia="es-ES"/>
        </w:rPr>
        <w:t xml:space="preserve">, con RUC Nº </w:t>
      </w:r>
      <w:r w:rsidRPr="00720D49">
        <w:rPr>
          <w:rFonts w:eastAsia="Calibri"/>
          <w:sz w:val="22"/>
          <w:szCs w:val="22"/>
          <w:lang w:val="es-PY" w:eastAsia="es-ES"/>
        </w:rPr>
        <w:t>………………………..</w:t>
      </w:r>
      <w:r w:rsidRPr="00720D49">
        <w:rPr>
          <w:sz w:val="22"/>
          <w:szCs w:val="22"/>
          <w:lang w:val="es-ES" w:eastAsia="es-ES"/>
        </w:rPr>
        <w:t xml:space="preserve">, domiciliado en </w:t>
      </w:r>
      <w:r w:rsidRPr="00720D49">
        <w:rPr>
          <w:rFonts w:eastAsia="Calibri"/>
          <w:sz w:val="22"/>
          <w:szCs w:val="22"/>
          <w:lang w:val="es-PY"/>
        </w:rPr>
        <w:t xml:space="preserve">………………………………, ciudad de ………………………… </w:t>
      </w:r>
      <w:r w:rsidRPr="00720D49">
        <w:rPr>
          <w:sz w:val="22"/>
          <w:szCs w:val="22"/>
          <w:lang w:val="es-ES" w:eastAsia="es-ES"/>
        </w:rPr>
        <w:t xml:space="preserve">– Paraguay, dirección de correo </w:t>
      </w:r>
      <w:hyperlink r:id="rId24" w:history="1">
        <w:r w:rsidRPr="00720D49">
          <w:rPr>
            <w:sz w:val="22"/>
            <w:szCs w:val="22"/>
            <w:lang w:val="es-ES" w:eastAsia="es-ES"/>
          </w:rPr>
          <w:t>…………………………………….</w:t>
        </w:r>
      </w:hyperlink>
      <w:r w:rsidRPr="00720D49">
        <w:rPr>
          <w:sz w:val="22"/>
          <w:szCs w:val="22"/>
          <w:lang w:val="es-ES" w:eastAsia="es-ES"/>
        </w:rPr>
        <w:t xml:space="preserve">, representada para este acto por el señor </w:t>
      </w:r>
      <w:r w:rsidRPr="00720D49">
        <w:rPr>
          <w:b/>
          <w:sz w:val="22"/>
          <w:szCs w:val="22"/>
          <w:lang w:val="es-ES" w:eastAsia="es-ES"/>
        </w:rPr>
        <w:t>………………………………..</w:t>
      </w:r>
      <w:r w:rsidRPr="00720D49">
        <w:rPr>
          <w:sz w:val="22"/>
          <w:szCs w:val="22"/>
          <w:lang w:val="es-ES" w:eastAsia="es-ES"/>
        </w:rPr>
        <w:t xml:space="preserve">, con Cédula de Identidad N° …………………………, denominada en adelante el </w:t>
      </w:r>
      <w:r w:rsidR="00C50EDC" w:rsidRPr="00720D49">
        <w:rPr>
          <w:sz w:val="22"/>
          <w:szCs w:val="22"/>
          <w:lang w:val="es-ES" w:eastAsia="es-ES"/>
        </w:rPr>
        <w:t>CONSULTOR</w:t>
      </w:r>
      <w:r w:rsidRPr="00720D49">
        <w:rPr>
          <w:sz w:val="22"/>
          <w:szCs w:val="22"/>
          <w:lang w:val="es-ES" w:eastAsia="es-ES"/>
        </w:rPr>
        <w:t xml:space="preserve">, denominadas en conjunto "LAS PARTES" e, individualmente, "PARTE", acuerdan celebrar el presente contrato para </w:t>
      </w:r>
      <w:r w:rsidR="00683865" w:rsidRPr="00720D49">
        <w:rPr>
          <w:sz w:val="22"/>
          <w:szCs w:val="22"/>
          <w:lang w:val="es-ES" w:eastAsia="es-ES"/>
        </w:rPr>
        <w:t>el</w:t>
      </w:r>
      <w:r w:rsidRPr="00720D49">
        <w:rPr>
          <w:sz w:val="22"/>
          <w:szCs w:val="22"/>
          <w:lang w:val="es-ES" w:eastAsia="es-ES"/>
        </w:rPr>
        <w:t xml:space="preserve"> </w:t>
      </w:r>
      <w:r w:rsidR="00621CCE" w:rsidRPr="00720D49">
        <w:rPr>
          <w:b/>
          <w:sz w:val="22"/>
          <w:szCs w:val="22"/>
        </w:rPr>
        <w:t>“</w:t>
      </w:r>
      <w:r w:rsidR="00973CD4" w:rsidRPr="00720D49">
        <w:rPr>
          <w:b/>
          <w:sz w:val="22"/>
          <w:szCs w:val="22"/>
        </w:rPr>
        <w:t>SERVICIO DE CONSULTORÍA DE APOYO ESPECIALIZADO, LOGÍSTICO, DE PROCESAMIENTO Y ANÁLISIS DE DATOS PARA LA APLICACIÓN DEFINITIVA DE LA EVALUACIÓN NACIONAL DE LOGROS DE APRENDIZAJES DE CONTENIDOS ESENCIALES (ENLACE)</w:t>
      </w:r>
      <w:r w:rsidR="005542A6" w:rsidRPr="00720D49">
        <w:t xml:space="preserve"> </w:t>
      </w:r>
      <w:r w:rsidR="005542A6" w:rsidRPr="00720D49">
        <w:rPr>
          <w:b/>
          <w:sz w:val="22"/>
          <w:szCs w:val="22"/>
        </w:rPr>
        <w:t xml:space="preserve">- </w:t>
      </w:r>
      <w:r w:rsidR="00EE37A8">
        <w:rPr>
          <w:b/>
          <w:szCs w:val="22"/>
        </w:rPr>
        <w:t>AD REFERENDUM</w:t>
      </w:r>
      <w:r w:rsidR="00EE37A8" w:rsidRPr="00720D49" w:rsidDel="00EE37A8">
        <w:rPr>
          <w:b/>
          <w:sz w:val="22"/>
          <w:szCs w:val="22"/>
        </w:rPr>
        <w:t xml:space="preserve"> </w:t>
      </w:r>
      <w:r w:rsidR="005542A6" w:rsidRPr="00720D49">
        <w:rPr>
          <w:b/>
          <w:sz w:val="22"/>
          <w:szCs w:val="22"/>
        </w:rPr>
        <w:t xml:space="preserve">–  </w:t>
      </w:r>
      <w:r w:rsidR="00B9754E">
        <w:rPr>
          <w:b/>
          <w:sz w:val="22"/>
          <w:szCs w:val="22"/>
        </w:rPr>
        <w:t>ID _----------------------</w:t>
      </w:r>
      <w:r w:rsidRPr="002C39B9">
        <w:rPr>
          <w:sz w:val="22"/>
          <w:szCs w:val="22"/>
          <w:lang w:val="es-ES" w:eastAsia="es-ES"/>
        </w:rPr>
        <w:t>,</w:t>
      </w:r>
      <w:r w:rsidRPr="00720D49">
        <w:rPr>
          <w:sz w:val="22"/>
          <w:szCs w:val="22"/>
          <w:lang w:val="es-ES" w:eastAsia="es-ES"/>
        </w:rPr>
        <w:t xml:space="preserve"> el cual estará sujeto a las siguientes cláusulas y condiciones:</w:t>
      </w:r>
      <w:r w:rsidR="00EE4B1C" w:rsidRPr="00720D49">
        <w:rPr>
          <w:sz w:val="22"/>
          <w:szCs w:val="22"/>
        </w:rPr>
        <w:t> </w:t>
      </w:r>
    </w:p>
    <w:p w14:paraId="730BF9C9" w14:textId="77777777" w:rsidR="002532CD" w:rsidRPr="00720D49" w:rsidRDefault="002532CD" w:rsidP="002532CD">
      <w:pPr>
        <w:widowControl w:val="0"/>
        <w:autoSpaceDE w:val="0"/>
        <w:autoSpaceDN w:val="0"/>
        <w:adjustRightInd w:val="0"/>
        <w:snapToGrid w:val="0"/>
        <w:jc w:val="both"/>
        <w:rPr>
          <w:b/>
          <w:sz w:val="22"/>
          <w:szCs w:val="22"/>
        </w:rPr>
      </w:pPr>
    </w:p>
    <w:p w14:paraId="7E4F5316" w14:textId="413D9864" w:rsidR="00EA74A3" w:rsidRPr="00720D49" w:rsidRDefault="00EE4B1C" w:rsidP="002532CD">
      <w:pPr>
        <w:widowControl w:val="0"/>
        <w:autoSpaceDE w:val="0"/>
        <w:autoSpaceDN w:val="0"/>
        <w:adjustRightInd w:val="0"/>
        <w:snapToGrid w:val="0"/>
        <w:jc w:val="both"/>
        <w:rPr>
          <w:b/>
          <w:bCs/>
          <w:iCs/>
          <w:color w:val="000000"/>
          <w:sz w:val="22"/>
          <w:szCs w:val="22"/>
        </w:rPr>
      </w:pPr>
      <w:r w:rsidRPr="00720D49">
        <w:rPr>
          <w:b/>
          <w:sz w:val="22"/>
          <w:szCs w:val="22"/>
        </w:rPr>
        <w:t>1.</w:t>
      </w:r>
      <w:r w:rsidRPr="00720D49">
        <w:rPr>
          <w:b/>
          <w:sz w:val="22"/>
          <w:szCs w:val="22"/>
        </w:rPr>
        <w:tab/>
        <w:t>OBJETO.</w:t>
      </w:r>
      <w:r w:rsidR="0059235E" w:rsidRPr="00720D49">
        <w:rPr>
          <w:b/>
          <w:sz w:val="22"/>
          <w:szCs w:val="22"/>
        </w:rPr>
        <w:t xml:space="preserve">     </w:t>
      </w:r>
    </w:p>
    <w:p w14:paraId="40B3B289" w14:textId="1D17D2F1" w:rsidR="005542A6" w:rsidRPr="00720D49" w:rsidRDefault="000E04D0" w:rsidP="005542A6">
      <w:pPr>
        <w:widowControl w:val="0"/>
        <w:autoSpaceDE w:val="0"/>
        <w:autoSpaceDN w:val="0"/>
        <w:adjustRightInd w:val="0"/>
        <w:snapToGrid w:val="0"/>
        <w:jc w:val="both"/>
        <w:rPr>
          <w:b/>
          <w:szCs w:val="22"/>
        </w:rPr>
      </w:pPr>
      <w:r w:rsidRPr="00720D49">
        <w:rPr>
          <w:rFonts w:eastAsia="Calibri"/>
          <w:sz w:val="22"/>
          <w:szCs w:val="22"/>
          <w:lang w:val="es-PY"/>
        </w:rPr>
        <w:t xml:space="preserve">El presente contrato tiene por objeto, la contratación para la realización de la </w:t>
      </w:r>
      <w:r w:rsidR="00973CD4" w:rsidRPr="00720D49">
        <w:rPr>
          <w:b/>
          <w:sz w:val="22"/>
          <w:szCs w:val="22"/>
        </w:rPr>
        <w:t xml:space="preserve">“SERVICIO DE CONSULTORÍA DE APOYO ESPECIALIZADO, LOGÍSTICO, DE PROCESAMIENTO Y ANÁLISIS DE DATOS PARA LA APLICACIÓN DEFINITIVA DE LA EVALUACIÓN NACIONAL DE LOGROS DE APRENDIZAJES DE CONTENIDOS ESENCIALES (ENLACE) - </w:t>
      </w:r>
      <w:r w:rsidR="00EE37A8">
        <w:rPr>
          <w:b/>
          <w:szCs w:val="22"/>
        </w:rPr>
        <w:t>AD REFERENDUM</w:t>
      </w:r>
      <w:r w:rsidR="005542A6" w:rsidRPr="00720D49">
        <w:rPr>
          <w:b/>
          <w:szCs w:val="22"/>
        </w:rPr>
        <w:t>–  ID</w:t>
      </w:r>
      <w:r w:rsidR="00417968">
        <w:rPr>
          <w:b/>
          <w:szCs w:val="22"/>
        </w:rPr>
        <w:t xml:space="preserve"> ……………….</w:t>
      </w:r>
      <w:r w:rsidR="005542A6" w:rsidRPr="00720D49">
        <w:rPr>
          <w:b/>
          <w:szCs w:val="22"/>
        </w:rPr>
        <w:t xml:space="preserve"> .</w:t>
      </w:r>
    </w:p>
    <w:p w14:paraId="2ACC1EC5" w14:textId="77777777" w:rsidR="00EE4B1C" w:rsidRPr="00720D49" w:rsidRDefault="00EE4B1C" w:rsidP="005542A6">
      <w:pPr>
        <w:widowControl w:val="0"/>
        <w:autoSpaceDE w:val="0"/>
        <w:autoSpaceDN w:val="0"/>
        <w:adjustRightInd w:val="0"/>
        <w:snapToGrid w:val="0"/>
        <w:jc w:val="both"/>
        <w:rPr>
          <w:sz w:val="22"/>
          <w:szCs w:val="22"/>
        </w:rPr>
      </w:pPr>
    </w:p>
    <w:p w14:paraId="73C522B6" w14:textId="77777777" w:rsidR="00EE4B1C" w:rsidRPr="00720D49" w:rsidRDefault="00EE4B1C" w:rsidP="00D65D8C">
      <w:pPr>
        <w:ind w:left="540" w:hanging="540"/>
        <w:rPr>
          <w:b/>
          <w:sz w:val="22"/>
          <w:szCs w:val="22"/>
        </w:rPr>
      </w:pPr>
      <w:r w:rsidRPr="00720D49">
        <w:rPr>
          <w:b/>
          <w:sz w:val="22"/>
          <w:szCs w:val="22"/>
        </w:rPr>
        <w:t xml:space="preserve">2. </w:t>
      </w:r>
      <w:r w:rsidRPr="00720D49">
        <w:rPr>
          <w:b/>
          <w:sz w:val="22"/>
          <w:szCs w:val="22"/>
        </w:rPr>
        <w:tab/>
        <w:t>DOCUMENTOS INTEGRANTES DEL CONTRATO.</w:t>
      </w:r>
    </w:p>
    <w:p w14:paraId="6CD19454" w14:textId="77777777" w:rsidR="005504D6" w:rsidRPr="00720D49" w:rsidRDefault="005504D6" w:rsidP="00D65D8C">
      <w:pPr>
        <w:widowControl w:val="0"/>
        <w:adjustRightInd w:val="0"/>
        <w:jc w:val="both"/>
        <w:textAlignment w:val="baseline"/>
        <w:rPr>
          <w:sz w:val="22"/>
          <w:szCs w:val="22"/>
        </w:rPr>
      </w:pPr>
      <w:r w:rsidRPr="00720D49">
        <w:rPr>
          <w:sz w:val="22"/>
          <w:szCs w:val="22"/>
        </w:rPr>
        <w:t xml:space="preserve">Los documentos contractuales firmados por las partes y que forman parte integral del contrato son los siguientes: </w:t>
      </w:r>
    </w:p>
    <w:p w14:paraId="3F34503A" w14:textId="77777777" w:rsidR="005504D6" w:rsidRPr="00720D49" w:rsidRDefault="005504D6" w:rsidP="00D65D8C">
      <w:pPr>
        <w:widowControl w:val="0"/>
        <w:adjustRightInd w:val="0"/>
        <w:jc w:val="both"/>
        <w:textAlignment w:val="baseline"/>
        <w:rPr>
          <w:sz w:val="22"/>
          <w:szCs w:val="22"/>
        </w:rPr>
      </w:pPr>
    </w:p>
    <w:p w14:paraId="54F6A8B2" w14:textId="77777777" w:rsidR="005504D6" w:rsidRPr="00720D49" w:rsidRDefault="005504D6" w:rsidP="00F670CC">
      <w:pPr>
        <w:widowControl w:val="0"/>
        <w:numPr>
          <w:ilvl w:val="0"/>
          <w:numId w:val="24"/>
        </w:numPr>
        <w:tabs>
          <w:tab w:val="num" w:pos="426"/>
        </w:tabs>
        <w:adjustRightInd w:val="0"/>
        <w:jc w:val="both"/>
        <w:textAlignment w:val="baseline"/>
        <w:rPr>
          <w:sz w:val="22"/>
          <w:szCs w:val="22"/>
        </w:rPr>
      </w:pPr>
      <w:r w:rsidRPr="00720D49">
        <w:rPr>
          <w:sz w:val="22"/>
          <w:szCs w:val="22"/>
        </w:rPr>
        <w:t>Contrato;</w:t>
      </w:r>
    </w:p>
    <w:p w14:paraId="15B29686" w14:textId="77777777" w:rsidR="005504D6" w:rsidRPr="00720D49" w:rsidRDefault="005504D6" w:rsidP="00F670CC">
      <w:pPr>
        <w:widowControl w:val="0"/>
        <w:numPr>
          <w:ilvl w:val="0"/>
          <w:numId w:val="24"/>
        </w:numPr>
        <w:tabs>
          <w:tab w:val="num" w:pos="426"/>
        </w:tabs>
        <w:adjustRightInd w:val="0"/>
        <w:jc w:val="both"/>
        <w:textAlignment w:val="baseline"/>
        <w:rPr>
          <w:sz w:val="22"/>
          <w:szCs w:val="22"/>
        </w:rPr>
      </w:pPr>
      <w:r w:rsidRPr="00720D49">
        <w:rPr>
          <w:sz w:val="22"/>
          <w:szCs w:val="22"/>
        </w:rPr>
        <w:t>El Pliego de Bas</w:t>
      </w:r>
      <w:r w:rsidR="00E100F5" w:rsidRPr="00720D49">
        <w:rPr>
          <w:sz w:val="22"/>
          <w:szCs w:val="22"/>
        </w:rPr>
        <w:t xml:space="preserve">es y Condiciones y sus Adendas </w:t>
      </w:r>
      <w:r w:rsidRPr="00720D49">
        <w:rPr>
          <w:sz w:val="22"/>
          <w:szCs w:val="22"/>
        </w:rPr>
        <w:t>o modificaciones;</w:t>
      </w:r>
    </w:p>
    <w:p w14:paraId="7F454EB2" w14:textId="60276118" w:rsidR="005504D6" w:rsidRPr="00720D49" w:rsidRDefault="005504D6" w:rsidP="00F670CC">
      <w:pPr>
        <w:widowControl w:val="0"/>
        <w:numPr>
          <w:ilvl w:val="0"/>
          <w:numId w:val="24"/>
        </w:numPr>
        <w:adjustRightInd w:val="0"/>
        <w:ind w:left="459" w:hanging="459"/>
        <w:jc w:val="both"/>
        <w:textAlignment w:val="baseline"/>
        <w:rPr>
          <w:sz w:val="22"/>
          <w:szCs w:val="22"/>
        </w:rPr>
      </w:pPr>
      <w:r w:rsidRPr="00720D49">
        <w:rPr>
          <w:sz w:val="22"/>
          <w:szCs w:val="22"/>
        </w:rPr>
        <w:t xml:space="preserve">La oferta del </w:t>
      </w:r>
      <w:r w:rsidR="00C50EDC" w:rsidRPr="00720D49">
        <w:rPr>
          <w:sz w:val="22"/>
          <w:szCs w:val="22"/>
        </w:rPr>
        <w:t>CONSULTOR</w:t>
      </w:r>
    </w:p>
    <w:p w14:paraId="20E8EF76" w14:textId="77777777" w:rsidR="005504D6" w:rsidRPr="00720D49" w:rsidRDefault="005504D6" w:rsidP="00F670CC">
      <w:pPr>
        <w:widowControl w:val="0"/>
        <w:numPr>
          <w:ilvl w:val="0"/>
          <w:numId w:val="24"/>
        </w:numPr>
        <w:adjustRightInd w:val="0"/>
        <w:ind w:left="459" w:hanging="459"/>
        <w:jc w:val="both"/>
        <w:textAlignment w:val="baseline"/>
        <w:rPr>
          <w:sz w:val="22"/>
          <w:szCs w:val="22"/>
        </w:rPr>
      </w:pPr>
      <w:r w:rsidRPr="00720D49">
        <w:rPr>
          <w:sz w:val="22"/>
          <w:szCs w:val="22"/>
        </w:rPr>
        <w:t>La resolución de adjudicación del contrato emitida por la Contratante y su respectiva notificación;</w:t>
      </w:r>
    </w:p>
    <w:p w14:paraId="233751D1" w14:textId="77777777" w:rsidR="00FE3AF4" w:rsidRPr="00720D49" w:rsidRDefault="008D7EF4" w:rsidP="00F670CC">
      <w:pPr>
        <w:widowControl w:val="0"/>
        <w:numPr>
          <w:ilvl w:val="0"/>
          <w:numId w:val="24"/>
        </w:numPr>
        <w:adjustRightInd w:val="0"/>
        <w:ind w:left="459" w:hanging="459"/>
        <w:jc w:val="both"/>
        <w:textAlignment w:val="baseline"/>
        <w:rPr>
          <w:i/>
          <w:sz w:val="22"/>
          <w:szCs w:val="22"/>
        </w:rPr>
      </w:pPr>
      <w:r w:rsidRPr="00720D49">
        <w:rPr>
          <w:sz w:val="22"/>
          <w:szCs w:val="22"/>
        </w:rPr>
        <w:t>Apéndices</w:t>
      </w:r>
      <w:r w:rsidR="00D724D8" w:rsidRPr="00720D49">
        <w:rPr>
          <w:sz w:val="22"/>
          <w:szCs w:val="22"/>
        </w:rPr>
        <w:t xml:space="preserve"> </w:t>
      </w:r>
      <w:r w:rsidR="00D724D8" w:rsidRPr="00720D49">
        <w:rPr>
          <w:i/>
          <w:sz w:val="22"/>
          <w:szCs w:val="22"/>
        </w:rPr>
        <w:t>(si corresponde)</w:t>
      </w:r>
    </w:p>
    <w:p w14:paraId="1C4A9180" w14:textId="77777777" w:rsidR="00842C64" w:rsidRPr="00720D49" w:rsidRDefault="00842C64" w:rsidP="00D65D8C">
      <w:pPr>
        <w:widowControl w:val="0"/>
        <w:adjustRightInd w:val="0"/>
        <w:ind w:left="283"/>
        <w:jc w:val="both"/>
        <w:textAlignment w:val="baseline"/>
        <w:rPr>
          <w:sz w:val="22"/>
          <w:szCs w:val="22"/>
        </w:rPr>
      </w:pPr>
    </w:p>
    <w:p w14:paraId="73BC956B" w14:textId="77777777" w:rsidR="005504D6" w:rsidRPr="00720D49" w:rsidRDefault="005504D6" w:rsidP="00D65D8C">
      <w:pPr>
        <w:widowControl w:val="0"/>
        <w:autoSpaceDE w:val="0"/>
        <w:autoSpaceDN w:val="0"/>
        <w:adjustRightInd w:val="0"/>
        <w:jc w:val="both"/>
        <w:textAlignment w:val="baseline"/>
        <w:rPr>
          <w:sz w:val="22"/>
          <w:szCs w:val="22"/>
        </w:rPr>
      </w:pPr>
      <w:r w:rsidRPr="00720D49">
        <w:rPr>
          <w:sz w:val="22"/>
          <w:szCs w:val="22"/>
        </w:rPr>
        <w:t xml:space="preserve">“Los documentos que forman parte del Contrato deberán considerarse mutuamente explicativos; en caso de contradicción o discrepancia entre los mismos, la prioridad se dará en el orden enunciado anteriormente, siempre que no contradigan las disposiciones del Pliego de Bases y Condiciones, en cuyo caso prevalecerá lo dispuesto en este".  </w:t>
      </w:r>
    </w:p>
    <w:p w14:paraId="24BD135F" w14:textId="60FD166A" w:rsidR="00EE4B1C" w:rsidRPr="00720D49" w:rsidRDefault="00EE4B1C" w:rsidP="00D65D8C">
      <w:pPr>
        <w:jc w:val="both"/>
        <w:rPr>
          <w:sz w:val="22"/>
          <w:szCs w:val="22"/>
        </w:rPr>
      </w:pPr>
    </w:p>
    <w:p w14:paraId="049CF3C4" w14:textId="77777777" w:rsidR="00EE4B1C" w:rsidRPr="00720D49" w:rsidRDefault="00EE4B1C" w:rsidP="00D65D8C">
      <w:pPr>
        <w:jc w:val="both"/>
        <w:rPr>
          <w:sz w:val="22"/>
          <w:szCs w:val="22"/>
        </w:rPr>
      </w:pPr>
      <w:r w:rsidRPr="00720D49">
        <w:rPr>
          <w:b/>
          <w:sz w:val="22"/>
          <w:szCs w:val="22"/>
        </w:rPr>
        <w:t>3.</w:t>
      </w:r>
      <w:r w:rsidRPr="00720D49">
        <w:rPr>
          <w:sz w:val="22"/>
          <w:szCs w:val="22"/>
        </w:rPr>
        <w:t xml:space="preserve">        </w:t>
      </w:r>
      <w:r w:rsidRPr="00720D49">
        <w:rPr>
          <w:b/>
          <w:sz w:val="22"/>
          <w:szCs w:val="22"/>
        </w:rPr>
        <w:t xml:space="preserve">DIRECCIONES PARA NOTIFICACIONES </w:t>
      </w:r>
    </w:p>
    <w:p w14:paraId="144047ED" w14:textId="77777777" w:rsidR="00EE4B1C" w:rsidRPr="00720D49" w:rsidRDefault="00EE4B1C" w:rsidP="00D65D8C">
      <w:pPr>
        <w:tabs>
          <w:tab w:val="left" w:pos="2880"/>
          <w:tab w:val="left" w:pos="6480"/>
        </w:tabs>
        <w:jc w:val="both"/>
        <w:rPr>
          <w:sz w:val="22"/>
          <w:szCs w:val="22"/>
        </w:rPr>
      </w:pPr>
      <w:r w:rsidRPr="00720D49">
        <w:rPr>
          <w:sz w:val="22"/>
          <w:szCs w:val="22"/>
        </w:rPr>
        <w:t>En el caso del Contratante:</w:t>
      </w:r>
      <w:r w:rsidRPr="00720D49">
        <w:rPr>
          <w:sz w:val="22"/>
          <w:szCs w:val="22"/>
        </w:rPr>
        <w:tab/>
      </w:r>
    </w:p>
    <w:p w14:paraId="0113F88A" w14:textId="77777777" w:rsidR="00EE4B1C" w:rsidRPr="00720D49" w:rsidRDefault="00EE4B1C" w:rsidP="00D65D8C">
      <w:pPr>
        <w:tabs>
          <w:tab w:val="left" w:pos="2880"/>
          <w:tab w:val="left" w:pos="6480"/>
        </w:tabs>
        <w:jc w:val="both"/>
        <w:rPr>
          <w:sz w:val="22"/>
          <w:szCs w:val="22"/>
        </w:rPr>
      </w:pPr>
      <w:r w:rsidRPr="00720D49">
        <w:rPr>
          <w:sz w:val="22"/>
          <w:szCs w:val="22"/>
        </w:rPr>
        <w:t>Atención:</w:t>
      </w:r>
      <w:r w:rsidRPr="00720D49">
        <w:rPr>
          <w:sz w:val="22"/>
          <w:szCs w:val="22"/>
        </w:rPr>
        <w:tab/>
      </w:r>
    </w:p>
    <w:p w14:paraId="76326467" w14:textId="77777777" w:rsidR="00EE4B1C" w:rsidRPr="00720D49" w:rsidRDefault="00EE4B1C" w:rsidP="00D65D8C">
      <w:pPr>
        <w:tabs>
          <w:tab w:val="left" w:pos="2880"/>
          <w:tab w:val="left" w:pos="6480"/>
        </w:tabs>
        <w:jc w:val="both"/>
        <w:rPr>
          <w:sz w:val="22"/>
          <w:szCs w:val="22"/>
        </w:rPr>
      </w:pPr>
      <w:r w:rsidRPr="00720D49">
        <w:rPr>
          <w:sz w:val="22"/>
          <w:szCs w:val="22"/>
        </w:rPr>
        <w:t>Fax:</w:t>
      </w:r>
      <w:r w:rsidRPr="00720D49">
        <w:rPr>
          <w:sz w:val="22"/>
          <w:szCs w:val="22"/>
        </w:rPr>
        <w:tab/>
      </w:r>
    </w:p>
    <w:p w14:paraId="0642ABF3" w14:textId="77777777" w:rsidR="00EE4B1C" w:rsidRPr="00720D49" w:rsidRDefault="00EE4B1C" w:rsidP="00D65D8C">
      <w:pPr>
        <w:tabs>
          <w:tab w:val="left" w:pos="2880"/>
          <w:tab w:val="left" w:pos="6480"/>
        </w:tabs>
        <w:jc w:val="both"/>
        <w:rPr>
          <w:sz w:val="22"/>
          <w:szCs w:val="22"/>
        </w:rPr>
      </w:pPr>
      <w:r w:rsidRPr="00720D49">
        <w:rPr>
          <w:sz w:val="22"/>
          <w:szCs w:val="22"/>
        </w:rPr>
        <w:t>En el caso del Consultor:</w:t>
      </w:r>
      <w:r w:rsidRPr="00720D49">
        <w:rPr>
          <w:sz w:val="22"/>
          <w:szCs w:val="22"/>
        </w:rPr>
        <w:tab/>
      </w:r>
    </w:p>
    <w:p w14:paraId="46CB30EA" w14:textId="77777777" w:rsidR="00EE4B1C" w:rsidRPr="00720D49" w:rsidRDefault="00EE4B1C" w:rsidP="00D65D8C">
      <w:pPr>
        <w:tabs>
          <w:tab w:val="left" w:pos="2880"/>
          <w:tab w:val="left" w:pos="6480"/>
        </w:tabs>
        <w:jc w:val="both"/>
        <w:rPr>
          <w:sz w:val="22"/>
          <w:szCs w:val="22"/>
        </w:rPr>
      </w:pPr>
      <w:r w:rsidRPr="00720D49">
        <w:rPr>
          <w:sz w:val="22"/>
          <w:szCs w:val="22"/>
        </w:rPr>
        <w:t>Atención:</w:t>
      </w:r>
      <w:r w:rsidRPr="00720D49">
        <w:rPr>
          <w:sz w:val="22"/>
          <w:szCs w:val="22"/>
        </w:rPr>
        <w:tab/>
      </w:r>
    </w:p>
    <w:p w14:paraId="7C205E37" w14:textId="77777777" w:rsidR="00EE4B1C" w:rsidRPr="00720D49" w:rsidRDefault="00EE4B1C" w:rsidP="00D65D8C">
      <w:pPr>
        <w:tabs>
          <w:tab w:val="left" w:pos="2880"/>
          <w:tab w:val="left" w:pos="6480"/>
        </w:tabs>
        <w:jc w:val="both"/>
        <w:rPr>
          <w:sz w:val="22"/>
          <w:szCs w:val="22"/>
        </w:rPr>
      </w:pPr>
      <w:r w:rsidRPr="00720D49">
        <w:rPr>
          <w:color w:val="000000"/>
          <w:sz w:val="22"/>
          <w:szCs w:val="22"/>
        </w:rPr>
        <w:t>F</w:t>
      </w:r>
      <w:r w:rsidRPr="00720D49">
        <w:rPr>
          <w:sz w:val="22"/>
          <w:szCs w:val="22"/>
        </w:rPr>
        <w:t>ax:</w:t>
      </w:r>
      <w:r w:rsidRPr="00720D49">
        <w:rPr>
          <w:sz w:val="22"/>
          <w:szCs w:val="22"/>
        </w:rPr>
        <w:tab/>
      </w:r>
    </w:p>
    <w:p w14:paraId="00CB62B0" w14:textId="77777777" w:rsidR="0094338E" w:rsidRPr="00720D49" w:rsidRDefault="0094338E" w:rsidP="00D65D8C">
      <w:pPr>
        <w:rPr>
          <w:sz w:val="22"/>
          <w:szCs w:val="22"/>
        </w:rPr>
      </w:pPr>
    </w:p>
    <w:p w14:paraId="1595B369" w14:textId="77777777" w:rsidR="00EE4B1C" w:rsidRPr="00720D49" w:rsidRDefault="00EE4B1C" w:rsidP="00D65D8C">
      <w:pPr>
        <w:rPr>
          <w:b/>
          <w:sz w:val="22"/>
          <w:szCs w:val="22"/>
        </w:rPr>
      </w:pPr>
      <w:r w:rsidRPr="00720D49">
        <w:rPr>
          <w:b/>
          <w:sz w:val="22"/>
          <w:szCs w:val="22"/>
        </w:rPr>
        <w:t>4.        REPRESENTANTES AUTORIZADOS</w:t>
      </w:r>
    </w:p>
    <w:p w14:paraId="2B1082D6" w14:textId="77777777" w:rsidR="00EE4B1C" w:rsidRPr="00720D49" w:rsidRDefault="00EE4B1C" w:rsidP="00D65D8C">
      <w:pPr>
        <w:tabs>
          <w:tab w:val="left" w:pos="2880"/>
          <w:tab w:val="left" w:pos="6480"/>
        </w:tabs>
        <w:jc w:val="both"/>
        <w:rPr>
          <w:sz w:val="22"/>
          <w:szCs w:val="22"/>
        </w:rPr>
      </w:pPr>
      <w:r w:rsidRPr="00720D49">
        <w:rPr>
          <w:sz w:val="22"/>
          <w:szCs w:val="22"/>
        </w:rPr>
        <w:t>En el caso del Contratante:</w:t>
      </w:r>
      <w:r w:rsidRPr="00720D49">
        <w:rPr>
          <w:sz w:val="22"/>
          <w:szCs w:val="22"/>
        </w:rPr>
        <w:tab/>
      </w:r>
    </w:p>
    <w:p w14:paraId="337819DB" w14:textId="77777777" w:rsidR="00EE4B1C" w:rsidRPr="00720D49" w:rsidRDefault="004B7C33" w:rsidP="00D65D8C">
      <w:pPr>
        <w:numPr>
          <w:ilvl w:val="0"/>
          <w:numId w:val="6"/>
        </w:numPr>
        <w:tabs>
          <w:tab w:val="left" w:pos="2880"/>
          <w:tab w:val="left" w:pos="6480"/>
        </w:tabs>
        <w:jc w:val="both"/>
        <w:rPr>
          <w:sz w:val="22"/>
          <w:szCs w:val="22"/>
        </w:rPr>
      </w:pPr>
      <w:r w:rsidRPr="00720D49">
        <w:rPr>
          <w:sz w:val="22"/>
          <w:szCs w:val="22"/>
        </w:rPr>
        <w:t>xxxxxxxxxxxxx</w:t>
      </w:r>
      <w:r w:rsidR="00EE4B1C" w:rsidRPr="00720D49">
        <w:rPr>
          <w:sz w:val="22"/>
          <w:szCs w:val="22"/>
        </w:rPr>
        <w:t>:</w:t>
      </w:r>
    </w:p>
    <w:p w14:paraId="2184BB0B" w14:textId="77777777" w:rsidR="00EE4B1C" w:rsidRPr="00720D49" w:rsidRDefault="004B7C33" w:rsidP="00D65D8C">
      <w:pPr>
        <w:numPr>
          <w:ilvl w:val="0"/>
          <w:numId w:val="6"/>
        </w:numPr>
        <w:tabs>
          <w:tab w:val="left" w:pos="2880"/>
          <w:tab w:val="left" w:pos="6480"/>
        </w:tabs>
        <w:jc w:val="both"/>
        <w:rPr>
          <w:sz w:val="22"/>
          <w:szCs w:val="22"/>
        </w:rPr>
      </w:pPr>
      <w:r w:rsidRPr="00720D49">
        <w:rPr>
          <w:sz w:val="22"/>
          <w:szCs w:val="22"/>
        </w:rPr>
        <w:t>xxxxxxxxxxxxx</w:t>
      </w:r>
      <w:r w:rsidR="00EE4B1C" w:rsidRPr="00720D49">
        <w:rPr>
          <w:sz w:val="22"/>
          <w:szCs w:val="22"/>
        </w:rPr>
        <w:t>:</w:t>
      </w:r>
    </w:p>
    <w:p w14:paraId="7C0853F8" w14:textId="77777777" w:rsidR="00EE4B1C" w:rsidRPr="00720D49" w:rsidRDefault="004B7C33" w:rsidP="00D65D8C">
      <w:pPr>
        <w:numPr>
          <w:ilvl w:val="0"/>
          <w:numId w:val="6"/>
        </w:numPr>
        <w:tabs>
          <w:tab w:val="left" w:pos="2880"/>
        </w:tabs>
        <w:jc w:val="both"/>
        <w:rPr>
          <w:sz w:val="22"/>
          <w:szCs w:val="22"/>
        </w:rPr>
      </w:pPr>
      <w:r w:rsidRPr="00720D49">
        <w:rPr>
          <w:sz w:val="22"/>
          <w:szCs w:val="22"/>
        </w:rPr>
        <w:t>xxxxxxxxxxxxx</w:t>
      </w:r>
      <w:r w:rsidR="00EE4B1C" w:rsidRPr="00720D49">
        <w:rPr>
          <w:sz w:val="22"/>
          <w:szCs w:val="22"/>
        </w:rPr>
        <w:t>:</w:t>
      </w:r>
    </w:p>
    <w:p w14:paraId="668A57C6" w14:textId="77777777" w:rsidR="00EE4B1C" w:rsidRPr="00720D49" w:rsidRDefault="004B7C33" w:rsidP="00D65D8C">
      <w:pPr>
        <w:numPr>
          <w:ilvl w:val="0"/>
          <w:numId w:val="6"/>
        </w:numPr>
        <w:tabs>
          <w:tab w:val="left" w:pos="2880"/>
        </w:tabs>
        <w:jc w:val="both"/>
        <w:rPr>
          <w:sz w:val="22"/>
          <w:szCs w:val="22"/>
        </w:rPr>
      </w:pPr>
      <w:r w:rsidRPr="00720D49">
        <w:rPr>
          <w:sz w:val="22"/>
          <w:szCs w:val="22"/>
        </w:rPr>
        <w:t>xxxxxxxxxxxxx</w:t>
      </w:r>
      <w:r w:rsidR="00EE4B1C" w:rsidRPr="00720D49">
        <w:rPr>
          <w:sz w:val="22"/>
          <w:szCs w:val="22"/>
        </w:rPr>
        <w:t>:</w:t>
      </w:r>
    </w:p>
    <w:p w14:paraId="64564721" w14:textId="77777777" w:rsidR="00EE4B1C" w:rsidRPr="00720D49" w:rsidRDefault="00EE4B1C" w:rsidP="00D65D8C">
      <w:pPr>
        <w:tabs>
          <w:tab w:val="left" w:pos="2880"/>
          <w:tab w:val="left" w:pos="6480"/>
        </w:tabs>
        <w:jc w:val="both"/>
        <w:rPr>
          <w:sz w:val="22"/>
          <w:szCs w:val="22"/>
        </w:rPr>
      </w:pPr>
    </w:p>
    <w:p w14:paraId="5CF3B506" w14:textId="77777777" w:rsidR="00EE4B1C" w:rsidRPr="00720D49" w:rsidRDefault="00EE4B1C" w:rsidP="00D65D8C">
      <w:pPr>
        <w:tabs>
          <w:tab w:val="left" w:pos="2880"/>
          <w:tab w:val="left" w:pos="6480"/>
        </w:tabs>
        <w:jc w:val="both"/>
        <w:rPr>
          <w:sz w:val="22"/>
          <w:szCs w:val="22"/>
        </w:rPr>
      </w:pPr>
      <w:r w:rsidRPr="00720D49">
        <w:rPr>
          <w:sz w:val="22"/>
          <w:szCs w:val="22"/>
        </w:rPr>
        <w:t>En el caso del Consultor:</w:t>
      </w:r>
      <w:r w:rsidRPr="00720D49">
        <w:rPr>
          <w:sz w:val="22"/>
          <w:szCs w:val="22"/>
        </w:rPr>
        <w:tab/>
      </w:r>
    </w:p>
    <w:p w14:paraId="0C748093" w14:textId="77777777" w:rsidR="00EE4B1C" w:rsidRPr="00720D49" w:rsidRDefault="00EE4B1C" w:rsidP="00D65D8C">
      <w:pPr>
        <w:numPr>
          <w:ilvl w:val="0"/>
          <w:numId w:val="7"/>
        </w:numPr>
        <w:tabs>
          <w:tab w:val="left" w:pos="2880"/>
          <w:tab w:val="left" w:pos="6480"/>
        </w:tabs>
        <w:jc w:val="both"/>
        <w:rPr>
          <w:sz w:val="22"/>
          <w:szCs w:val="22"/>
          <w:u w:val="single"/>
        </w:rPr>
      </w:pPr>
      <w:r w:rsidRPr="00720D49">
        <w:rPr>
          <w:sz w:val="22"/>
          <w:szCs w:val="22"/>
        </w:rPr>
        <w:t>Representante Legal:</w:t>
      </w:r>
    </w:p>
    <w:p w14:paraId="6C752F43" w14:textId="77777777" w:rsidR="00EE4B1C" w:rsidRPr="00720D49" w:rsidRDefault="00EE4B1C" w:rsidP="00D65D8C">
      <w:pPr>
        <w:rPr>
          <w:b/>
          <w:sz w:val="22"/>
          <w:szCs w:val="22"/>
        </w:rPr>
      </w:pPr>
    </w:p>
    <w:p w14:paraId="3E28A8EC" w14:textId="77777777" w:rsidR="0042156F" w:rsidRPr="00720D49" w:rsidRDefault="0042156F" w:rsidP="00D65D8C">
      <w:pPr>
        <w:rPr>
          <w:b/>
          <w:sz w:val="22"/>
          <w:szCs w:val="22"/>
        </w:rPr>
      </w:pPr>
    </w:p>
    <w:p w14:paraId="66A30F74" w14:textId="6D930939" w:rsidR="00EE4B1C" w:rsidRPr="00720D49" w:rsidRDefault="0059235E" w:rsidP="000E04D0">
      <w:pPr>
        <w:ind w:left="567" w:hanging="567"/>
        <w:jc w:val="both"/>
        <w:rPr>
          <w:b/>
          <w:sz w:val="22"/>
          <w:szCs w:val="22"/>
        </w:rPr>
      </w:pPr>
      <w:r w:rsidRPr="00720D49">
        <w:rPr>
          <w:b/>
          <w:color w:val="FF0000"/>
          <w:sz w:val="22"/>
          <w:szCs w:val="22"/>
        </w:rPr>
        <w:t xml:space="preserve"> </w:t>
      </w:r>
      <w:r w:rsidR="00EE4B1C" w:rsidRPr="00720D49">
        <w:rPr>
          <w:b/>
          <w:sz w:val="22"/>
          <w:szCs w:val="22"/>
        </w:rPr>
        <w:t>5.</w:t>
      </w:r>
      <w:r w:rsidR="00EE4B1C" w:rsidRPr="00720D49">
        <w:rPr>
          <w:b/>
          <w:sz w:val="22"/>
          <w:szCs w:val="22"/>
        </w:rPr>
        <w:tab/>
        <w:t>IDENTIFICACIÓN DEL CRÉDITO PRESUPUESTARIO PARA CUBRIR EL COMPROMISO DERIVADO DEL CONTRATO (Art. 37, a de la Ley N° 2051</w:t>
      </w:r>
      <w:r w:rsidR="002532CD" w:rsidRPr="00720D49">
        <w:rPr>
          <w:b/>
          <w:sz w:val="22"/>
          <w:szCs w:val="22"/>
        </w:rPr>
        <w:t>/03</w:t>
      </w:r>
      <w:r w:rsidR="00EE4B1C" w:rsidRPr="00720D49">
        <w:rPr>
          <w:b/>
          <w:sz w:val="22"/>
          <w:szCs w:val="22"/>
        </w:rPr>
        <w:t>).</w:t>
      </w:r>
    </w:p>
    <w:p w14:paraId="1F1DACBF" w14:textId="1BE9482C" w:rsidR="001F7230" w:rsidRPr="00866D47" w:rsidRDefault="001F7230" w:rsidP="00956C20">
      <w:pPr>
        <w:autoSpaceDE w:val="0"/>
        <w:autoSpaceDN w:val="0"/>
        <w:adjustRightInd w:val="0"/>
        <w:jc w:val="both"/>
        <w:rPr>
          <w:sz w:val="22"/>
          <w:szCs w:val="22"/>
        </w:rPr>
      </w:pPr>
      <w:r w:rsidRPr="00720D49">
        <w:rPr>
          <w:sz w:val="22"/>
          <w:szCs w:val="22"/>
        </w:rPr>
        <w:t xml:space="preserve">5.1. El Crédito Presupuestario para cubrir el compromiso máximo derivado del presente contrato está </w:t>
      </w:r>
      <w:r w:rsidRPr="00866D47">
        <w:rPr>
          <w:sz w:val="22"/>
          <w:szCs w:val="22"/>
        </w:rPr>
        <w:t xml:space="preserve">previsto conforme al Certificado de Disponibilidad Presupuestaria vinculado al Programa Anual de Contrataciones (PAC) con el ID N° </w:t>
      </w:r>
    </w:p>
    <w:p w14:paraId="5078D60E" w14:textId="77777777" w:rsidR="001F7230" w:rsidRPr="00866D47" w:rsidRDefault="001F7230" w:rsidP="001F7230">
      <w:pPr>
        <w:autoSpaceDE w:val="0"/>
        <w:autoSpaceDN w:val="0"/>
        <w:adjustRightInd w:val="0"/>
        <w:jc w:val="both"/>
        <w:rPr>
          <w:sz w:val="22"/>
          <w:szCs w:val="22"/>
        </w:rPr>
      </w:pPr>
    </w:p>
    <w:p w14:paraId="46B8B98B" w14:textId="10D8450A" w:rsidR="001F7230" w:rsidRPr="00866D47" w:rsidRDefault="001F7230" w:rsidP="001F7230">
      <w:pPr>
        <w:autoSpaceDE w:val="0"/>
        <w:autoSpaceDN w:val="0"/>
        <w:adjustRightInd w:val="0"/>
        <w:jc w:val="both"/>
        <w:rPr>
          <w:bCs/>
          <w:iCs/>
          <w:sz w:val="22"/>
          <w:szCs w:val="22"/>
        </w:rPr>
      </w:pPr>
      <w:r w:rsidRPr="00866D47">
        <w:rPr>
          <w:bCs/>
          <w:iCs/>
          <w:sz w:val="22"/>
          <w:szCs w:val="22"/>
        </w:rPr>
        <w:t>Los rubros para esta Contratación se hallan previstos en la partida presupuestaria del Sub grupo Objeto del Gasto</w:t>
      </w:r>
      <w:r w:rsidRPr="00866D47">
        <w:rPr>
          <w:b/>
          <w:bCs/>
          <w:iCs/>
          <w:sz w:val="22"/>
          <w:szCs w:val="22"/>
        </w:rPr>
        <w:t xml:space="preserve"> 266 “CONSULTOR</w:t>
      </w:r>
      <w:r w:rsidR="002532CD" w:rsidRPr="00866D47">
        <w:rPr>
          <w:b/>
          <w:bCs/>
          <w:iCs/>
          <w:sz w:val="22"/>
          <w:szCs w:val="22"/>
        </w:rPr>
        <w:t>Í</w:t>
      </w:r>
      <w:r w:rsidRPr="00866D47">
        <w:rPr>
          <w:b/>
          <w:bCs/>
          <w:iCs/>
          <w:sz w:val="22"/>
          <w:szCs w:val="22"/>
        </w:rPr>
        <w:t>A, ASESOR</w:t>
      </w:r>
      <w:r w:rsidR="002532CD" w:rsidRPr="00866D47">
        <w:rPr>
          <w:b/>
          <w:bCs/>
          <w:iCs/>
          <w:sz w:val="22"/>
          <w:szCs w:val="22"/>
        </w:rPr>
        <w:t>Í</w:t>
      </w:r>
      <w:r w:rsidRPr="00866D47">
        <w:rPr>
          <w:b/>
          <w:bCs/>
          <w:iCs/>
          <w:sz w:val="22"/>
          <w:szCs w:val="22"/>
        </w:rPr>
        <w:t>AS E INVESTIGACIONES”</w:t>
      </w:r>
      <w:r w:rsidRPr="00866D47">
        <w:rPr>
          <w:bCs/>
          <w:iCs/>
          <w:sz w:val="22"/>
          <w:szCs w:val="22"/>
        </w:rPr>
        <w:t xml:space="preserve"> </w:t>
      </w:r>
      <w:r w:rsidRPr="002C39B9">
        <w:rPr>
          <w:bCs/>
          <w:iCs/>
          <w:sz w:val="22"/>
          <w:szCs w:val="22"/>
        </w:rPr>
        <w:t>Fuente de Financiamiento 30</w:t>
      </w:r>
      <w:r w:rsidRPr="002C39B9">
        <w:rPr>
          <w:b/>
          <w:bCs/>
          <w:iCs/>
          <w:sz w:val="22"/>
          <w:szCs w:val="22"/>
        </w:rPr>
        <w:t xml:space="preserve"> (FF-30)</w:t>
      </w:r>
      <w:r w:rsidRPr="00866D47">
        <w:rPr>
          <w:bCs/>
          <w:iCs/>
          <w:sz w:val="22"/>
          <w:szCs w:val="22"/>
        </w:rPr>
        <w:t xml:space="preserve"> del Presupuesto General de</w:t>
      </w:r>
      <w:r w:rsidR="00F55FBC" w:rsidRPr="00866D47">
        <w:rPr>
          <w:bCs/>
          <w:iCs/>
          <w:sz w:val="22"/>
          <w:szCs w:val="22"/>
        </w:rPr>
        <w:t xml:space="preserve"> la Nación Ejercicio fiscal 2022</w:t>
      </w:r>
      <w:r w:rsidRPr="00866D47">
        <w:rPr>
          <w:bCs/>
          <w:iCs/>
          <w:sz w:val="22"/>
          <w:szCs w:val="22"/>
        </w:rPr>
        <w:t>.</w:t>
      </w:r>
    </w:p>
    <w:p w14:paraId="6BF80C1C" w14:textId="77777777" w:rsidR="007F63DD" w:rsidRPr="00866D47" w:rsidRDefault="007F63DD" w:rsidP="007F63DD">
      <w:pPr>
        <w:autoSpaceDE w:val="0"/>
        <w:autoSpaceDN w:val="0"/>
        <w:adjustRightInd w:val="0"/>
        <w:jc w:val="both"/>
        <w:rPr>
          <w:sz w:val="22"/>
          <w:szCs w:val="22"/>
        </w:rPr>
      </w:pPr>
    </w:p>
    <w:p w14:paraId="263DEB16" w14:textId="6B9BCB8E" w:rsidR="00EE4B1C" w:rsidRPr="00866D47" w:rsidRDefault="00EE4B1C" w:rsidP="00956C20">
      <w:pPr>
        <w:jc w:val="both"/>
        <w:rPr>
          <w:sz w:val="22"/>
          <w:szCs w:val="22"/>
        </w:rPr>
      </w:pPr>
      <w:r w:rsidRPr="00866D47">
        <w:rPr>
          <w:sz w:val="22"/>
          <w:szCs w:val="22"/>
        </w:rPr>
        <w:t>5.2</w:t>
      </w:r>
      <w:r w:rsidR="002532CD" w:rsidRPr="00866D47">
        <w:rPr>
          <w:sz w:val="22"/>
          <w:szCs w:val="22"/>
        </w:rPr>
        <w:t>. Esta</w:t>
      </w:r>
      <w:r w:rsidRPr="00866D47">
        <w:rPr>
          <w:sz w:val="22"/>
          <w:szCs w:val="22"/>
        </w:rPr>
        <w:t xml:space="preserve"> contratación está incluida en el Plan Anual de Contrataciones (PAC) con el Código </w:t>
      </w:r>
      <w:r w:rsidRPr="00866D47">
        <w:rPr>
          <w:b/>
          <w:bCs/>
          <w:sz w:val="22"/>
          <w:szCs w:val="22"/>
        </w:rPr>
        <w:t xml:space="preserve">Nº </w:t>
      </w:r>
    </w:p>
    <w:p w14:paraId="30708103" w14:textId="77777777" w:rsidR="00EE4B1C" w:rsidRPr="00720D49" w:rsidRDefault="00EE4B1C" w:rsidP="00D65D8C">
      <w:pPr>
        <w:rPr>
          <w:sz w:val="22"/>
          <w:szCs w:val="22"/>
        </w:rPr>
      </w:pPr>
    </w:p>
    <w:p w14:paraId="671217A5" w14:textId="52DCFE78" w:rsidR="00EE4B1C" w:rsidRPr="00720D49" w:rsidRDefault="00EE4B1C" w:rsidP="00D65D8C">
      <w:pPr>
        <w:ind w:left="540" w:hanging="540"/>
        <w:rPr>
          <w:b/>
          <w:sz w:val="22"/>
          <w:szCs w:val="22"/>
        </w:rPr>
      </w:pPr>
      <w:r w:rsidRPr="00720D49">
        <w:rPr>
          <w:b/>
          <w:sz w:val="22"/>
          <w:szCs w:val="22"/>
        </w:rPr>
        <w:t>6.</w:t>
      </w:r>
      <w:r w:rsidRPr="00720D49">
        <w:rPr>
          <w:b/>
          <w:sz w:val="22"/>
          <w:szCs w:val="22"/>
        </w:rPr>
        <w:tab/>
        <w:t>PROCEDIMIENTO DE CONTRATACIÓN (Art. 37, b de la Ley N° 2051</w:t>
      </w:r>
      <w:r w:rsidR="002532CD" w:rsidRPr="00720D49">
        <w:rPr>
          <w:b/>
          <w:sz w:val="22"/>
          <w:szCs w:val="22"/>
        </w:rPr>
        <w:t>/03</w:t>
      </w:r>
      <w:r w:rsidRPr="00720D49">
        <w:rPr>
          <w:b/>
          <w:sz w:val="22"/>
          <w:szCs w:val="22"/>
        </w:rPr>
        <w:t>)</w:t>
      </w:r>
    </w:p>
    <w:p w14:paraId="3C2200B0" w14:textId="00AF6EBB" w:rsidR="00EE4B1C" w:rsidRPr="00720D49" w:rsidRDefault="00EE4B1C" w:rsidP="00207120">
      <w:pPr>
        <w:jc w:val="both"/>
        <w:rPr>
          <w:sz w:val="22"/>
          <w:szCs w:val="22"/>
        </w:rPr>
      </w:pPr>
      <w:r w:rsidRPr="00720D49">
        <w:rPr>
          <w:sz w:val="22"/>
          <w:szCs w:val="22"/>
        </w:rPr>
        <w:t xml:space="preserve">El presente contrato es el resultado del procedimiento de </w:t>
      </w:r>
      <w:r w:rsidR="009A14D3" w:rsidRPr="00720D49">
        <w:rPr>
          <w:sz w:val="22"/>
          <w:szCs w:val="22"/>
        </w:rPr>
        <w:t xml:space="preserve">la </w:t>
      </w:r>
      <w:r w:rsidR="005A415C" w:rsidRPr="00720D49">
        <w:rPr>
          <w:b/>
          <w:sz w:val="22"/>
          <w:szCs w:val="22"/>
        </w:rPr>
        <w:t>LICITACIÓN</w:t>
      </w:r>
      <w:r w:rsidR="008B2B56" w:rsidRPr="00720D49">
        <w:rPr>
          <w:b/>
          <w:sz w:val="22"/>
          <w:szCs w:val="22"/>
        </w:rPr>
        <w:t xml:space="preserve"> </w:t>
      </w:r>
      <w:r w:rsidR="00A82E63" w:rsidRPr="00720D49">
        <w:rPr>
          <w:b/>
          <w:sz w:val="22"/>
          <w:szCs w:val="22"/>
        </w:rPr>
        <w:t>PÚBLICA NACIONAL</w:t>
      </w:r>
      <w:r w:rsidR="00F55FBC" w:rsidRPr="00720D49">
        <w:rPr>
          <w:b/>
          <w:sz w:val="22"/>
          <w:szCs w:val="22"/>
        </w:rPr>
        <w:t xml:space="preserve"> </w:t>
      </w:r>
      <w:r w:rsidR="002532CD" w:rsidRPr="002C39B9">
        <w:rPr>
          <w:b/>
          <w:sz w:val="22"/>
          <w:szCs w:val="22"/>
        </w:rPr>
        <w:t>09</w:t>
      </w:r>
      <w:r w:rsidR="008B2B56" w:rsidRPr="002C39B9">
        <w:rPr>
          <w:b/>
          <w:sz w:val="22"/>
          <w:szCs w:val="22"/>
        </w:rPr>
        <w:t>/202</w:t>
      </w:r>
      <w:r w:rsidR="001C403A" w:rsidRPr="002C39B9">
        <w:rPr>
          <w:b/>
          <w:sz w:val="22"/>
          <w:szCs w:val="22"/>
        </w:rPr>
        <w:t>2</w:t>
      </w:r>
      <w:r w:rsidR="00207120" w:rsidRPr="00720D49">
        <w:rPr>
          <w:b/>
          <w:sz w:val="22"/>
          <w:szCs w:val="22"/>
        </w:rPr>
        <w:t xml:space="preserve"> “SERVICIO DE CONSULTORÍA DE APOYO ESPECIALIZADO, LOGÍSTICO, DE PROCESAMIENTO Y ANÁLISIS DE DATOS PARA LA APLICACIÓN DEFINITIVA DE LA EVALUACIÓN NACIONAL DE LOGROS DE APRENDIZAJES DE CONTENIDOS ESENCIALES (ENLACE) </w:t>
      </w:r>
      <w:r w:rsidR="005542A6" w:rsidRPr="00720D49">
        <w:rPr>
          <w:b/>
          <w:sz w:val="22"/>
          <w:szCs w:val="22"/>
        </w:rPr>
        <w:t xml:space="preserve">- </w:t>
      </w:r>
      <w:r w:rsidR="00F851B8">
        <w:rPr>
          <w:b/>
          <w:szCs w:val="22"/>
        </w:rPr>
        <w:t>AD REFERENDUM</w:t>
      </w:r>
      <w:r w:rsidR="00F851B8" w:rsidRPr="00720D49" w:rsidDel="00F851B8">
        <w:rPr>
          <w:b/>
          <w:sz w:val="22"/>
          <w:szCs w:val="22"/>
        </w:rPr>
        <w:t xml:space="preserve"> </w:t>
      </w:r>
      <w:r w:rsidR="005542A6" w:rsidRPr="00720D49">
        <w:rPr>
          <w:b/>
          <w:sz w:val="22"/>
          <w:szCs w:val="22"/>
        </w:rPr>
        <w:t xml:space="preserve">–  ID </w:t>
      </w:r>
      <w:r w:rsidR="00B9754E">
        <w:rPr>
          <w:b/>
          <w:sz w:val="22"/>
          <w:szCs w:val="22"/>
        </w:rPr>
        <w:t>…………….</w:t>
      </w:r>
      <w:r w:rsidR="005542A6" w:rsidRPr="00720D49">
        <w:rPr>
          <w:b/>
          <w:sz w:val="22"/>
          <w:szCs w:val="22"/>
        </w:rPr>
        <w:t>.</w:t>
      </w:r>
      <w:r w:rsidR="00295F0B" w:rsidRPr="00720D49">
        <w:rPr>
          <w:sz w:val="22"/>
          <w:szCs w:val="22"/>
        </w:rPr>
        <w:t xml:space="preserve"> </w:t>
      </w:r>
      <w:r w:rsidRPr="00720D49">
        <w:rPr>
          <w:sz w:val="22"/>
          <w:szCs w:val="22"/>
        </w:rPr>
        <w:t xml:space="preserve">La adjudicación fue realizada </w:t>
      </w:r>
      <w:r w:rsidR="00C4364C" w:rsidRPr="00720D49">
        <w:rPr>
          <w:sz w:val="22"/>
          <w:szCs w:val="22"/>
        </w:rPr>
        <w:t>por Resolución N°</w:t>
      </w:r>
      <w:r w:rsidR="00A67EAC" w:rsidRPr="00720D49">
        <w:rPr>
          <w:sz w:val="22"/>
          <w:szCs w:val="22"/>
        </w:rPr>
        <w:t>____</w:t>
      </w:r>
      <w:r w:rsidRPr="00720D49">
        <w:rPr>
          <w:sz w:val="22"/>
          <w:szCs w:val="22"/>
        </w:rPr>
        <w:t>/20</w:t>
      </w:r>
      <w:r w:rsidR="00501CD4" w:rsidRPr="00720D49">
        <w:rPr>
          <w:sz w:val="22"/>
          <w:szCs w:val="22"/>
        </w:rPr>
        <w:t>2</w:t>
      </w:r>
      <w:r w:rsidR="001C403A" w:rsidRPr="00720D49">
        <w:rPr>
          <w:sz w:val="22"/>
          <w:szCs w:val="22"/>
        </w:rPr>
        <w:t>2</w:t>
      </w:r>
      <w:r w:rsidR="0016020C" w:rsidRPr="00720D49">
        <w:rPr>
          <w:sz w:val="22"/>
          <w:szCs w:val="22"/>
        </w:rPr>
        <w:t>.</w:t>
      </w:r>
      <w:r w:rsidRPr="00720D49">
        <w:rPr>
          <w:sz w:val="22"/>
          <w:szCs w:val="22"/>
        </w:rPr>
        <w:t> </w:t>
      </w:r>
    </w:p>
    <w:p w14:paraId="7F81416A" w14:textId="77777777" w:rsidR="00EE4B1C" w:rsidRPr="00720D49" w:rsidRDefault="00EE4B1C" w:rsidP="00353045">
      <w:pPr>
        <w:rPr>
          <w:b/>
          <w:sz w:val="22"/>
          <w:szCs w:val="22"/>
        </w:rPr>
      </w:pPr>
    </w:p>
    <w:p w14:paraId="1CB78BC7" w14:textId="77777777" w:rsidR="00EE4B1C" w:rsidRPr="00720D49" w:rsidRDefault="00EE4B1C" w:rsidP="00D65D8C">
      <w:pPr>
        <w:ind w:left="540" w:hanging="540"/>
        <w:rPr>
          <w:b/>
          <w:sz w:val="22"/>
          <w:szCs w:val="22"/>
        </w:rPr>
      </w:pPr>
      <w:r w:rsidRPr="00720D49">
        <w:rPr>
          <w:b/>
          <w:sz w:val="22"/>
          <w:szCs w:val="22"/>
        </w:rPr>
        <w:t>7.</w:t>
      </w:r>
      <w:r w:rsidRPr="00720D49">
        <w:rPr>
          <w:b/>
          <w:sz w:val="22"/>
          <w:szCs w:val="22"/>
        </w:rPr>
        <w:tab/>
        <w:t>VIGENCIA DEL CONTRATO</w:t>
      </w:r>
    </w:p>
    <w:p w14:paraId="487A05F8" w14:textId="19E5A3CC" w:rsidR="00353045" w:rsidRPr="003F5D4D" w:rsidRDefault="00EE4B1C" w:rsidP="00D65D8C">
      <w:pPr>
        <w:jc w:val="both"/>
        <w:rPr>
          <w:sz w:val="22"/>
          <w:szCs w:val="22"/>
        </w:rPr>
      </w:pPr>
      <w:r w:rsidRPr="00720D49">
        <w:rPr>
          <w:sz w:val="22"/>
          <w:szCs w:val="22"/>
        </w:rPr>
        <w:t xml:space="preserve">7.1. </w:t>
      </w:r>
      <w:r w:rsidR="00B901A5" w:rsidRPr="00720D49">
        <w:rPr>
          <w:sz w:val="22"/>
          <w:szCs w:val="22"/>
        </w:rPr>
        <w:t>El plazo de vigencia de este Contrato será de</w:t>
      </w:r>
      <w:r w:rsidR="00353045" w:rsidRPr="00720D49">
        <w:rPr>
          <w:sz w:val="22"/>
          <w:szCs w:val="22"/>
        </w:rPr>
        <w:t xml:space="preserve">sde </w:t>
      </w:r>
      <w:r w:rsidR="00D724D8" w:rsidRPr="00720D49">
        <w:rPr>
          <w:sz w:val="22"/>
          <w:szCs w:val="22"/>
        </w:rPr>
        <w:t>la firma del mismo</w:t>
      </w:r>
      <w:r w:rsidR="00D724D8" w:rsidRPr="003F5D4D">
        <w:rPr>
          <w:sz w:val="22"/>
          <w:szCs w:val="22"/>
        </w:rPr>
        <w:t>, hasta el cumplimiento total de las obligaciones.</w:t>
      </w:r>
    </w:p>
    <w:p w14:paraId="0C43C92C" w14:textId="34C149A0" w:rsidR="008C3C96" w:rsidRPr="00720D49" w:rsidRDefault="008C3C96" w:rsidP="00D65D8C">
      <w:pPr>
        <w:jc w:val="both"/>
        <w:rPr>
          <w:sz w:val="22"/>
          <w:szCs w:val="22"/>
        </w:rPr>
      </w:pPr>
    </w:p>
    <w:p w14:paraId="1F895ACD" w14:textId="77777777" w:rsidR="00EE4B1C" w:rsidRPr="00720D49" w:rsidRDefault="00EE4B1C" w:rsidP="00D65D8C">
      <w:pPr>
        <w:jc w:val="both"/>
        <w:rPr>
          <w:sz w:val="22"/>
          <w:szCs w:val="22"/>
        </w:rPr>
      </w:pPr>
      <w:r w:rsidRPr="00720D49">
        <w:rPr>
          <w:sz w:val="22"/>
          <w:szCs w:val="22"/>
        </w:rPr>
        <w:t>7.2.  La continuidad de la contratación objeto de esta licitación está supeditada a la disponibilidad de créditos presupuestarios previstos en el Presupuesto General de la Nación del ejercicio respectivo y sus modificaciones, y, a la asignación del Plan Financiero Institucional correspondiente.</w:t>
      </w:r>
    </w:p>
    <w:p w14:paraId="736D3EB0" w14:textId="77777777" w:rsidR="00EE4B1C" w:rsidRPr="00720D49" w:rsidRDefault="00EE4B1C" w:rsidP="00D65D8C">
      <w:pPr>
        <w:jc w:val="both"/>
        <w:rPr>
          <w:sz w:val="22"/>
          <w:szCs w:val="22"/>
        </w:rPr>
      </w:pPr>
    </w:p>
    <w:p w14:paraId="410AEC6F" w14:textId="4B10EE6D" w:rsidR="00EE4B1C" w:rsidRPr="00720D49" w:rsidRDefault="00EE4B1C" w:rsidP="00D65D8C">
      <w:pPr>
        <w:ind w:left="540" w:hanging="540"/>
        <w:rPr>
          <w:b/>
          <w:sz w:val="22"/>
          <w:szCs w:val="22"/>
        </w:rPr>
      </w:pPr>
      <w:r w:rsidRPr="00720D49">
        <w:rPr>
          <w:b/>
          <w:sz w:val="22"/>
          <w:szCs w:val="22"/>
        </w:rPr>
        <w:t>8. </w:t>
      </w:r>
      <w:r w:rsidRPr="00720D49">
        <w:rPr>
          <w:b/>
          <w:sz w:val="22"/>
          <w:szCs w:val="22"/>
        </w:rPr>
        <w:tab/>
        <w:t xml:space="preserve">EL IMPORTE TOTAL A PAGAR POR LOS SERVICIOS DE </w:t>
      </w:r>
      <w:r w:rsidR="008D7EF4" w:rsidRPr="00720D49">
        <w:rPr>
          <w:b/>
          <w:sz w:val="22"/>
          <w:szCs w:val="22"/>
        </w:rPr>
        <w:t>CONSULTORÍA</w:t>
      </w:r>
      <w:r w:rsidRPr="00720D49">
        <w:rPr>
          <w:b/>
          <w:sz w:val="22"/>
          <w:szCs w:val="22"/>
        </w:rPr>
        <w:t xml:space="preserve"> (Art. 37 c de la Ley N° 2051</w:t>
      </w:r>
      <w:r w:rsidR="00F36FCD" w:rsidRPr="00720D49">
        <w:rPr>
          <w:b/>
          <w:sz w:val="22"/>
          <w:szCs w:val="22"/>
        </w:rPr>
        <w:t>/03</w:t>
      </w:r>
      <w:r w:rsidRPr="00720D49">
        <w:rPr>
          <w:b/>
          <w:sz w:val="22"/>
          <w:szCs w:val="22"/>
        </w:rPr>
        <w:t>)</w:t>
      </w:r>
    </w:p>
    <w:p w14:paraId="5B1D39F6" w14:textId="7892EA54" w:rsidR="00EE4B1C" w:rsidRPr="00720D49" w:rsidRDefault="00EE4B1C" w:rsidP="00D65D8C">
      <w:pPr>
        <w:jc w:val="both"/>
        <w:rPr>
          <w:sz w:val="22"/>
          <w:szCs w:val="22"/>
        </w:rPr>
      </w:pPr>
      <w:r w:rsidRPr="00720D49">
        <w:rPr>
          <w:sz w:val="22"/>
          <w:szCs w:val="22"/>
        </w:rPr>
        <w:t>8.1. El importe total a pagar por</w:t>
      </w:r>
      <w:r w:rsidR="00045D27" w:rsidRPr="00720D49">
        <w:rPr>
          <w:sz w:val="22"/>
          <w:szCs w:val="22"/>
        </w:rPr>
        <w:t xml:space="preserve"> los servicios de consultoría es de Gs. ……………. IVA INCLUIDO.</w:t>
      </w:r>
    </w:p>
    <w:p w14:paraId="0B4571D4" w14:textId="77777777" w:rsidR="00EE4B1C" w:rsidRPr="00720D49" w:rsidRDefault="00EE4B1C" w:rsidP="00D65D8C">
      <w:pPr>
        <w:jc w:val="both"/>
        <w:rPr>
          <w:sz w:val="22"/>
          <w:szCs w:val="22"/>
        </w:rPr>
      </w:pPr>
    </w:p>
    <w:p w14:paraId="022C953B" w14:textId="73CF1C30" w:rsidR="00EE4B1C" w:rsidRPr="00720D49" w:rsidRDefault="00EE4B1C" w:rsidP="00D65D8C">
      <w:pPr>
        <w:jc w:val="both"/>
        <w:rPr>
          <w:sz w:val="22"/>
          <w:szCs w:val="22"/>
        </w:rPr>
      </w:pPr>
      <w:r w:rsidRPr="00720D49">
        <w:rPr>
          <w:sz w:val="22"/>
          <w:szCs w:val="22"/>
        </w:rPr>
        <w:t>8.2. El Banco y Número de cuenta, del CONSULTOR, en el que se realizará el pago, vía acreditación en cuenta Bancaria es: Banco………………..Cta. Cte. (o Caja de Ahorro) N</w:t>
      </w:r>
      <w:r w:rsidR="008D7EF4" w:rsidRPr="00720D49">
        <w:rPr>
          <w:sz w:val="22"/>
          <w:szCs w:val="22"/>
        </w:rPr>
        <w:t>°…</w:t>
      </w:r>
      <w:r w:rsidRPr="00720D49">
        <w:rPr>
          <w:sz w:val="22"/>
          <w:szCs w:val="22"/>
        </w:rPr>
        <w:t>………………</w:t>
      </w:r>
    </w:p>
    <w:p w14:paraId="260FEA7B" w14:textId="77777777" w:rsidR="00B30167" w:rsidRPr="00720D49" w:rsidRDefault="00B30167" w:rsidP="00D65D8C">
      <w:pPr>
        <w:jc w:val="both"/>
        <w:rPr>
          <w:sz w:val="22"/>
          <w:szCs w:val="22"/>
        </w:rPr>
      </w:pPr>
    </w:p>
    <w:p w14:paraId="6E1C3FD8" w14:textId="6397ABBB" w:rsidR="00EE4B1C" w:rsidRPr="00720D49" w:rsidRDefault="00EE4B1C" w:rsidP="00D65D8C">
      <w:pPr>
        <w:ind w:left="540" w:hanging="540"/>
        <w:jc w:val="both"/>
        <w:rPr>
          <w:b/>
          <w:sz w:val="22"/>
          <w:szCs w:val="22"/>
        </w:rPr>
      </w:pPr>
      <w:r w:rsidRPr="00720D49">
        <w:rPr>
          <w:b/>
          <w:sz w:val="22"/>
          <w:szCs w:val="22"/>
        </w:rPr>
        <w:t>9.</w:t>
      </w:r>
      <w:r w:rsidRPr="00720D49">
        <w:rPr>
          <w:b/>
          <w:sz w:val="22"/>
          <w:szCs w:val="22"/>
        </w:rPr>
        <w:tab/>
        <w:t xml:space="preserve">PLAZO, LUGAR Y CONDICIONES DE </w:t>
      </w:r>
      <w:r w:rsidR="008D7EF4" w:rsidRPr="00720D49">
        <w:rPr>
          <w:b/>
          <w:sz w:val="22"/>
          <w:szCs w:val="22"/>
        </w:rPr>
        <w:t>PRESTACIÓN</w:t>
      </w:r>
      <w:r w:rsidRPr="00720D49">
        <w:rPr>
          <w:b/>
          <w:sz w:val="22"/>
          <w:szCs w:val="22"/>
        </w:rPr>
        <w:t xml:space="preserve"> DEL SERVICIO DE </w:t>
      </w:r>
      <w:r w:rsidR="008D7EF4" w:rsidRPr="00720D49">
        <w:rPr>
          <w:b/>
          <w:sz w:val="22"/>
          <w:szCs w:val="22"/>
        </w:rPr>
        <w:t>CONSULTORÍA</w:t>
      </w:r>
      <w:r w:rsidRPr="00720D49">
        <w:rPr>
          <w:b/>
          <w:sz w:val="22"/>
          <w:szCs w:val="22"/>
        </w:rPr>
        <w:t xml:space="preserve"> (Art. 37 d de la Ley N° 2051</w:t>
      </w:r>
      <w:r w:rsidR="00F36FCD" w:rsidRPr="00720D49">
        <w:rPr>
          <w:b/>
          <w:sz w:val="22"/>
          <w:szCs w:val="22"/>
        </w:rPr>
        <w:t>/03</w:t>
      </w:r>
      <w:r w:rsidRPr="00720D49">
        <w:rPr>
          <w:b/>
          <w:sz w:val="22"/>
          <w:szCs w:val="22"/>
        </w:rPr>
        <w:t>).</w:t>
      </w:r>
    </w:p>
    <w:p w14:paraId="4CCA28A3" w14:textId="2CD799FD" w:rsidR="00EE4B1C" w:rsidRPr="00023E06" w:rsidRDefault="00EE4B1C" w:rsidP="00D65D8C">
      <w:pPr>
        <w:ind w:right="51"/>
        <w:jc w:val="both"/>
        <w:rPr>
          <w:sz w:val="22"/>
          <w:szCs w:val="22"/>
        </w:rPr>
      </w:pPr>
      <w:r w:rsidRPr="00023E06">
        <w:rPr>
          <w:sz w:val="22"/>
          <w:szCs w:val="22"/>
        </w:rPr>
        <w:lastRenderedPageBreak/>
        <w:t xml:space="preserve">El plazo para la ejecución de los servicios será </w:t>
      </w:r>
      <w:r w:rsidR="007A432C" w:rsidRPr="00023E06">
        <w:rPr>
          <w:sz w:val="22"/>
          <w:szCs w:val="22"/>
        </w:rPr>
        <w:t>desde la firma del mismo hasta el cumplimiento total de las obligaciones</w:t>
      </w:r>
      <w:r w:rsidR="00E62FA9" w:rsidRPr="00023E06">
        <w:rPr>
          <w:sz w:val="22"/>
          <w:szCs w:val="22"/>
        </w:rPr>
        <w:t>, con la recepción del informe final por parte del Responsable del INEE</w:t>
      </w:r>
      <w:r w:rsidRPr="00023E06">
        <w:rPr>
          <w:sz w:val="22"/>
          <w:szCs w:val="22"/>
        </w:rPr>
        <w:t xml:space="preserve">. El lugar y condiciones de prestación de los Servicios de Consultoría requeridos </w:t>
      </w:r>
      <w:r w:rsidR="005477C2" w:rsidRPr="00023E06">
        <w:rPr>
          <w:sz w:val="22"/>
          <w:szCs w:val="22"/>
        </w:rPr>
        <w:t>serán</w:t>
      </w:r>
      <w:r w:rsidRPr="00023E06">
        <w:rPr>
          <w:sz w:val="22"/>
          <w:szCs w:val="22"/>
        </w:rPr>
        <w:t xml:space="preserve"> como se establecen en la Sección V - </w:t>
      </w:r>
      <w:r w:rsidR="0000254A" w:rsidRPr="00023E06">
        <w:rPr>
          <w:i/>
          <w:sz w:val="22"/>
          <w:szCs w:val="22"/>
        </w:rPr>
        <w:t>Términos</w:t>
      </w:r>
      <w:r w:rsidR="002E128C" w:rsidRPr="00023E06">
        <w:rPr>
          <w:i/>
          <w:sz w:val="22"/>
          <w:szCs w:val="22"/>
        </w:rPr>
        <w:t xml:space="preserve"> de Referencia</w:t>
      </w:r>
      <w:r w:rsidRPr="00023E06">
        <w:rPr>
          <w:sz w:val="22"/>
          <w:szCs w:val="22"/>
        </w:rPr>
        <w:t xml:space="preserve"> del Pliego de Bases y Condiciones (PBC). </w:t>
      </w:r>
    </w:p>
    <w:p w14:paraId="4346C878" w14:textId="77777777" w:rsidR="000E04D0" w:rsidRPr="00720D49" w:rsidRDefault="000E04D0" w:rsidP="00D65D8C">
      <w:pPr>
        <w:ind w:right="51"/>
        <w:jc w:val="both"/>
        <w:rPr>
          <w:sz w:val="22"/>
          <w:szCs w:val="22"/>
        </w:rPr>
      </w:pPr>
    </w:p>
    <w:p w14:paraId="0285C46B" w14:textId="4CA4007F" w:rsidR="00EE4B1C" w:rsidRPr="00720D49" w:rsidRDefault="00EE4B1C" w:rsidP="00D65D8C">
      <w:pPr>
        <w:ind w:left="540" w:hanging="540"/>
        <w:jc w:val="both"/>
        <w:rPr>
          <w:b/>
          <w:sz w:val="22"/>
          <w:szCs w:val="22"/>
        </w:rPr>
      </w:pPr>
      <w:r w:rsidRPr="00720D49">
        <w:rPr>
          <w:b/>
          <w:sz w:val="22"/>
          <w:szCs w:val="22"/>
        </w:rPr>
        <w:t xml:space="preserve">10. </w:t>
      </w:r>
      <w:r w:rsidRPr="00720D49">
        <w:rPr>
          <w:b/>
          <w:sz w:val="22"/>
          <w:szCs w:val="22"/>
        </w:rPr>
        <w:tab/>
        <w:t>PROGRAMA DE EJECUCIÓN DE LOS TRABAJOS (Art. 37 e de la Ley N° 2051</w:t>
      </w:r>
      <w:r w:rsidR="00F36FCD" w:rsidRPr="00720D49">
        <w:rPr>
          <w:b/>
          <w:sz w:val="22"/>
          <w:szCs w:val="22"/>
        </w:rPr>
        <w:t>/03</w:t>
      </w:r>
      <w:r w:rsidRPr="00720D49">
        <w:rPr>
          <w:b/>
          <w:sz w:val="22"/>
          <w:szCs w:val="22"/>
        </w:rPr>
        <w:t>).</w:t>
      </w:r>
    </w:p>
    <w:p w14:paraId="60CCF01F" w14:textId="510A45B2" w:rsidR="00172097" w:rsidRPr="00720D49" w:rsidRDefault="00EE4B1C" w:rsidP="00D65D8C">
      <w:pPr>
        <w:jc w:val="both"/>
        <w:rPr>
          <w:sz w:val="22"/>
          <w:szCs w:val="22"/>
        </w:rPr>
      </w:pPr>
      <w:r w:rsidRPr="00720D49">
        <w:rPr>
          <w:sz w:val="22"/>
          <w:szCs w:val="22"/>
        </w:rPr>
        <w:t xml:space="preserve">El Programa de ejecución de los trabajos </w:t>
      </w:r>
      <w:r w:rsidR="00770FFB" w:rsidRPr="00720D49">
        <w:rPr>
          <w:sz w:val="22"/>
          <w:szCs w:val="22"/>
        </w:rPr>
        <w:t xml:space="preserve">de </w:t>
      </w:r>
      <w:r w:rsidRPr="00720D49">
        <w:rPr>
          <w:sz w:val="22"/>
          <w:szCs w:val="22"/>
        </w:rPr>
        <w:t xml:space="preserve">consultoría a realizarse es el especificado en los Términos de Referencia y en la </w:t>
      </w:r>
      <w:r w:rsidR="00BF78D2">
        <w:rPr>
          <w:sz w:val="22"/>
          <w:szCs w:val="22"/>
        </w:rPr>
        <w:t>o</w:t>
      </w:r>
      <w:r w:rsidRPr="00720D49">
        <w:rPr>
          <w:sz w:val="22"/>
          <w:szCs w:val="22"/>
        </w:rPr>
        <w:t xml:space="preserve">ferta </w:t>
      </w:r>
      <w:r w:rsidR="00BF78D2">
        <w:rPr>
          <w:sz w:val="22"/>
          <w:szCs w:val="22"/>
        </w:rPr>
        <w:t>a</w:t>
      </w:r>
      <w:r w:rsidRPr="00720D49">
        <w:rPr>
          <w:sz w:val="22"/>
          <w:szCs w:val="22"/>
        </w:rPr>
        <w:t>djudicada.</w:t>
      </w:r>
    </w:p>
    <w:p w14:paraId="3124B865" w14:textId="77777777" w:rsidR="00240EC6" w:rsidRPr="00720D49" w:rsidRDefault="00240EC6" w:rsidP="00D65D8C">
      <w:pPr>
        <w:jc w:val="both"/>
        <w:rPr>
          <w:sz w:val="22"/>
          <w:szCs w:val="22"/>
        </w:rPr>
      </w:pPr>
    </w:p>
    <w:p w14:paraId="68C2D115" w14:textId="77777777" w:rsidR="005504D6" w:rsidRPr="00720D49" w:rsidRDefault="005504D6" w:rsidP="00D65D8C">
      <w:pPr>
        <w:rPr>
          <w:b/>
          <w:sz w:val="22"/>
          <w:szCs w:val="22"/>
        </w:rPr>
      </w:pPr>
      <w:r w:rsidRPr="00720D49">
        <w:rPr>
          <w:b/>
          <w:sz w:val="22"/>
          <w:szCs w:val="22"/>
        </w:rPr>
        <w:t>10.1. ADMINISTRADOR DEL CONTRATO</w:t>
      </w:r>
    </w:p>
    <w:p w14:paraId="42313F0B" w14:textId="08D97707" w:rsidR="00D91C2E" w:rsidRPr="00BF78D2" w:rsidRDefault="00D91C2E" w:rsidP="00956C20">
      <w:pPr>
        <w:jc w:val="both"/>
        <w:rPr>
          <w:sz w:val="22"/>
          <w:szCs w:val="22"/>
        </w:rPr>
      </w:pPr>
      <w:r w:rsidRPr="00720D49">
        <w:rPr>
          <w:sz w:val="22"/>
          <w:szCs w:val="22"/>
        </w:rPr>
        <w:t xml:space="preserve">El administrador del contrato del presente llamado </w:t>
      </w:r>
      <w:r w:rsidR="00F36FCD" w:rsidRPr="00720D49">
        <w:rPr>
          <w:sz w:val="22"/>
          <w:szCs w:val="22"/>
        </w:rPr>
        <w:t xml:space="preserve">es la </w:t>
      </w:r>
      <w:r w:rsidR="00F36FCD" w:rsidRPr="00BF78D2">
        <w:rPr>
          <w:sz w:val="22"/>
          <w:szCs w:val="22"/>
        </w:rPr>
        <w:t>Dirección Administrativa, dependiente de la Dirección General de Administración y Finanzas.</w:t>
      </w:r>
    </w:p>
    <w:p w14:paraId="60F00F17" w14:textId="77777777" w:rsidR="009E6E97" w:rsidRPr="00720D49" w:rsidRDefault="009E6E97" w:rsidP="005A313E">
      <w:pPr>
        <w:jc w:val="both"/>
        <w:rPr>
          <w:sz w:val="22"/>
          <w:szCs w:val="22"/>
        </w:rPr>
      </w:pPr>
    </w:p>
    <w:p w14:paraId="0C6738EF" w14:textId="77777777" w:rsidR="00074FE3" w:rsidRPr="00720D49" w:rsidRDefault="00074FE3" w:rsidP="000E04D0">
      <w:pPr>
        <w:tabs>
          <w:tab w:val="left" w:pos="567"/>
        </w:tabs>
        <w:rPr>
          <w:b/>
          <w:sz w:val="22"/>
          <w:szCs w:val="22"/>
        </w:rPr>
      </w:pPr>
      <w:r w:rsidRPr="00720D49">
        <w:rPr>
          <w:b/>
          <w:sz w:val="22"/>
          <w:szCs w:val="22"/>
        </w:rPr>
        <w:t>11. PROPIEDAD INTELECTUAL</w:t>
      </w:r>
    </w:p>
    <w:p w14:paraId="6EFFD6C1" w14:textId="77777777" w:rsidR="00074FE3" w:rsidRPr="00720D49" w:rsidRDefault="00074FE3" w:rsidP="00074FE3">
      <w:pPr>
        <w:jc w:val="both"/>
        <w:rPr>
          <w:sz w:val="22"/>
          <w:szCs w:val="22"/>
        </w:rPr>
      </w:pPr>
      <w:r w:rsidRPr="00720D49">
        <w:rPr>
          <w:sz w:val="22"/>
          <w:szCs w:val="22"/>
        </w:rPr>
        <w:t>La Contratada reconoce que todos los productos realizados en virtud a este Contrato son obras realizadas por encargo del Ministerio de Educación y Ciencias. Consiguientemente, el mismo reconoce que el Ministerio de Educación y Ciencias es el único y legítimo titular de los derechos de propiedad intelectual derivados de los mismos de conformidad a lo establecido en el Artículo 14 de la Ley No. 1328/98 De Derecho de Autor y Derechos Conexos.</w:t>
      </w:r>
    </w:p>
    <w:p w14:paraId="67DE9136" w14:textId="77777777" w:rsidR="00074FE3" w:rsidRPr="00720D49" w:rsidRDefault="00074FE3" w:rsidP="00D65D8C">
      <w:pPr>
        <w:rPr>
          <w:sz w:val="22"/>
          <w:szCs w:val="22"/>
        </w:rPr>
      </w:pPr>
    </w:p>
    <w:p w14:paraId="32E1066A" w14:textId="4C2592EC" w:rsidR="00EE4B1C" w:rsidRPr="00720D49" w:rsidRDefault="00713485" w:rsidP="000F4A0C">
      <w:pPr>
        <w:tabs>
          <w:tab w:val="left" w:pos="709"/>
        </w:tabs>
        <w:jc w:val="both"/>
        <w:rPr>
          <w:b/>
          <w:sz w:val="22"/>
          <w:szCs w:val="22"/>
        </w:rPr>
      </w:pPr>
      <w:r>
        <w:rPr>
          <w:b/>
          <w:sz w:val="22"/>
          <w:szCs w:val="22"/>
        </w:rPr>
        <w:t>12</w:t>
      </w:r>
      <w:r w:rsidR="002636B3" w:rsidRPr="00720D49">
        <w:rPr>
          <w:b/>
          <w:sz w:val="22"/>
          <w:szCs w:val="22"/>
        </w:rPr>
        <w:t xml:space="preserve">. </w:t>
      </w:r>
      <w:r w:rsidR="00EE4B1C" w:rsidRPr="00720D49">
        <w:rPr>
          <w:b/>
          <w:sz w:val="22"/>
          <w:szCs w:val="22"/>
        </w:rPr>
        <w:t>FORMA Y TÉRMINOS PARA GARANTIZAR EL CUMPLIMIENTO DEL CONTRATO (Art. 37 g, Ley N° 2051</w:t>
      </w:r>
      <w:r w:rsidR="00A706E7" w:rsidRPr="00720D49">
        <w:rPr>
          <w:b/>
          <w:sz w:val="22"/>
          <w:szCs w:val="22"/>
        </w:rPr>
        <w:t>/03</w:t>
      </w:r>
      <w:r w:rsidR="00EE4B1C" w:rsidRPr="00720D49">
        <w:rPr>
          <w:b/>
          <w:sz w:val="22"/>
          <w:szCs w:val="22"/>
        </w:rPr>
        <w:t xml:space="preserve">). </w:t>
      </w:r>
    </w:p>
    <w:p w14:paraId="6F16B088" w14:textId="77777777" w:rsidR="00223AF8" w:rsidRPr="00147769" w:rsidRDefault="00223AF8" w:rsidP="00223AF8">
      <w:pPr>
        <w:jc w:val="both"/>
        <w:rPr>
          <w:sz w:val="22"/>
          <w:szCs w:val="22"/>
        </w:rPr>
      </w:pPr>
      <w:r w:rsidRPr="00147769">
        <w:rPr>
          <w:sz w:val="22"/>
          <w:szCs w:val="22"/>
        </w:rPr>
        <w:t xml:space="preserve">El CONSULTOR se obliga a presentar al CONTRATANTE una póliza de seguros o garantía bancaria de Garantía de Desempeño de una Actividad o Profesión por un monto equivalente al </w:t>
      </w:r>
      <w:r w:rsidRPr="00147769">
        <w:rPr>
          <w:b/>
          <w:sz w:val="22"/>
          <w:szCs w:val="22"/>
        </w:rPr>
        <w:t>10% (diez por ciento)</w:t>
      </w:r>
      <w:r w:rsidRPr="00147769">
        <w:rPr>
          <w:sz w:val="22"/>
          <w:szCs w:val="22"/>
        </w:rPr>
        <w:t xml:space="preserve"> del Precio del Contrato, por un plazo de 15 meses contados a partir de la suscripción del contrato.</w:t>
      </w:r>
    </w:p>
    <w:p w14:paraId="44608318" w14:textId="77777777" w:rsidR="00EE4B1C" w:rsidRPr="00720D49" w:rsidRDefault="00EE4B1C" w:rsidP="00D65D8C">
      <w:pPr>
        <w:jc w:val="both"/>
        <w:rPr>
          <w:sz w:val="22"/>
          <w:szCs w:val="22"/>
        </w:rPr>
      </w:pPr>
    </w:p>
    <w:p w14:paraId="459202F7" w14:textId="49B21BFE" w:rsidR="00EE4B1C" w:rsidRPr="00720D49" w:rsidRDefault="00E52130" w:rsidP="00D65D8C">
      <w:pPr>
        <w:jc w:val="both"/>
        <w:rPr>
          <w:b/>
          <w:sz w:val="22"/>
          <w:szCs w:val="22"/>
        </w:rPr>
      </w:pPr>
      <w:r w:rsidRPr="00720D49">
        <w:rPr>
          <w:b/>
          <w:sz w:val="22"/>
          <w:szCs w:val="22"/>
        </w:rPr>
        <w:t>1</w:t>
      </w:r>
      <w:r w:rsidR="00147769">
        <w:rPr>
          <w:b/>
          <w:sz w:val="22"/>
          <w:szCs w:val="22"/>
        </w:rPr>
        <w:t>3</w:t>
      </w:r>
      <w:r w:rsidR="00EE4B1C" w:rsidRPr="00720D49">
        <w:rPr>
          <w:b/>
          <w:sz w:val="22"/>
          <w:szCs w:val="22"/>
        </w:rPr>
        <w:t xml:space="preserve">.   GARANTÍAS PARA EL FUNCIONAMIENTO Y APLICABILIDAD DE LOS PRODUCTOS DE </w:t>
      </w:r>
      <w:r w:rsidR="008D7EF4" w:rsidRPr="00720D49">
        <w:rPr>
          <w:b/>
          <w:sz w:val="22"/>
          <w:szCs w:val="22"/>
        </w:rPr>
        <w:t>CONSULTORÍA</w:t>
      </w:r>
      <w:r w:rsidR="00EE4B1C" w:rsidRPr="00720D49">
        <w:rPr>
          <w:b/>
          <w:sz w:val="22"/>
          <w:szCs w:val="22"/>
        </w:rPr>
        <w:t>.</w:t>
      </w:r>
    </w:p>
    <w:p w14:paraId="0D889001" w14:textId="5DDA785C" w:rsidR="00EE4B1C" w:rsidRPr="00720D49" w:rsidRDefault="00EE4B1C" w:rsidP="00D65D8C">
      <w:pPr>
        <w:jc w:val="both"/>
        <w:rPr>
          <w:sz w:val="22"/>
          <w:szCs w:val="22"/>
        </w:rPr>
      </w:pPr>
      <w:r w:rsidRPr="00720D49">
        <w:rPr>
          <w:sz w:val="22"/>
          <w:szCs w:val="22"/>
        </w:rPr>
        <w:t>El CONSULTOR garantiza a</w:t>
      </w:r>
      <w:r w:rsidR="006B7463">
        <w:rPr>
          <w:sz w:val="22"/>
          <w:szCs w:val="22"/>
        </w:rPr>
        <w:t xml:space="preserve"> </w:t>
      </w:r>
      <w:r w:rsidRPr="00720D49">
        <w:rPr>
          <w:sz w:val="22"/>
          <w:szCs w:val="22"/>
        </w:rPr>
        <w:t>l</w:t>
      </w:r>
      <w:r w:rsidR="006B7463">
        <w:rPr>
          <w:sz w:val="22"/>
          <w:szCs w:val="22"/>
        </w:rPr>
        <w:t>a</w:t>
      </w:r>
      <w:r w:rsidRPr="00720D49">
        <w:rPr>
          <w:sz w:val="22"/>
          <w:szCs w:val="22"/>
        </w:rPr>
        <w:t xml:space="preserve"> CONTRATANTE la correcta prestación de los servicios profesionales de consultoría requeridos en </w:t>
      </w:r>
      <w:r w:rsidR="00671892" w:rsidRPr="00720D49">
        <w:rPr>
          <w:sz w:val="22"/>
          <w:szCs w:val="22"/>
        </w:rPr>
        <w:t xml:space="preserve">la Sección 5 </w:t>
      </w:r>
      <w:r w:rsidRPr="00720D49">
        <w:rPr>
          <w:sz w:val="22"/>
          <w:szCs w:val="22"/>
        </w:rPr>
        <w:t>Términos de Referencia y la consecuente aplicabilidad de los productos del servicio.</w:t>
      </w:r>
    </w:p>
    <w:p w14:paraId="4B093AC6" w14:textId="77777777" w:rsidR="0016020C" w:rsidRPr="00720D49" w:rsidRDefault="0016020C" w:rsidP="00D65D8C">
      <w:pPr>
        <w:jc w:val="both"/>
        <w:rPr>
          <w:sz w:val="22"/>
          <w:szCs w:val="22"/>
        </w:rPr>
      </w:pPr>
    </w:p>
    <w:p w14:paraId="3C20918D" w14:textId="235A3BC6" w:rsidR="00EE4B1C" w:rsidRPr="00720D49" w:rsidRDefault="00E52130" w:rsidP="00D65D8C">
      <w:pPr>
        <w:rPr>
          <w:b/>
          <w:sz w:val="22"/>
          <w:szCs w:val="22"/>
          <w:lang w:val="pt-BR"/>
        </w:rPr>
      </w:pPr>
      <w:r w:rsidRPr="00720D49">
        <w:rPr>
          <w:b/>
          <w:sz w:val="22"/>
          <w:szCs w:val="22"/>
          <w:lang w:val="pt-BR"/>
        </w:rPr>
        <w:t>1</w:t>
      </w:r>
      <w:r w:rsidR="006B7463">
        <w:rPr>
          <w:b/>
          <w:sz w:val="22"/>
          <w:szCs w:val="22"/>
          <w:lang w:val="pt-BR"/>
        </w:rPr>
        <w:t>4</w:t>
      </w:r>
      <w:r w:rsidR="00EE4B1C" w:rsidRPr="00720D49">
        <w:rPr>
          <w:b/>
          <w:sz w:val="22"/>
          <w:szCs w:val="22"/>
          <w:lang w:val="pt-BR"/>
        </w:rPr>
        <w:t xml:space="preserve">.      MULTAS (Art. 37 </w:t>
      </w:r>
      <w:r w:rsidR="006B7463">
        <w:rPr>
          <w:b/>
          <w:sz w:val="22"/>
          <w:szCs w:val="22"/>
          <w:lang w:val="pt-BR"/>
        </w:rPr>
        <w:t>“</w:t>
      </w:r>
      <w:r w:rsidR="00EE4B1C" w:rsidRPr="00720D49">
        <w:rPr>
          <w:b/>
          <w:sz w:val="22"/>
          <w:szCs w:val="22"/>
          <w:lang w:val="pt-BR"/>
        </w:rPr>
        <w:t>i</w:t>
      </w:r>
      <w:r w:rsidR="006B7463">
        <w:rPr>
          <w:b/>
          <w:sz w:val="22"/>
          <w:szCs w:val="22"/>
          <w:lang w:val="pt-BR"/>
        </w:rPr>
        <w:t>”</w:t>
      </w:r>
      <w:r w:rsidR="00EE4B1C" w:rsidRPr="00720D49">
        <w:rPr>
          <w:b/>
          <w:sz w:val="22"/>
          <w:szCs w:val="22"/>
          <w:lang w:val="pt-BR"/>
        </w:rPr>
        <w:t>, Ley N° 2051</w:t>
      </w:r>
      <w:r w:rsidR="00A706E7" w:rsidRPr="00720D49">
        <w:rPr>
          <w:b/>
          <w:sz w:val="22"/>
          <w:szCs w:val="22"/>
          <w:lang w:val="pt-BR"/>
        </w:rPr>
        <w:t>/03</w:t>
      </w:r>
      <w:r w:rsidR="00EE4B1C" w:rsidRPr="00720D49">
        <w:rPr>
          <w:b/>
          <w:sz w:val="22"/>
          <w:szCs w:val="22"/>
          <w:lang w:val="pt-BR"/>
        </w:rPr>
        <w:t>).</w:t>
      </w:r>
    </w:p>
    <w:p w14:paraId="487C9CF9" w14:textId="61723939" w:rsidR="00EE4B1C" w:rsidRPr="00720D49" w:rsidRDefault="00EE4B1C" w:rsidP="00D65D8C">
      <w:pPr>
        <w:pStyle w:val="Normali"/>
        <w:spacing w:after="0"/>
        <w:rPr>
          <w:sz w:val="22"/>
          <w:szCs w:val="22"/>
          <w:lang w:val="es-ES"/>
        </w:rPr>
      </w:pPr>
      <w:r w:rsidRPr="00720D49">
        <w:rPr>
          <w:sz w:val="22"/>
          <w:szCs w:val="22"/>
          <w:lang w:val="es-ES"/>
        </w:rPr>
        <w:t xml:space="preserve">Cualquier negligencia o deficiencia del Servicio prestado por el Consultor que originen costos adicionales y/o produzcan perjuicios al Contratante serán </w:t>
      </w:r>
      <w:r w:rsidRPr="002C39B9">
        <w:rPr>
          <w:sz w:val="22"/>
          <w:szCs w:val="22"/>
          <w:lang w:val="es-ES"/>
        </w:rPr>
        <w:t xml:space="preserve">de </w:t>
      </w:r>
      <w:r w:rsidR="00B830A2" w:rsidRPr="002C39B9">
        <w:rPr>
          <w:sz w:val="22"/>
          <w:szCs w:val="22"/>
          <w:lang w:val="es-ES"/>
        </w:rPr>
        <w:t xml:space="preserve">exclusiva </w:t>
      </w:r>
      <w:r w:rsidR="00C967A9">
        <w:rPr>
          <w:sz w:val="22"/>
          <w:szCs w:val="22"/>
          <w:lang w:val="es-ES"/>
        </w:rPr>
        <w:t xml:space="preserve">responsabilidad </w:t>
      </w:r>
      <w:r w:rsidR="00B830A2" w:rsidRPr="00720D49">
        <w:rPr>
          <w:sz w:val="22"/>
          <w:szCs w:val="22"/>
          <w:lang w:val="es-ES"/>
        </w:rPr>
        <w:t>del</w:t>
      </w:r>
      <w:r w:rsidRPr="00720D49">
        <w:rPr>
          <w:sz w:val="22"/>
          <w:szCs w:val="22"/>
          <w:lang w:val="es-ES"/>
        </w:rPr>
        <w:t xml:space="preserve"> Consultor y éste resarcirá en la misma medida y forma los daños causados.</w:t>
      </w:r>
    </w:p>
    <w:p w14:paraId="6F9ED29F" w14:textId="77777777" w:rsidR="00353045" w:rsidRPr="00720D49" w:rsidRDefault="00353045" w:rsidP="00D65D8C">
      <w:pPr>
        <w:pStyle w:val="Normali"/>
        <w:spacing w:after="0"/>
        <w:rPr>
          <w:sz w:val="22"/>
          <w:szCs w:val="22"/>
          <w:lang w:val="es-ES"/>
        </w:rPr>
      </w:pPr>
    </w:p>
    <w:p w14:paraId="3B03199E" w14:textId="3B03AE20" w:rsidR="00EE4B1C" w:rsidRPr="00720D49" w:rsidRDefault="00EE4B1C" w:rsidP="00D65D8C">
      <w:pPr>
        <w:jc w:val="both"/>
        <w:rPr>
          <w:sz w:val="22"/>
          <w:szCs w:val="22"/>
        </w:rPr>
      </w:pPr>
      <w:r w:rsidRPr="00720D49">
        <w:rPr>
          <w:sz w:val="22"/>
          <w:szCs w:val="22"/>
        </w:rPr>
        <w:t>Si existiera una presentación deficiente o tardía de los informes o incumplimiento de las obligaciones contractuales implicará primeramente una amonestación escrita por parte de</w:t>
      </w:r>
      <w:r w:rsidR="00C27CD4" w:rsidRPr="00720D49">
        <w:rPr>
          <w:sz w:val="22"/>
          <w:szCs w:val="22"/>
        </w:rPr>
        <w:t xml:space="preserve"> </w:t>
      </w:r>
      <w:r w:rsidRPr="00720D49">
        <w:rPr>
          <w:sz w:val="22"/>
          <w:szCs w:val="22"/>
        </w:rPr>
        <w:t>l</w:t>
      </w:r>
      <w:r w:rsidR="00C27CD4" w:rsidRPr="00720D49">
        <w:rPr>
          <w:sz w:val="22"/>
          <w:szCs w:val="22"/>
        </w:rPr>
        <w:t>a</w:t>
      </w:r>
      <w:r w:rsidRPr="00720D49">
        <w:rPr>
          <w:sz w:val="22"/>
          <w:szCs w:val="22"/>
        </w:rPr>
        <w:t xml:space="preserve"> Contratante. Si por segunda vez existiera dicha </w:t>
      </w:r>
      <w:r w:rsidR="00501CD4" w:rsidRPr="00720D49">
        <w:rPr>
          <w:sz w:val="22"/>
          <w:szCs w:val="22"/>
        </w:rPr>
        <w:t>situación se</w:t>
      </w:r>
      <w:r w:rsidRPr="00720D49">
        <w:rPr>
          <w:sz w:val="22"/>
          <w:szCs w:val="22"/>
        </w:rPr>
        <w:t xml:space="preserve"> penalizará a la Consultora con una multa equivalente al </w:t>
      </w:r>
      <w:r w:rsidR="000E4716" w:rsidRPr="00720D49">
        <w:rPr>
          <w:b/>
          <w:sz w:val="22"/>
          <w:szCs w:val="22"/>
        </w:rPr>
        <w:t>0,50</w:t>
      </w:r>
      <w:r w:rsidRPr="00720D49">
        <w:rPr>
          <w:b/>
          <w:sz w:val="22"/>
          <w:szCs w:val="22"/>
        </w:rPr>
        <w:t>%</w:t>
      </w:r>
      <w:r w:rsidR="002B4BE5">
        <w:rPr>
          <w:b/>
          <w:sz w:val="22"/>
          <w:szCs w:val="22"/>
        </w:rPr>
        <w:t xml:space="preserve"> </w:t>
      </w:r>
      <w:r w:rsidR="002B4BE5" w:rsidRPr="00596B85">
        <w:rPr>
          <w:b/>
          <w:sz w:val="22"/>
          <w:szCs w:val="22"/>
        </w:rPr>
        <w:t>por cada día de atraso</w:t>
      </w:r>
      <w:r w:rsidRPr="00596B85">
        <w:rPr>
          <w:sz w:val="22"/>
          <w:szCs w:val="22"/>
        </w:rPr>
        <w:t xml:space="preserve"> </w:t>
      </w:r>
      <w:r w:rsidR="002B4BE5" w:rsidRPr="00596B85">
        <w:rPr>
          <w:sz w:val="22"/>
          <w:szCs w:val="22"/>
        </w:rPr>
        <w:t xml:space="preserve">a ser descontado del </w:t>
      </w:r>
      <w:r w:rsidRPr="00596B85">
        <w:rPr>
          <w:sz w:val="22"/>
          <w:szCs w:val="22"/>
        </w:rPr>
        <w:t>p</w:t>
      </w:r>
      <w:r w:rsidRPr="00720D49">
        <w:rPr>
          <w:sz w:val="22"/>
          <w:szCs w:val="22"/>
        </w:rPr>
        <w:t xml:space="preserve">edido de pago que acompaña al siguiente Informe. Si por tercera vez existiera una reincidencia, además de la multa de </w:t>
      </w:r>
      <w:r w:rsidR="000E4716" w:rsidRPr="00720D49">
        <w:rPr>
          <w:sz w:val="22"/>
          <w:szCs w:val="22"/>
        </w:rPr>
        <w:t>0,50</w:t>
      </w:r>
      <w:r w:rsidRPr="00720D49">
        <w:rPr>
          <w:sz w:val="22"/>
          <w:szCs w:val="22"/>
        </w:rPr>
        <w:t xml:space="preserve">% del pedido de pago que acompaña al siguiente Informe, </w:t>
      </w:r>
      <w:r w:rsidR="00C27CD4" w:rsidRPr="00720D49">
        <w:rPr>
          <w:sz w:val="22"/>
          <w:szCs w:val="22"/>
        </w:rPr>
        <w:t>la</w:t>
      </w:r>
      <w:r w:rsidRPr="00720D49">
        <w:rPr>
          <w:sz w:val="22"/>
          <w:szCs w:val="22"/>
        </w:rPr>
        <w:t xml:space="preserve"> Contratante se reserva el derecho de solicitar el cambio del Director / Coordinador de Servicio.</w:t>
      </w:r>
    </w:p>
    <w:p w14:paraId="00FAA5FB" w14:textId="77777777" w:rsidR="00240EC6" w:rsidRPr="00720D49" w:rsidRDefault="00240EC6" w:rsidP="00D65D8C">
      <w:pPr>
        <w:jc w:val="both"/>
        <w:rPr>
          <w:sz w:val="22"/>
          <w:szCs w:val="22"/>
        </w:rPr>
      </w:pPr>
    </w:p>
    <w:p w14:paraId="2ABE5105" w14:textId="77777777" w:rsidR="00EE4B1C" w:rsidRPr="00720D49" w:rsidRDefault="00EE4B1C" w:rsidP="00D65D8C">
      <w:pPr>
        <w:jc w:val="both"/>
        <w:rPr>
          <w:sz w:val="22"/>
          <w:szCs w:val="22"/>
        </w:rPr>
      </w:pPr>
      <w:r w:rsidRPr="00720D49">
        <w:rPr>
          <w:sz w:val="22"/>
          <w:szCs w:val="22"/>
        </w:rPr>
        <w:t>Se considera como presentación deficiente a aquellos que no reúnan las exigencias técnicas y metodológicas establecidas en</w:t>
      </w:r>
      <w:r w:rsidR="007903CA" w:rsidRPr="00720D49">
        <w:rPr>
          <w:sz w:val="22"/>
          <w:szCs w:val="22"/>
        </w:rPr>
        <w:t xml:space="preserve"> los procedimientos institucionales establecidos para la fiscalización,</w:t>
      </w:r>
      <w:r w:rsidRPr="00720D49">
        <w:rPr>
          <w:sz w:val="22"/>
          <w:szCs w:val="22"/>
        </w:rPr>
        <w:t xml:space="preserve"> los términos de referencia y en la propuesta técnica respectiva (ejemplo: datos erróneos o insuficientes </w:t>
      </w:r>
      <w:r w:rsidRPr="00720D49">
        <w:rPr>
          <w:sz w:val="22"/>
          <w:szCs w:val="22"/>
        </w:rPr>
        <w:lastRenderedPageBreak/>
        <w:t>en cuanto al avance del servicio, o sean manifiestamente pobres con respecto al contenido mínimo de los informes establecidos anteriormente).</w:t>
      </w:r>
    </w:p>
    <w:p w14:paraId="6237078E" w14:textId="77777777" w:rsidR="00B323C2" w:rsidRPr="00720D49" w:rsidRDefault="00B323C2" w:rsidP="00D65D8C">
      <w:pPr>
        <w:jc w:val="both"/>
        <w:rPr>
          <w:sz w:val="22"/>
          <w:szCs w:val="22"/>
        </w:rPr>
      </w:pPr>
    </w:p>
    <w:p w14:paraId="7429B6A6" w14:textId="2B4BC427" w:rsidR="00EE4B1C" w:rsidRPr="00720D49" w:rsidRDefault="00EE4B1C" w:rsidP="00D65D8C">
      <w:pPr>
        <w:jc w:val="both"/>
        <w:rPr>
          <w:sz w:val="22"/>
          <w:szCs w:val="22"/>
        </w:rPr>
      </w:pPr>
      <w:r w:rsidRPr="002C39B9">
        <w:rPr>
          <w:sz w:val="22"/>
          <w:szCs w:val="22"/>
        </w:rPr>
        <w:t xml:space="preserve">El acumulado de las multas será de hasta el 10 % (diez por ciento) </w:t>
      </w:r>
      <w:r w:rsidRPr="00720D49">
        <w:rPr>
          <w:sz w:val="22"/>
          <w:szCs w:val="22"/>
        </w:rPr>
        <w:t>del Precio del Contrato, superado el cual será aplicable l</w:t>
      </w:r>
      <w:r w:rsidR="006D47F0" w:rsidRPr="00720D49">
        <w:rPr>
          <w:sz w:val="22"/>
          <w:szCs w:val="22"/>
        </w:rPr>
        <w:t xml:space="preserve">o establecido en la </w:t>
      </w:r>
      <w:r w:rsidR="006D47F0" w:rsidRPr="002C39B9">
        <w:rPr>
          <w:color w:val="000000" w:themeColor="text1"/>
          <w:sz w:val="22"/>
          <w:szCs w:val="22"/>
        </w:rPr>
        <w:t>cláusula 2.9</w:t>
      </w:r>
      <w:r w:rsidRPr="002C39B9">
        <w:rPr>
          <w:color w:val="000000" w:themeColor="text1"/>
          <w:sz w:val="22"/>
          <w:szCs w:val="22"/>
        </w:rPr>
        <w:t xml:space="preserve">.1 </w:t>
      </w:r>
      <w:r w:rsidR="0098702E">
        <w:rPr>
          <w:color w:val="000000" w:themeColor="text1"/>
          <w:sz w:val="22"/>
          <w:szCs w:val="22"/>
        </w:rPr>
        <w:t>inciso</w:t>
      </w:r>
      <w:r w:rsidRPr="002C39B9">
        <w:rPr>
          <w:color w:val="000000" w:themeColor="text1"/>
          <w:sz w:val="22"/>
          <w:szCs w:val="22"/>
        </w:rPr>
        <w:t xml:space="preserve"> a) de las CGC.</w:t>
      </w:r>
    </w:p>
    <w:p w14:paraId="7F510193" w14:textId="77777777" w:rsidR="00EE4B1C" w:rsidRPr="00720D49" w:rsidRDefault="00EE4B1C" w:rsidP="00D65D8C">
      <w:pPr>
        <w:jc w:val="both"/>
        <w:rPr>
          <w:sz w:val="22"/>
          <w:szCs w:val="22"/>
        </w:rPr>
      </w:pPr>
    </w:p>
    <w:p w14:paraId="61B66D98" w14:textId="77777777" w:rsidR="00EE4B1C" w:rsidRPr="00720D49" w:rsidRDefault="00EE4B1C" w:rsidP="00D65D8C">
      <w:pPr>
        <w:jc w:val="both"/>
        <w:rPr>
          <w:sz w:val="22"/>
          <w:szCs w:val="22"/>
        </w:rPr>
      </w:pPr>
      <w:r w:rsidRPr="00720D49">
        <w:rPr>
          <w:sz w:val="22"/>
          <w:szCs w:val="22"/>
        </w:rPr>
        <w:t>Estas penalidades no se aplicarán en las causas establecidas en la Cláusula 2.</w:t>
      </w:r>
      <w:r w:rsidR="00AE1EF1" w:rsidRPr="00720D49">
        <w:rPr>
          <w:sz w:val="22"/>
          <w:szCs w:val="22"/>
        </w:rPr>
        <w:t xml:space="preserve">7 </w:t>
      </w:r>
      <w:r w:rsidRPr="00720D49">
        <w:rPr>
          <w:sz w:val="22"/>
          <w:szCs w:val="22"/>
        </w:rPr>
        <w:t>“Fuerza Mayor de las CGC”.</w:t>
      </w:r>
    </w:p>
    <w:p w14:paraId="2E97508A" w14:textId="77777777" w:rsidR="00172097" w:rsidRPr="00720D49" w:rsidRDefault="00172097" w:rsidP="00D65D8C">
      <w:pPr>
        <w:jc w:val="both"/>
        <w:rPr>
          <w:sz w:val="22"/>
          <w:szCs w:val="22"/>
        </w:rPr>
      </w:pPr>
    </w:p>
    <w:p w14:paraId="7DF97C52" w14:textId="1C89DF62" w:rsidR="00EE4B1C" w:rsidRPr="00720D49" w:rsidRDefault="009F33A0" w:rsidP="00D65D8C">
      <w:pPr>
        <w:ind w:left="567" w:hanging="567"/>
        <w:jc w:val="both"/>
        <w:rPr>
          <w:b/>
          <w:sz w:val="22"/>
          <w:szCs w:val="22"/>
        </w:rPr>
      </w:pPr>
      <w:r>
        <w:rPr>
          <w:b/>
          <w:sz w:val="22"/>
          <w:szCs w:val="22"/>
        </w:rPr>
        <w:t>15</w:t>
      </w:r>
      <w:r w:rsidR="00EE4B1C" w:rsidRPr="00720D49">
        <w:rPr>
          <w:b/>
          <w:sz w:val="22"/>
          <w:szCs w:val="22"/>
        </w:rPr>
        <w:t>.</w:t>
      </w:r>
      <w:r w:rsidR="00EE4B1C" w:rsidRPr="00720D49">
        <w:rPr>
          <w:b/>
          <w:sz w:val="22"/>
          <w:szCs w:val="22"/>
        </w:rPr>
        <w:tab/>
        <w:t xml:space="preserve">DESCRIPCIÓN DE LOS PRODUCTOS DE LOS TRABAJOS DE </w:t>
      </w:r>
      <w:r w:rsidR="008D7EF4" w:rsidRPr="00720D49">
        <w:rPr>
          <w:b/>
          <w:sz w:val="22"/>
          <w:szCs w:val="22"/>
        </w:rPr>
        <w:t>CONSULTORÍA</w:t>
      </w:r>
      <w:r w:rsidR="00EE4B1C" w:rsidRPr="00720D49">
        <w:rPr>
          <w:b/>
          <w:sz w:val="22"/>
          <w:szCs w:val="22"/>
        </w:rPr>
        <w:t xml:space="preserve"> (Art. 37 j, Ley N° 2051</w:t>
      </w:r>
      <w:r w:rsidR="00E00EA5" w:rsidRPr="00720D49">
        <w:rPr>
          <w:b/>
          <w:sz w:val="22"/>
          <w:szCs w:val="22"/>
        </w:rPr>
        <w:t>/03</w:t>
      </w:r>
      <w:r w:rsidR="00EE4B1C" w:rsidRPr="00720D49">
        <w:rPr>
          <w:b/>
          <w:sz w:val="22"/>
          <w:szCs w:val="22"/>
        </w:rPr>
        <w:t>).</w:t>
      </w:r>
    </w:p>
    <w:p w14:paraId="67234CD9" w14:textId="50FE6213" w:rsidR="00EE4B1C" w:rsidRPr="00720D49" w:rsidRDefault="00EE4B1C" w:rsidP="00D65D8C">
      <w:pPr>
        <w:jc w:val="both"/>
        <w:rPr>
          <w:sz w:val="22"/>
          <w:szCs w:val="22"/>
        </w:rPr>
      </w:pPr>
      <w:r w:rsidRPr="00720D49">
        <w:rPr>
          <w:sz w:val="22"/>
          <w:szCs w:val="22"/>
        </w:rPr>
        <w:t>Los productos de los Trabajos de Consultoría serán los documentos contenidos en los Informes que el CONSULTOR deberá presentar al CONTRATANTE, en los términos y plazos establecidos en los Términos de Referencia.</w:t>
      </w:r>
    </w:p>
    <w:p w14:paraId="4A0552A9" w14:textId="0A96B709" w:rsidR="009E04F6" w:rsidRPr="00720D49" w:rsidRDefault="009E04F6" w:rsidP="00D65D8C">
      <w:pPr>
        <w:jc w:val="both"/>
        <w:rPr>
          <w:sz w:val="22"/>
          <w:szCs w:val="22"/>
        </w:rPr>
      </w:pPr>
    </w:p>
    <w:p w14:paraId="78060083" w14:textId="565BDFE3" w:rsidR="00EE4B1C" w:rsidRPr="00720D49" w:rsidRDefault="009F33A0" w:rsidP="00D65D8C">
      <w:pPr>
        <w:ind w:left="567" w:hanging="567"/>
        <w:jc w:val="both"/>
        <w:rPr>
          <w:b/>
          <w:sz w:val="22"/>
          <w:szCs w:val="22"/>
        </w:rPr>
      </w:pPr>
      <w:r>
        <w:rPr>
          <w:b/>
          <w:sz w:val="22"/>
          <w:szCs w:val="22"/>
        </w:rPr>
        <w:t>16</w:t>
      </w:r>
      <w:r w:rsidR="00EE4B1C" w:rsidRPr="00720D49">
        <w:rPr>
          <w:b/>
          <w:sz w:val="22"/>
          <w:szCs w:val="22"/>
        </w:rPr>
        <w:t>.</w:t>
      </w:r>
      <w:r w:rsidR="00EE4B1C" w:rsidRPr="00720D49">
        <w:rPr>
          <w:b/>
          <w:sz w:val="22"/>
          <w:szCs w:val="22"/>
        </w:rPr>
        <w:tab/>
        <w:t>CAUSALES Y PROCEDIMIENTO PARA SUSPENDER TEMPORALMENTE, DAR POR TERMINADO ANTICIPADAMENTE O RESCINDIR EL CONTRATO (Art. 37 k, Ley N° 2051</w:t>
      </w:r>
      <w:r w:rsidR="00771A0D" w:rsidRPr="00720D49">
        <w:rPr>
          <w:b/>
          <w:sz w:val="22"/>
          <w:szCs w:val="22"/>
        </w:rPr>
        <w:t>/03</w:t>
      </w:r>
      <w:r w:rsidR="00EE4B1C" w:rsidRPr="00720D49">
        <w:rPr>
          <w:b/>
          <w:sz w:val="22"/>
          <w:szCs w:val="22"/>
        </w:rPr>
        <w:t>).</w:t>
      </w:r>
    </w:p>
    <w:p w14:paraId="194E8AB8" w14:textId="389EF23A" w:rsidR="00EE4B1C" w:rsidRPr="00720D49" w:rsidRDefault="00EE4B1C" w:rsidP="00D65D8C">
      <w:pPr>
        <w:jc w:val="both"/>
        <w:rPr>
          <w:sz w:val="22"/>
          <w:szCs w:val="22"/>
        </w:rPr>
      </w:pPr>
      <w:r w:rsidRPr="00720D49">
        <w:rPr>
          <w:sz w:val="22"/>
          <w:szCs w:val="22"/>
        </w:rPr>
        <w:t xml:space="preserve">Las causales y el procedimiento para suspender temporalmente, dar por terminado en forma anticipada o rescindir el contrato, son las establecidas en la Ley N° 2051/03 y en las Condiciones Especiales y Generales del Contrato. </w:t>
      </w:r>
    </w:p>
    <w:p w14:paraId="752C6253" w14:textId="77777777" w:rsidR="00EE4B1C" w:rsidRPr="00720D49" w:rsidRDefault="00EE4B1C" w:rsidP="00D65D8C">
      <w:pPr>
        <w:jc w:val="both"/>
        <w:rPr>
          <w:sz w:val="22"/>
          <w:szCs w:val="22"/>
        </w:rPr>
      </w:pPr>
    </w:p>
    <w:p w14:paraId="42C4EDCF" w14:textId="1EE76ED3" w:rsidR="00EE4B1C" w:rsidRPr="00720D49" w:rsidRDefault="00E52130" w:rsidP="00D65D8C">
      <w:pPr>
        <w:rPr>
          <w:b/>
          <w:sz w:val="22"/>
          <w:szCs w:val="22"/>
        </w:rPr>
      </w:pPr>
      <w:r w:rsidRPr="00720D49">
        <w:rPr>
          <w:b/>
          <w:sz w:val="22"/>
          <w:szCs w:val="22"/>
        </w:rPr>
        <w:t>1</w:t>
      </w:r>
      <w:r w:rsidR="004B71E8">
        <w:rPr>
          <w:b/>
          <w:sz w:val="22"/>
          <w:szCs w:val="22"/>
        </w:rPr>
        <w:t>7</w:t>
      </w:r>
      <w:r w:rsidR="00EE4B1C" w:rsidRPr="00720D49">
        <w:rPr>
          <w:b/>
          <w:sz w:val="22"/>
          <w:szCs w:val="22"/>
        </w:rPr>
        <w:t>.</w:t>
      </w:r>
      <w:r w:rsidR="00EE4B1C" w:rsidRPr="00720D49">
        <w:rPr>
          <w:b/>
          <w:sz w:val="22"/>
          <w:szCs w:val="22"/>
        </w:rPr>
        <w:tab/>
        <w:t>SOLUCIÓN DE CONTROVERSIAS (Art. 37 l, Ley N° 2051</w:t>
      </w:r>
      <w:r w:rsidR="00771A0D" w:rsidRPr="00720D49">
        <w:rPr>
          <w:b/>
          <w:sz w:val="22"/>
          <w:szCs w:val="22"/>
        </w:rPr>
        <w:t>/03</w:t>
      </w:r>
      <w:r w:rsidR="00EE4B1C" w:rsidRPr="00720D49">
        <w:rPr>
          <w:b/>
          <w:sz w:val="22"/>
          <w:szCs w:val="22"/>
        </w:rPr>
        <w:t>)</w:t>
      </w:r>
    </w:p>
    <w:p w14:paraId="17E3E828" w14:textId="2158B019" w:rsidR="00EE4B1C" w:rsidRPr="00720D49" w:rsidRDefault="00EE4B1C" w:rsidP="00D65D8C">
      <w:pPr>
        <w:jc w:val="both"/>
        <w:rPr>
          <w:sz w:val="22"/>
          <w:szCs w:val="22"/>
        </w:rPr>
      </w:pPr>
      <w:r w:rsidRPr="00720D49">
        <w:rPr>
          <w:sz w:val="22"/>
          <w:szCs w:val="22"/>
        </w:rPr>
        <w:t>Cualquier diferencia que surja durante la ejecución de los contratos regulados por esta ley se dirimirá conforme con las reglas establecidas en la Ley N° 2051</w:t>
      </w:r>
      <w:r w:rsidR="00771A0D" w:rsidRPr="00720D49">
        <w:rPr>
          <w:sz w:val="22"/>
          <w:szCs w:val="22"/>
        </w:rPr>
        <w:t>/03</w:t>
      </w:r>
      <w:r w:rsidRPr="00720D49">
        <w:rPr>
          <w:sz w:val="22"/>
          <w:szCs w:val="22"/>
        </w:rPr>
        <w:t xml:space="preserve"> </w:t>
      </w:r>
      <w:r w:rsidR="005809AE" w:rsidRPr="00720D49">
        <w:rPr>
          <w:sz w:val="22"/>
          <w:szCs w:val="22"/>
        </w:rPr>
        <w:t xml:space="preserve">modificado por Ley N° 3.439/07 </w:t>
      </w:r>
      <w:r w:rsidRPr="00720D49">
        <w:rPr>
          <w:sz w:val="22"/>
          <w:szCs w:val="22"/>
        </w:rPr>
        <w:t>y en las Condiciones Especiales y Generales del Contrato</w:t>
      </w:r>
      <w:r w:rsidR="004B71E8">
        <w:rPr>
          <w:sz w:val="22"/>
          <w:szCs w:val="22"/>
        </w:rPr>
        <w:t>.</w:t>
      </w:r>
    </w:p>
    <w:p w14:paraId="1D4E04B9" w14:textId="77777777" w:rsidR="008C114F" w:rsidRPr="00720D49" w:rsidRDefault="008C114F" w:rsidP="00D65D8C">
      <w:pPr>
        <w:rPr>
          <w:b/>
          <w:sz w:val="22"/>
          <w:szCs w:val="22"/>
        </w:rPr>
      </w:pPr>
    </w:p>
    <w:p w14:paraId="5517FDE7" w14:textId="053B4FAA" w:rsidR="002F3C01" w:rsidRPr="00720D49" w:rsidRDefault="00E52130" w:rsidP="00D65D8C">
      <w:pPr>
        <w:rPr>
          <w:b/>
          <w:sz w:val="22"/>
          <w:szCs w:val="22"/>
        </w:rPr>
      </w:pPr>
      <w:r w:rsidRPr="00720D49">
        <w:rPr>
          <w:b/>
          <w:sz w:val="22"/>
          <w:szCs w:val="22"/>
        </w:rPr>
        <w:t>1</w:t>
      </w:r>
      <w:r w:rsidR="004B71E8">
        <w:rPr>
          <w:b/>
          <w:sz w:val="22"/>
          <w:szCs w:val="22"/>
        </w:rPr>
        <w:t>8</w:t>
      </w:r>
      <w:r w:rsidR="002F3C01" w:rsidRPr="00720D49">
        <w:rPr>
          <w:b/>
          <w:sz w:val="22"/>
          <w:szCs w:val="22"/>
        </w:rPr>
        <w:t>.</w:t>
      </w:r>
      <w:r w:rsidR="002F3C01" w:rsidRPr="00720D49">
        <w:rPr>
          <w:b/>
          <w:sz w:val="22"/>
          <w:szCs w:val="22"/>
        </w:rPr>
        <w:tab/>
        <w:t>CONVENIOS MODIFICATORIOS</w:t>
      </w:r>
    </w:p>
    <w:p w14:paraId="147478D0" w14:textId="77777777" w:rsidR="00EE4B1C" w:rsidRPr="00720D49" w:rsidRDefault="002F3C01" w:rsidP="00D65D8C">
      <w:pPr>
        <w:jc w:val="both"/>
        <w:rPr>
          <w:sz w:val="22"/>
          <w:szCs w:val="22"/>
        </w:rPr>
      </w:pPr>
      <w:r w:rsidRPr="00720D49">
        <w:rPr>
          <w:sz w:val="22"/>
          <w:szCs w:val="22"/>
        </w:rPr>
        <w:t>La Contratante no asumirá ninguna responsabilidad con relación a cualquier ejecución de trabajos que realice el Consultor superados los montos adjudicados sin contar con el correspondiente convenio modificatorio previamente suscripto entre las partes. De igual manera los acuerdos verbales entre las partes, durante la vigencia del presente contrato son nulos y sin ningún efecto, esto a fin de prevenir inconvenientes posteriores durante la ejecución contractual.</w:t>
      </w:r>
      <w:r w:rsidR="00EE4B1C" w:rsidRPr="00720D49">
        <w:rPr>
          <w:sz w:val="22"/>
          <w:szCs w:val="22"/>
        </w:rPr>
        <w:t>  </w:t>
      </w:r>
    </w:p>
    <w:p w14:paraId="534B7AA2" w14:textId="77777777" w:rsidR="005B03EB" w:rsidRPr="00720D49" w:rsidRDefault="005B03EB" w:rsidP="00D65D8C">
      <w:pPr>
        <w:jc w:val="both"/>
        <w:rPr>
          <w:sz w:val="22"/>
          <w:szCs w:val="22"/>
        </w:rPr>
      </w:pPr>
    </w:p>
    <w:p w14:paraId="123DE594" w14:textId="71283E49" w:rsidR="00EE4B1C" w:rsidRPr="00720D49" w:rsidRDefault="00EE4B1C" w:rsidP="00D65D8C">
      <w:pPr>
        <w:jc w:val="both"/>
        <w:rPr>
          <w:sz w:val="22"/>
          <w:szCs w:val="22"/>
        </w:rPr>
      </w:pPr>
      <w:r w:rsidRPr="00720D49">
        <w:rPr>
          <w:sz w:val="22"/>
          <w:szCs w:val="22"/>
        </w:rPr>
        <w:t xml:space="preserve">En prueba de conformidad se suscriben </w:t>
      </w:r>
      <w:r w:rsidR="000F5CF6">
        <w:rPr>
          <w:sz w:val="22"/>
          <w:szCs w:val="22"/>
        </w:rPr>
        <w:t>4</w:t>
      </w:r>
      <w:r w:rsidRPr="00720D49">
        <w:rPr>
          <w:sz w:val="22"/>
          <w:szCs w:val="22"/>
        </w:rPr>
        <w:t xml:space="preserve"> (</w:t>
      </w:r>
      <w:r w:rsidR="000F5CF6">
        <w:rPr>
          <w:sz w:val="22"/>
          <w:szCs w:val="22"/>
        </w:rPr>
        <w:t>cuatro</w:t>
      </w:r>
      <w:r w:rsidRPr="00720D49">
        <w:rPr>
          <w:sz w:val="22"/>
          <w:szCs w:val="22"/>
        </w:rPr>
        <w:t xml:space="preserve">) ejemplares de un mismo tenor y a un solo efecto, </w:t>
      </w:r>
      <w:r w:rsidR="00CB388D">
        <w:rPr>
          <w:sz w:val="22"/>
          <w:szCs w:val="22"/>
        </w:rPr>
        <w:t>en la ciudad de Asunción, ___________, República del Paraguay al día _________ mes _______ y año _____________</w:t>
      </w:r>
      <w:r w:rsidRPr="00720D49">
        <w:rPr>
          <w:sz w:val="22"/>
          <w:szCs w:val="22"/>
        </w:rPr>
        <w:t>.</w:t>
      </w:r>
    </w:p>
    <w:p w14:paraId="6B9D0CC5" w14:textId="77777777" w:rsidR="00D82B5A" w:rsidRPr="00720D49" w:rsidRDefault="00D82B5A" w:rsidP="00D65D8C">
      <w:pPr>
        <w:jc w:val="both"/>
        <w:rPr>
          <w:sz w:val="22"/>
          <w:szCs w:val="22"/>
        </w:rPr>
      </w:pPr>
    </w:p>
    <w:p w14:paraId="02FFCFA4" w14:textId="77777777" w:rsidR="00EE4B1C" w:rsidRPr="00720D49" w:rsidRDefault="00EE4B1C" w:rsidP="00CB388D">
      <w:pPr>
        <w:rPr>
          <w:sz w:val="22"/>
          <w:szCs w:val="22"/>
        </w:rPr>
      </w:pPr>
      <w:r w:rsidRPr="00720D49">
        <w:rPr>
          <w:sz w:val="22"/>
          <w:szCs w:val="22"/>
        </w:rPr>
        <w:t xml:space="preserve">POR EL CONSULTOR                                              </w:t>
      </w:r>
      <w:r w:rsidR="00353045" w:rsidRPr="00720D49">
        <w:rPr>
          <w:sz w:val="22"/>
          <w:szCs w:val="22"/>
        </w:rPr>
        <w:t xml:space="preserve">                          </w:t>
      </w:r>
      <w:r w:rsidRPr="00720D49">
        <w:rPr>
          <w:sz w:val="22"/>
          <w:szCs w:val="22"/>
        </w:rPr>
        <w:t>POR EL CONTRATANTE</w:t>
      </w:r>
    </w:p>
    <w:p w14:paraId="2ACD739D" w14:textId="660EB5EC" w:rsidR="00EE4B1C" w:rsidRPr="00720D49" w:rsidRDefault="005504D6" w:rsidP="00353045">
      <w:pPr>
        <w:ind w:firstLine="708"/>
        <w:jc w:val="center"/>
        <w:rPr>
          <w:b/>
          <w:caps/>
          <w:sz w:val="22"/>
          <w:szCs w:val="22"/>
        </w:rPr>
      </w:pPr>
      <w:r w:rsidRPr="00720D49">
        <w:rPr>
          <w:sz w:val="22"/>
          <w:szCs w:val="22"/>
        </w:rPr>
        <w:br w:type="page"/>
      </w:r>
      <w:bookmarkStart w:id="38" w:name="_Toc496171168"/>
      <w:bookmarkStart w:id="39" w:name="_Toc496587314"/>
      <w:bookmarkStart w:id="40" w:name="_Toc498847211"/>
      <w:bookmarkStart w:id="41" w:name="_Toc498850074"/>
      <w:bookmarkStart w:id="42" w:name="_Toc498851679"/>
      <w:bookmarkStart w:id="43" w:name="_Toc499021750"/>
      <w:bookmarkStart w:id="44" w:name="_Toc499023433"/>
      <w:bookmarkStart w:id="45" w:name="_Toc501529914"/>
      <w:bookmarkStart w:id="46" w:name="_Toc526332721"/>
      <w:bookmarkStart w:id="47" w:name="_Toc8725958"/>
      <w:bookmarkStart w:id="48" w:name="_Toc12959258"/>
      <w:bookmarkStart w:id="49" w:name="_Toc21255748"/>
      <w:bookmarkStart w:id="50" w:name="_Toc49591160"/>
      <w:bookmarkEnd w:id="38"/>
      <w:bookmarkEnd w:id="39"/>
      <w:bookmarkEnd w:id="40"/>
      <w:bookmarkEnd w:id="41"/>
      <w:bookmarkEnd w:id="42"/>
      <w:bookmarkEnd w:id="43"/>
      <w:bookmarkEnd w:id="44"/>
      <w:bookmarkEnd w:id="45"/>
      <w:bookmarkEnd w:id="46"/>
      <w:bookmarkEnd w:id="47"/>
      <w:bookmarkEnd w:id="48"/>
      <w:bookmarkEnd w:id="49"/>
      <w:bookmarkEnd w:id="50"/>
      <w:r w:rsidR="00EE4B1C" w:rsidRPr="00720D49">
        <w:rPr>
          <w:b/>
          <w:caps/>
          <w:sz w:val="22"/>
          <w:szCs w:val="22"/>
        </w:rPr>
        <w:lastRenderedPageBreak/>
        <w:t>II</w:t>
      </w:r>
      <w:r w:rsidR="00122066" w:rsidRPr="00720D49">
        <w:rPr>
          <w:b/>
          <w:caps/>
          <w:sz w:val="22"/>
          <w:szCs w:val="22"/>
        </w:rPr>
        <w:t>. CONDICIONES</w:t>
      </w:r>
      <w:r w:rsidR="00EE4B1C" w:rsidRPr="00720D49">
        <w:rPr>
          <w:b/>
          <w:caps/>
          <w:sz w:val="22"/>
          <w:szCs w:val="22"/>
        </w:rPr>
        <w:t xml:space="preserve"> Generales del Contrato</w:t>
      </w:r>
    </w:p>
    <w:p w14:paraId="26D907E2" w14:textId="77777777" w:rsidR="00EE4B1C" w:rsidRPr="00720D49" w:rsidRDefault="00EE4B1C" w:rsidP="00D65D8C">
      <w:pPr>
        <w:jc w:val="both"/>
        <w:rPr>
          <w:sz w:val="22"/>
          <w:szCs w:val="22"/>
        </w:rPr>
      </w:pPr>
    </w:p>
    <w:p w14:paraId="6F103C45" w14:textId="77777777" w:rsidR="00EE4B1C" w:rsidRPr="00720D49" w:rsidRDefault="00EE4B1C" w:rsidP="00815E7D">
      <w:pPr>
        <w:jc w:val="both"/>
        <w:rPr>
          <w:b/>
          <w:sz w:val="22"/>
          <w:szCs w:val="22"/>
        </w:rPr>
      </w:pPr>
      <w:r w:rsidRPr="00720D49">
        <w:rPr>
          <w:b/>
          <w:sz w:val="22"/>
          <w:szCs w:val="22"/>
        </w:rPr>
        <w:t>1.  DISPOSICIONES GENERALES</w:t>
      </w:r>
      <w:r w:rsidRPr="00720D49">
        <w:rPr>
          <w:b/>
          <w:sz w:val="22"/>
          <w:szCs w:val="22"/>
        </w:rPr>
        <w:tab/>
      </w:r>
    </w:p>
    <w:p w14:paraId="5CE514BB" w14:textId="77777777" w:rsidR="00EE4B1C" w:rsidRPr="00720D49" w:rsidRDefault="00EE4B1C" w:rsidP="00D65D8C">
      <w:pPr>
        <w:jc w:val="both"/>
        <w:rPr>
          <w:b/>
          <w:sz w:val="22"/>
          <w:szCs w:val="22"/>
        </w:rPr>
      </w:pPr>
      <w:r w:rsidRPr="00720D49">
        <w:rPr>
          <w:b/>
          <w:sz w:val="22"/>
          <w:szCs w:val="22"/>
        </w:rPr>
        <w:t>1.1</w:t>
      </w:r>
      <w:r w:rsidRPr="00720D49">
        <w:rPr>
          <w:b/>
          <w:sz w:val="22"/>
          <w:szCs w:val="22"/>
        </w:rPr>
        <w:tab/>
        <w:t>Definiciones</w:t>
      </w:r>
    </w:p>
    <w:p w14:paraId="5B5938E7" w14:textId="77777777" w:rsidR="00EE4B1C" w:rsidRPr="00720D49" w:rsidRDefault="00EE4B1C" w:rsidP="00D65D8C">
      <w:pPr>
        <w:jc w:val="both"/>
        <w:rPr>
          <w:sz w:val="22"/>
          <w:szCs w:val="22"/>
        </w:rPr>
      </w:pPr>
      <w:r w:rsidRPr="00720D49">
        <w:rPr>
          <w:sz w:val="22"/>
          <w:szCs w:val="22"/>
        </w:rPr>
        <w:t>A menos que el contexto exija otra cosa, cuando se utilicen en este Contrato, los siguientes términos tendrán los significados que se indican a continuación:</w:t>
      </w:r>
    </w:p>
    <w:p w14:paraId="08E8D023" w14:textId="77777777" w:rsidR="00EE4B1C" w:rsidRPr="002C39B9" w:rsidRDefault="00EE4B1C" w:rsidP="00D65D8C">
      <w:pPr>
        <w:jc w:val="both"/>
        <w:rPr>
          <w:sz w:val="14"/>
          <w:szCs w:val="22"/>
        </w:rPr>
      </w:pPr>
    </w:p>
    <w:p w14:paraId="66857680" w14:textId="77777777" w:rsidR="00EE4B1C" w:rsidRPr="00720D49" w:rsidRDefault="00EE4B1C" w:rsidP="00D65D8C">
      <w:pPr>
        <w:tabs>
          <w:tab w:val="left" w:pos="567"/>
        </w:tabs>
        <w:ind w:left="567" w:hanging="567"/>
        <w:jc w:val="both"/>
        <w:rPr>
          <w:sz w:val="22"/>
          <w:szCs w:val="22"/>
        </w:rPr>
      </w:pPr>
      <w:r w:rsidRPr="00720D49">
        <w:rPr>
          <w:sz w:val="22"/>
          <w:szCs w:val="22"/>
        </w:rPr>
        <w:t>a)</w:t>
      </w:r>
      <w:r w:rsidRPr="00720D49">
        <w:rPr>
          <w:sz w:val="22"/>
          <w:szCs w:val="22"/>
        </w:rPr>
        <w:tab/>
        <w:t>“Ley aplicable” significa las leyes y cualesquiera otras disposiciones que tengan fuerza de ley en la República del Paraguay;</w:t>
      </w:r>
    </w:p>
    <w:p w14:paraId="291FF7A6" w14:textId="77777777" w:rsidR="00EE4B1C" w:rsidRPr="00720D49" w:rsidRDefault="00EE4B1C" w:rsidP="00D65D8C">
      <w:pPr>
        <w:tabs>
          <w:tab w:val="left" w:pos="567"/>
        </w:tabs>
        <w:ind w:left="567" w:hanging="567"/>
        <w:jc w:val="both"/>
        <w:rPr>
          <w:sz w:val="22"/>
          <w:szCs w:val="22"/>
        </w:rPr>
      </w:pPr>
      <w:r w:rsidRPr="00720D49">
        <w:rPr>
          <w:sz w:val="22"/>
          <w:szCs w:val="22"/>
        </w:rPr>
        <w:t>b)</w:t>
      </w:r>
      <w:r w:rsidRPr="00720D49">
        <w:rPr>
          <w:sz w:val="22"/>
          <w:szCs w:val="22"/>
        </w:rPr>
        <w:tab/>
        <w:t>“Contrato” significa el Contrato firmado por las Partes, al cual se adjuntan estas Condiciones Generales, junto con todos los documentos indicados en la Cláusula 1 de dicho Contrato;</w:t>
      </w:r>
    </w:p>
    <w:p w14:paraId="4A6C6B67" w14:textId="77777777" w:rsidR="00EE4B1C" w:rsidRPr="00720D49" w:rsidRDefault="00EE4B1C" w:rsidP="00D65D8C">
      <w:pPr>
        <w:tabs>
          <w:tab w:val="left" w:pos="567"/>
        </w:tabs>
        <w:ind w:left="567" w:hanging="567"/>
        <w:jc w:val="both"/>
        <w:rPr>
          <w:sz w:val="22"/>
          <w:szCs w:val="22"/>
        </w:rPr>
      </w:pPr>
      <w:r w:rsidRPr="00720D49">
        <w:rPr>
          <w:sz w:val="22"/>
          <w:szCs w:val="22"/>
        </w:rPr>
        <w:t>c)</w:t>
      </w:r>
      <w:r w:rsidRPr="00720D49">
        <w:rPr>
          <w:sz w:val="22"/>
          <w:szCs w:val="22"/>
        </w:rPr>
        <w:tab/>
        <w:t>“Fecha de entrada en vigor” significa la fecha en la que el presente Contrato entre en vigor y efecto conforme a la subcláusula 2.1 de las CGC del mismo;</w:t>
      </w:r>
    </w:p>
    <w:p w14:paraId="3C612EED" w14:textId="77777777" w:rsidR="00EE4B1C" w:rsidRPr="00720D49" w:rsidRDefault="00EE4B1C" w:rsidP="00D65D8C">
      <w:pPr>
        <w:tabs>
          <w:tab w:val="left" w:pos="567"/>
        </w:tabs>
        <w:ind w:left="567" w:hanging="567"/>
        <w:jc w:val="both"/>
        <w:rPr>
          <w:sz w:val="22"/>
          <w:szCs w:val="22"/>
        </w:rPr>
      </w:pPr>
      <w:r w:rsidRPr="00720D49">
        <w:rPr>
          <w:sz w:val="22"/>
          <w:szCs w:val="22"/>
        </w:rPr>
        <w:t>d)</w:t>
      </w:r>
      <w:r w:rsidRPr="00720D49">
        <w:rPr>
          <w:sz w:val="22"/>
          <w:szCs w:val="22"/>
        </w:rPr>
        <w:tab/>
        <w:t>“Moneda extranjera” significa cualquier moneda que no sea la de la República del Paraguay;</w:t>
      </w:r>
    </w:p>
    <w:p w14:paraId="77521223" w14:textId="77777777" w:rsidR="00EE4B1C" w:rsidRPr="00720D49" w:rsidRDefault="00EE4B1C" w:rsidP="00D65D8C">
      <w:pPr>
        <w:tabs>
          <w:tab w:val="left" w:pos="567"/>
        </w:tabs>
        <w:ind w:left="567" w:hanging="567"/>
        <w:jc w:val="both"/>
        <w:rPr>
          <w:sz w:val="22"/>
          <w:szCs w:val="22"/>
        </w:rPr>
      </w:pPr>
      <w:r w:rsidRPr="00720D49">
        <w:rPr>
          <w:sz w:val="22"/>
          <w:szCs w:val="22"/>
        </w:rPr>
        <w:t>e)</w:t>
      </w:r>
      <w:r w:rsidRPr="00720D49">
        <w:rPr>
          <w:sz w:val="22"/>
          <w:szCs w:val="22"/>
        </w:rPr>
        <w:tab/>
        <w:t>“CGC” significa estas Condiciones Generales del Contrato;</w:t>
      </w:r>
    </w:p>
    <w:p w14:paraId="228EB2F7" w14:textId="77777777" w:rsidR="00EE4B1C" w:rsidRPr="00720D49" w:rsidRDefault="00EE4B1C" w:rsidP="00D65D8C">
      <w:pPr>
        <w:tabs>
          <w:tab w:val="left" w:pos="567"/>
        </w:tabs>
        <w:ind w:left="567" w:hanging="567"/>
        <w:jc w:val="both"/>
        <w:rPr>
          <w:sz w:val="22"/>
          <w:szCs w:val="22"/>
        </w:rPr>
      </w:pPr>
      <w:r w:rsidRPr="00720D49">
        <w:rPr>
          <w:sz w:val="22"/>
          <w:szCs w:val="22"/>
        </w:rPr>
        <w:t>f)</w:t>
      </w:r>
      <w:r w:rsidRPr="00720D49">
        <w:rPr>
          <w:sz w:val="22"/>
          <w:szCs w:val="22"/>
        </w:rPr>
        <w:tab/>
        <w:t>“Gobierno” significa el gobierno de la República del Paraguay;</w:t>
      </w:r>
    </w:p>
    <w:p w14:paraId="57747716" w14:textId="77777777" w:rsidR="00EE4B1C" w:rsidRPr="00720D49" w:rsidRDefault="00EE4B1C" w:rsidP="00D65D8C">
      <w:pPr>
        <w:tabs>
          <w:tab w:val="left" w:pos="567"/>
        </w:tabs>
        <w:ind w:left="567" w:hanging="567"/>
        <w:jc w:val="both"/>
        <w:rPr>
          <w:sz w:val="22"/>
          <w:szCs w:val="22"/>
        </w:rPr>
      </w:pPr>
      <w:r w:rsidRPr="00720D49">
        <w:rPr>
          <w:sz w:val="22"/>
          <w:szCs w:val="22"/>
        </w:rPr>
        <w:t>g)</w:t>
      </w:r>
      <w:r w:rsidRPr="00720D49">
        <w:rPr>
          <w:sz w:val="22"/>
          <w:szCs w:val="22"/>
        </w:rPr>
        <w:tab/>
        <w:t>“Moneda nacional” significa la moneda de la República del Paraguay;</w:t>
      </w:r>
    </w:p>
    <w:p w14:paraId="43D4C890" w14:textId="77777777" w:rsidR="00EE4B1C" w:rsidRPr="00720D49" w:rsidRDefault="00EE4B1C" w:rsidP="00D65D8C">
      <w:pPr>
        <w:tabs>
          <w:tab w:val="left" w:pos="567"/>
        </w:tabs>
        <w:ind w:left="567" w:hanging="567"/>
        <w:jc w:val="both"/>
        <w:rPr>
          <w:sz w:val="22"/>
          <w:szCs w:val="22"/>
        </w:rPr>
      </w:pPr>
      <w:r w:rsidRPr="00720D49">
        <w:rPr>
          <w:sz w:val="22"/>
          <w:szCs w:val="22"/>
        </w:rPr>
        <w:t>h)</w:t>
      </w:r>
      <w:r w:rsidRPr="00720D49">
        <w:rPr>
          <w:sz w:val="22"/>
          <w:szCs w:val="22"/>
        </w:rPr>
        <w:tab/>
        <w:t>En el caso de que el Consultor sea una asociación en participación o grupos (joint venture o consorcio) formados por varias firmas, “Integrante” significa cualquiera de ellas, e “Integrantes” significa todas estas firmas;</w:t>
      </w:r>
    </w:p>
    <w:p w14:paraId="551F04D8" w14:textId="77777777" w:rsidR="00EE4B1C" w:rsidRPr="00720D49" w:rsidRDefault="00EE4B1C" w:rsidP="00D65D8C">
      <w:pPr>
        <w:tabs>
          <w:tab w:val="left" w:pos="567"/>
        </w:tabs>
        <w:ind w:left="567" w:hanging="567"/>
        <w:jc w:val="both"/>
        <w:rPr>
          <w:sz w:val="22"/>
          <w:szCs w:val="22"/>
        </w:rPr>
      </w:pPr>
      <w:r w:rsidRPr="00720D49">
        <w:rPr>
          <w:sz w:val="22"/>
          <w:szCs w:val="22"/>
        </w:rPr>
        <w:t>i)</w:t>
      </w:r>
      <w:r w:rsidRPr="00720D49">
        <w:rPr>
          <w:sz w:val="22"/>
          <w:szCs w:val="22"/>
        </w:rPr>
        <w:tab/>
        <w:t>“Parte” significa el Contratante o el Consultor, según el caso, y “Partes” significa el Contratante y el Consultor;</w:t>
      </w:r>
    </w:p>
    <w:p w14:paraId="2209A5B7" w14:textId="77777777" w:rsidR="00EE4B1C" w:rsidRPr="00720D49" w:rsidRDefault="00EE4B1C" w:rsidP="00D65D8C">
      <w:pPr>
        <w:tabs>
          <w:tab w:val="left" w:pos="567"/>
        </w:tabs>
        <w:ind w:left="567" w:hanging="567"/>
        <w:jc w:val="both"/>
        <w:rPr>
          <w:sz w:val="22"/>
          <w:szCs w:val="22"/>
        </w:rPr>
      </w:pPr>
      <w:r w:rsidRPr="00720D49">
        <w:rPr>
          <w:sz w:val="22"/>
          <w:szCs w:val="22"/>
        </w:rPr>
        <w:t>j)</w:t>
      </w:r>
      <w:r w:rsidRPr="00720D49">
        <w:rPr>
          <w:sz w:val="22"/>
          <w:szCs w:val="22"/>
        </w:rPr>
        <w:tab/>
        <w:t>“Personal” significa los empleados contratados por el Consultor o por cualquier Subconsultor para la prestación de los Servicios o de una parte de los mismos; “Personal extranjero” significa las personas que al momento de ser contratadas tuvieran su domicilio fuera del Paraguay; “Personal nacional” significa las personas que al momento de ser contratadas tuvieran su domicilio en el Paraguay, y “Personal clave” significa el personal a que se hace referencia en la subcláusula 4.2 a) de las CGC;</w:t>
      </w:r>
    </w:p>
    <w:p w14:paraId="67272FC0" w14:textId="77777777" w:rsidR="00EE4B1C" w:rsidRPr="00720D49" w:rsidRDefault="00EE4B1C" w:rsidP="00D65D8C">
      <w:pPr>
        <w:tabs>
          <w:tab w:val="left" w:pos="567"/>
        </w:tabs>
        <w:ind w:left="567" w:hanging="567"/>
        <w:jc w:val="both"/>
        <w:rPr>
          <w:sz w:val="22"/>
          <w:szCs w:val="22"/>
        </w:rPr>
      </w:pPr>
      <w:r w:rsidRPr="00720D49">
        <w:rPr>
          <w:sz w:val="22"/>
          <w:szCs w:val="22"/>
        </w:rPr>
        <w:t>k)</w:t>
      </w:r>
      <w:r w:rsidRPr="00720D49">
        <w:rPr>
          <w:sz w:val="22"/>
          <w:szCs w:val="22"/>
        </w:rPr>
        <w:tab/>
        <w:t>“CEC” significa las Condiciones Especiales del Contrato por las cuales pueden modificarse o complementarse las CGC;</w:t>
      </w:r>
    </w:p>
    <w:p w14:paraId="655FC385" w14:textId="77777777" w:rsidR="00EE4B1C" w:rsidRPr="00720D49" w:rsidRDefault="00EE4B1C" w:rsidP="00D65D8C">
      <w:pPr>
        <w:tabs>
          <w:tab w:val="left" w:pos="567"/>
        </w:tabs>
        <w:ind w:left="567" w:hanging="567"/>
        <w:jc w:val="both"/>
        <w:rPr>
          <w:sz w:val="22"/>
          <w:szCs w:val="22"/>
        </w:rPr>
      </w:pPr>
      <w:r w:rsidRPr="00720D49">
        <w:rPr>
          <w:sz w:val="22"/>
          <w:szCs w:val="22"/>
        </w:rPr>
        <w:t>l)</w:t>
      </w:r>
      <w:r w:rsidRPr="00720D49">
        <w:rPr>
          <w:sz w:val="22"/>
          <w:szCs w:val="22"/>
        </w:rPr>
        <w:tab/>
        <w:t>“Servicios” significa el trabajo descrito en el Apéndice A que el Consultor deberá realizar conforme a este Contrato;</w:t>
      </w:r>
    </w:p>
    <w:p w14:paraId="25DCBF4D" w14:textId="77777777" w:rsidR="00EE4B1C" w:rsidRPr="00720D49" w:rsidRDefault="00EE4B1C" w:rsidP="00D65D8C">
      <w:pPr>
        <w:tabs>
          <w:tab w:val="left" w:pos="567"/>
        </w:tabs>
        <w:ind w:left="567" w:hanging="567"/>
        <w:jc w:val="both"/>
        <w:rPr>
          <w:sz w:val="22"/>
          <w:szCs w:val="22"/>
        </w:rPr>
      </w:pPr>
      <w:r w:rsidRPr="00720D49">
        <w:rPr>
          <w:sz w:val="22"/>
          <w:szCs w:val="22"/>
        </w:rPr>
        <w:t>m)</w:t>
      </w:r>
      <w:r w:rsidRPr="00720D49">
        <w:rPr>
          <w:sz w:val="22"/>
          <w:szCs w:val="22"/>
        </w:rPr>
        <w:tab/>
        <w:t>“Subconsultor” significa cualquier persona o firma con la que el Consultor subcontrate la prestación de una parte de los Servicios conforme a las disposiciones de la subcláusula 3.7 de las CGC, y</w:t>
      </w:r>
    </w:p>
    <w:p w14:paraId="20A3BBB9" w14:textId="77777777" w:rsidR="00EE4B1C" w:rsidRPr="00720D49" w:rsidRDefault="00EE4B1C" w:rsidP="00D65D8C">
      <w:pPr>
        <w:tabs>
          <w:tab w:val="left" w:pos="567"/>
        </w:tabs>
        <w:ind w:left="567" w:hanging="567"/>
        <w:jc w:val="both"/>
        <w:rPr>
          <w:sz w:val="22"/>
          <w:szCs w:val="22"/>
        </w:rPr>
      </w:pPr>
      <w:r w:rsidRPr="00720D49">
        <w:rPr>
          <w:sz w:val="22"/>
          <w:szCs w:val="22"/>
        </w:rPr>
        <w:t>n)</w:t>
      </w:r>
      <w:r w:rsidRPr="00720D49">
        <w:rPr>
          <w:sz w:val="22"/>
          <w:szCs w:val="22"/>
        </w:rPr>
        <w:tab/>
        <w:t>“Tercero” significa cualquier persona o firma que no sea el Gobierno, el Contratante, el Consultor o el Subconsultor.</w:t>
      </w:r>
    </w:p>
    <w:p w14:paraId="44657E60" w14:textId="77777777" w:rsidR="003F2E04" w:rsidRPr="002C39B9" w:rsidRDefault="003F2E04" w:rsidP="00D65D8C">
      <w:pPr>
        <w:jc w:val="both"/>
        <w:rPr>
          <w:sz w:val="14"/>
          <w:szCs w:val="22"/>
        </w:rPr>
      </w:pPr>
    </w:p>
    <w:p w14:paraId="04ADFE5F" w14:textId="77777777" w:rsidR="00EE4B1C" w:rsidRPr="00720D49" w:rsidRDefault="00EE4B1C" w:rsidP="00D65D8C">
      <w:pPr>
        <w:jc w:val="both"/>
        <w:rPr>
          <w:b/>
          <w:sz w:val="22"/>
          <w:szCs w:val="22"/>
        </w:rPr>
      </w:pPr>
      <w:r w:rsidRPr="00720D49">
        <w:rPr>
          <w:b/>
          <w:sz w:val="22"/>
          <w:szCs w:val="22"/>
        </w:rPr>
        <w:t>1.2</w:t>
      </w:r>
      <w:r w:rsidRPr="00720D49">
        <w:rPr>
          <w:b/>
          <w:sz w:val="22"/>
          <w:szCs w:val="22"/>
        </w:rPr>
        <w:tab/>
        <w:t>Relación entre las Partes</w:t>
      </w:r>
      <w:r w:rsidRPr="00720D49">
        <w:rPr>
          <w:b/>
          <w:sz w:val="22"/>
          <w:szCs w:val="22"/>
        </w:rPr>
        <w:tab/>
      </w:r>
    </w:p>
    <w:p w14:paraId="22043FA8" w14:textId="77777777" w:rsidR="00EE4B1C" w:rsidRPr="00720D49" w:rsidRDefault="00EE4B1C" w:rsidP="00D65D8C">
      <w:pPr>
        <w:jc w:val="both"/>
        <w:rPr>
          <w:sz w:val="22"/>
          <w:szCs w:val="22"/>
        </w:rPr>
      </w:pPr>
      <w:r w:rsidRPr="00720D49">
        <w:rPr>
          <w:sz w:val="22"/>
          <w:szCs w:val="22"/>
        </w:rPr>
        <w:t>Ninguna estipulación del presente Contrato podrá interpretarse en el sentido de que entre el Contratante y el Consultor existe una relación de empleador y empleado o de mandante y agente.  Conforme a este Contrato, el Personal y todo Subconsultor, si lo hubiere, que presten los Servicios estarán exclusivamente a cargo del Consultor, quien será plenamente responsable de los Servicios prestados por ellos o en su nombre.</w:t>
      </w:r>
    </w:p>
    <w:p w14:paraId="180ACBE7" w14:textId="77777777" w:rsidR="00CC2974" w:rsidRPr="002C39B9" w:rsidRDefault="00CC2974" w:rsidP="00D65D8C">
      <w:pPr>
        <w:jc w:val="both"/>
        <w:rPr>
          <w:sz w:val="14"/>
          <w:szCs w:val="22"/>
        </w:rPr>
      </w:pPr>
    </w:p>
    <w:p w14:paraId="64A9B3EC" w14:textId="77777777" w:rsidR="00EE4B1C" w:rsidRPr="00720D49" w:rsidRDefault="00EE4B1C" w:rsidP="00D65D8C">
      <w:pPr>
        <w:jc w:val="both"/>
        <w:rPr>
          <w:b/>
          <w:sz w:val="22"/>
          <w:szCs w:val="22"/>
        </w:rPr>
      </w:pPr>
      <w:r w:rsidRPr="00720D49">
        <w:rPr>
          <w:b/>
          <w:sz w:val="22"/>
          <w:szCs w:val="22"/>
        </w:rPr>
        <w:t>1.3</w:t>
      </w:r>
      <w:r w:rsidRPr="00720D49">
        <w:rPr>
          <w:b/>
          <w:sz w:val="22"/>
          <w:szCs w:val="22"/>
        </w:rPr>
        <w:tab/>
        <w:t>Ley que rige el Contrato</w:t>
      </w:r>
      <w:r w:rsidRPr="00720D49">
        <w:rPr>
          <w:b/>
          <w:sz w:val="22"/>
          <w:szCs w:val="22"/>
        </w:rPr>
        <w:tab/>
      </w:r>
    </w:p>
    <w:p w14:paraId="5D685307" w14:textId="77777777" w:rsidR="00EE4B1C" w:rsidRPr="00720D49" w:rsidRDefault="00EE4B1C" w:rsidP="00D65D8C">
      <w:pPr>
        <w:jc w:val="both"/>
        <w:rPr>
          <w:sz w:val="22"/>
          <w:szCs w:val="22"/>
        </w:rPr>
      </w:pPr>
      <w:r w:rsidRPr="00720D49">
        <w:rPr>
          <w:sz w:val="22"/>
          <w:szCs w:val="22"/>
        </w:rPr>
        <w:t>Este Contrato, su significado e interpretación, y la relación que crea entre las Partes se regirán por la ley aplicable.</w:t>
      </w:r>
    </w:p>
    <w:p w14:paraId="06461BC6" w14:textId="77777777" w:rsidR="00CC2974" w:rsidRPr="002C39B9" w:rsidRDefault="00CC2974" w:rsidP="00D65D8C">
      <w:pPr>
        <w:jc w:val="both"/>
        <w:rPr>
          <w:sz w:val="14"/>
          <w:szCs w:val="22"/>
        </w:rPr>
      </w:pPr>
    </w:p>
    <w:p w14:paraId="4AA42171" w14:textId="77777777" w:rsidR="00EE4B1C" w:rsidRPr="00720D49" w:rsidRDefault="00EE4B1C" w:rsidP="00D65D8C">
      <w:pPr>
        <w:jc w:val="both"/>
        <w:rPr>
          <w:b/>
          <w:sz w:val="22"/>
          <w:szCs w:val="22"/>
        </w:rPr>
      </w:pPr>
      <w:r w:rsidRPr="00720D49">
        <w:rPr>
          <w:b/>
          <w:sz w:val="22"/>
          <w:szCs w:val="22"/>
        </w:rPr>
        <w:t>1.4</w:t>
      </w:r>
      <w:r w:rsidRPr="00720D49">
        <w:rPr>
          <w:b/>
          <w:sz w:val="22"/>
          <w:szCs w:val="22"/>
        </w:rPr>
        <w:tab/>
        <w:t>Idioma</w:t>
      </w:r>
      <w:r w:rsidRPr="00720D49">
        <w:rPr>
          <w:b/>
          <w:sz w:val="22"/>
          <w:szCs w:val="22"/>
        </w:rPr>
        <w:tab/>
      </w:r>
    </w:p>
    <w:p w14:paraId="15A3D3D4" w14:textId="77777777" w:rsidR="00EE4B1C" w:rsidRPr="00720D49" w:rsidRDefault="00EE4B1C" w:rsidP="00D65D8C">
      <w:pPr>
        <w:jc w:val="both"/>
        <w:rPr>
          <w:sz w:val="22"/>
          <w:szCs w:val="22"/>
        </w:rPr>
      </w:pPr>
      <w:r w:rsidRPr="00720D49">
        <w:rPr>
          <w:sz w:val="22"/>
          <w:szCs w:val="22"/>
        </w:rPr>
        <w:t xml:space="preserve">1.4.1. El Contrato, así como toda correspondencia y documentos relativos al mismo que intercambien el Consultor y el Contratante, deberán redactarse en español. Los documentos complementarios y </w:t>
      </w:r>
      <w:r w:rsidRPr="00720D49">
        <w:rPr>
          <w:sz w:val="22"/>
          <w:szCs w:val="22"/>
        </w:rPr>
        <w:lastRenderedPageBreak/>
        <w:t xml:space="preserve">textos impresos que formen parte del Contrato, podrán estar escritos en otro idioma, con la condición de que los párrafos relevantes de dicho material vayan acompañados de una traducción fidedigna al español. En este caso, para propósitos de la interpretación del Contrato, prevalecerá la traducción. </w:t>
      </w:r>
    </w:p>
    <w:p w14:paraId="49023572" w14:textId="77777777" w:rsidR="00EE4B1C" w:rsidRPr="002C39B9" w:rsidRDefault="00EE4B1C" w:rsidP="00D65D8C">
      <w:pPr>
        <w:jc w:val="both"/>
        <w:rPr>
          <w:sz w:val="14"/>
          <w:szCs w:val="22"/>
        </w:rPr>
      </w:pPr>
    </w:p>
    <w:p w14:paraId="74C9308D" w14:textId="77777777" w:rsidR="00EE4B1C" w:rsidRPr="00720D49" w:rsidRDefault="00EE4B1C" w:rsidP="00D65D8C">
      <w:pPr>
        <w:jc w:val="both"/>
        <w:rPr>
          <w:sz w:val="22"/>
          <w:szCs w:val="22"/>
        </w:rPr>
      </w:pPr>
      <w:r w:rsidRPr="00720D49">
        <w:rPr>
          <w:sz w:val="22"/>
          <w:szCs w:val="22"/>
        </w:rPr>
        <w:t>1.4.2. El Consultor se hará cargo de todos los gastos de traducción al español, así como con todos los riesgos relativos a la precisión de dicha traducción</w:t>
      </w:r>
    </w:p>
    <w:p w14:paraId="0F0414A0" w14:textId="77777777" w:rsidR="00EE4B1C" w:rsidRPr="00720D49" w:rsidRDefault="00EE4B1C" w:rsidP="00D65D8C">
      <w:pPr>
        <w:numPr>
          <w:ilvl w:val="1"/>
          <w:numId w:val="17"/>
        </w:numPr>
        <w:jc w:val="both"/>
        <w:rPr>
          <w:b/>
          <w:sz w:val="22"/>
          <w:szCs w:val="22"/>
        </w:rPr>
      </w:pPr>
      <w:r w:rsidRPr="00720D49">
        <w:rPr>
          <w:b/>
          <w:sz w:val="22"/>
          <w:szCs w:val="22"/>
        </w:rPr>
        <w:t xml:space="preserve">     Encabezamientos</w:t>
      </w:r>
      <w:r w:rsidRPr="00720D49">
        <w:rPr>
          <w:b/>
          <w:sz w:val="22"/>
          <w:szCs w:val="22"/>
        </w:rPr>
        <w:tab/>
      </w:r>
    </w:p>
    <w:p w14:paraId="2A97F56C" w14:textId="77777777" w:rsidR="00EE4B1C" w:rsidRPr="00720D49" w:rsidRDefault="00EE4B1C" w:rsidP="00D65D8C">
      <w:pPr>
        <w:jc w:val="both"/>
        <w:rPr>
          <w:sz w:val="22"/>
          <w:szCs w:val="22"/>
        </w:rPr>
      </w:pPr>
      <w:r w:rsidRPr="00720D49">
        <w:rPr>
          <w:sz w:val="22"/>
          <w:szCs w:val="22"/>
        </w:rPr>
        <w:t>El contenido de este Contrato no se verá restringido, modificado o afectado por los encabezamientos.</w:t>
      </w:r>
    </w:p>
    <w:p w14:paraId="22AF0C06" w14:textId="77777777" w:rsidR="00EE4B1C" w:rsidRPr="002C39B9" w:rsidRDefault="00EE4B1C" w:rsidP="00D65D8C">
      <w:pPr>
        <w:jc w:val="both"/>
        <w:rPr>
          <w:sz w:val="14"/>
          <w:szCs w:val="22"/>
        </w:rPr>
      </w:pPr>
    </w:p>
    <w:p w14:paraId="306D0937" w14:textId="77777777" w:rsidR="00EE4B1C" w:rsidRPr="00720D49" w:rsidRDefault="00EE4B1C" w:rsidP="00D65D8C">
      <w:pPr>
        <w:jc w:val="both"/>
        <w:rPr>
          <w:b/>
          <w:sz w:val="22"/>
          <w:szCs w:val="22"/>
        </w:rPr>
      </w:pPr>
      <w:r w:rsidRPr="00720D49">
        <w:rPr>
          <w:b/>
          <w:sz w:val="22"/>
          <w:szCs w:val="22"/>
        </w:rPr>
        <w:t>1.6</w:t>
      </w:r>
      <w:r w:rsidRPr="00720D49">
        <w:rPr>
          <w:b/>
          <w:sz w:val="22"/>
          <w:szCs w:val="22"/>
        </w:rPr>
        <w:tab/>
        <w:t>Notificaciones</w:t>
      </w:r>
      <w:r w:rsidRPr="00720D49">
        <w:rPr>
          <w:b/>
          <w:sz w:val="22"/>
          <w:szCs w:val="22"/>
        </w:rPr>
        <w:tab/>
      </w:r>
    </w:p>
    <w:p w14:paraId="62073DF3" w14:textId="1EB70841" w:rsidR="00EE4B1C" w:rsidRPr="00720D49" w:rsidRDefault="00EE4B1C" w:rsidP="00D65D8C">
      <w:pPr>
        <w:jc w:val="both"/>
        <w:rPr>
          <w:sz w:val="22"/>
          <w:szCs w:val="22"/>
        </w:rPr>
      </w:pPr>
      <w:r w:rsidRPr="00720D49">
        <w:rPr>
          <w:sz w:val="22"/>
          <w:szCs w:val="22"/>
        </w:rPr>
        <w:t>1.6.1</w:t>
      </w:r>
      <w:r w:rsidRPr="00720D49">
        <w:rPr>
          <w:sz w:val="22"/>
          <w:szCs w:val="22"/>
        </w:rPr>
        <w:tab/>
        <w:t>Cualquier notificación, solicitud o aprobación que deba o pueda cursarse o darse en virtud de este Contrato se hará por escrito.  Se considerará que se ha cursado o dado tal notificación, solicitud o aprobación cuando haya sido entregada por escrito con acuse recibo a un representante autorizado de la Parte a la que esté dirigida, o cuando se haya enviado por nota, correo certificado, fax o telegrama colacionado a dicha Parte a la dirección indicada en las CEC.</w:t>
      </w:r>
    </w:p>
    <w:p w14:paraId="4AE06B3E" w14:textId="77777777" w:rsidR="00EE4B1C" w:rsidRPr="002C39B9" w:rsidRDefault="00EE4B1C" w:rsidP="00D65D8C">
      <w:pPr>
        <w:jc w:val="both"/>
        <w:rPr>
          <w:sz w:val="14"/>
          <w:szCs w:val="22"/>
        </w:rPr>
      </w:pPr>
    </w:p>
    <w:p w14:paraId="1E7F0CCE" w14:textId="77777777" w:rsidR="00EE4B1C" w:rsidRPr="00720D49" w:rsidRDefault="00EE4B1C" w:rsidP="00D65D8C">
      <w:pPr>
        <w:jc w:val="both"/>
        <w:rPr>
          <w:sz w:val="22"/>
          <w:szCs w:val="22"/>
        </w:rPr>
      </w:pPr>
      <w:r w:rsidRPr="00720D49">
        <w:rPr>
          <w:sz w:val="22"/>
          <w:szCs w:val="22"/>
        </w:rPr>
        <w:t>1.6.2</w:t>
      </w:r>
      <w:r w:rsidRPr="00720D49">
        <w:rPr>
          <w:sz w:val="22"/>
          <w:szCs w:val="22"/>
        </w:rPr>
        <w:tab/>
        <w:t>Se considerará que la notificación tendrá efecto conforme a lo indicado en las CEC.</w:t>
      </w:r>
    </w:p>
    <w:p w14:paraId="0B1B082A" w14:textId="77777777" w:rsidR="00EE4B1C" w:rsidRPr="002C39B9" w:rsidRDefault="00EE4B1C" w:rsidP="00D65D8C">
      <w:pPr>
        <w:jc w:val="both"/>
        <w:rPr>
          <w:sz w:val="14"/>
          <w:szCs w:val="22"/>
        </w:rPr>
      </w:pPr>
    </w:p>
    <w:p w14:paraId="2714F81E" w14:textId="77777777" w:rsidR="00EE4B1C" w:rsidRPr="00720D49" w:rsidRDefault="00EE4B1C" w:rsidP="00D65D8C">
      <w:pPr>
        <w:jc w:val="both"/>
        <w:rPr>
          <w:sz w:val="22"/>
          <w:szCs w:val="22"/>
        </w:rPr>
      </w:pPr>
      <w:r w:rsidRPr="00720D49">
        <w:rPr>
          <w:sz w:val="22"/>
          <w:szCs w:val="22"/>
        </w:rPr>
        <w:t>1.6.3</w:t>
      </w:r>
      <w:r w:rsidRPr="00720D49">
        <w:rPr>
          <w:sz w:val="22"/>
          <w:szCs w:val="22"/>
        </w:rPr>
        <w:tab/>
        <w:t>Cualquiera de las Partes podrá cambiar las direcciones indicadas para las notificaciones mediante una notificación relativas a la subcláusula 1.6.2.  de las CGC.</w:t>
      </w:r>
    </w:p>
    <w:p w14:paraId="6A7F6DF6" w14:textId="77777777" w:rsidR="00EE4B1C" w:rsidRPr="002C39B9" w:rsidRDefault="00EE4B1C" w:rsidP="00D65D8C">
      <w:pPr>
        <w:jc w:val="both"/>
        <w:rPr>
          <w:sz w:val="14"/>
          <w:szCs w:val="22"/>
        </w:rPr>
      </w:pPr>
    </w:p>
    <w:p w14:paraId="35AA791E" w14:textId="77777777" w:rsidR="00EE4B1C" w:rsidRPr="00720D49" w:rsidRDefault="00EE4B1C" w:rsidP="00D65D8C">
      <w:pPr>
        <w:jc w:val="both"/>
        <w:rPr>
          <w:b/>
          <w:sz w:val="22"/>
          <w:szCs w:val="22"/>
        </w:rPr>
      </w:pPr>
      <w:r w:rsidRPr="00720D49">
        <w:rPr>
          <w:b/>
          <w:sz w:val="22"/>
          <w:szCs w:val="22"/>
        </w:rPr>
        <w:t>1.7</w:t>
      </w:r>
      <w:r w:rsidRPr="00720D49">
        <w:rPr>
          <w:b/>
          <w:sz w:val="22"/>
          <w:szCs w:val="22"/>
        </w:rPr>
        <w:tab/>
        <w:t>Lugar donde se prestarán los Servicios</w:t>
      </w:r>
      <w:r w:rsidRPr="00720D49">
        <w:rPr>
          <w:b/>
          <w:sz w:val="22"/>
          <w:szCs w:val="22"/>
        </w:rPr>
        <w:tab/>
      </w:r>
    </w:p>
    <w:p w14:paraId="67F54C50" w14:textId="77777777" w:rsidR="008C114F" w:rsidRPr="00720D49" w:rsidRDefault="00EE4B1C" w:rsidP="00D65D8C">
      <w:pPr>
        <w:jc w:val="both"/>
        <w:rPr>
          <w:sz w:val="22"/>
          <w:szCs w:val="22"/>
        </w:rPr>
      </w:pPr>
      <w:r w:rsidRPr="00720D49">
        <w:rPr>
          <w:sz w:val="22"/>
          <w:szCs w:val="22"/>
        </w:rPr>
        <w:t xml:space="preserve">Los Servicios se prestarán en los lugares indicados en el </w:t>
      </w:r>
      <w:r w:rsidRPr="00843767">
        <w:rPr>
          <w:sz w:val="22"/>
          <w:szCs w:val="22"/>
        </w:rPr>
        <w:t>Apéndice A</w:t>
      </w:r>
      <w:r w:rsidRPr="00720D49">
        <w:rPr>
          <w:sz w:val="22"/>
          <w:szCs w:val="22"/>
        </w:rPr>
        <w:t xml:space="preserve"> y, cuando en él no se especifique dónde haya de cumplirse una tarea en particular, en los lugares que el Contratante apruebe.</w:t>
      </w:r>
    </w:p>
    <w:p w14:paraId="487D7FCA" w14:textId="77777777" w:rsidR="008C114F" w:rsidRPr="002C39B9" w:rsidRDefault="008C114F" w:rsidP="00D65D8C">
      <w:pPr>
        <w:jc w:val="both"/>
        <w:rPr>
          <w:sz w:val="14"/>
          <w:szCs w:val="22"/>
        </w:rPr>
      </w:pPr>
    </w:p>
    <w:p w14:paraId="119C4359" w14:textId="77777777" w:rsidR="00EE4B1C" w:rsidRPr="00720D49" w:rsidRDefault="00EE4B1C" w:rsidP="00D65D8C">
      <w:pPr>
        <w:jc w:val="both"/>
        <w:rPr>
          <w:b/>
          <w:sz w:val="22"/>
          <w:szCs w:val="22"/>
        </w:rPr>
      </w:pPr>
      <w:r w:rsidRPr="00720D49">
        <w:rPr>
          <w:b/>
          <w:sz w:val="22"/>
          <w:szCs w:val="22"/>
        </w:rPr>
        <w:t>1.8</w:t>
      </w:r>
      <w:r w:rsidRPr="00720D49">
        <w:rPr>
          <w:b/>
          <w:sz w:val="22"/>
          <w:szCs w:val="22"/>
        </w:rPr>
        <w:tab/>
        <w:t>Facultades del Integrante a cargo</w:t>
      </w:r>
      <w:r w:rsidRPr="00720D49">
        <w:rPr>
          <w:b/>
          <w:sz w:val="22"/>
          <w:szCs w:val="22"/>
        </w:rPr>
        <w:tab/>
      </w:r>
    </w:p>
    <w:p w14:paraId="7E97ECC4" w14:textId="67326D58" w:rsidR="005C54E4" w:rsidRPr="00720D49" w:rsidRDefault="00EE4B1C" w:rsidP="00D65D8C">
      <w:pPr>
        <w:jc w:val="both"/>
        <w:rPr>
          <w:sz w:val="22"/>
          <w:szCs w:val="22"/>
        </w:rPr>
      </w:pPr>
      <w:r w:rsidRPr="00720D49">
        <w:rPr>
          <w:sz w:val="22"/>
          <w:szCs w:val="22"/>
        </w:rPr>
        <w:t>Si el Consultor es una asociación en participación o grupos formados por varias firmas, los Integrantes autorizan a la firma indicada en las CEC para que en su nombre ejerza todos los derechos y cumpla todas las obligaciones del Consultor frente al Contratante en virtud de este Contrato, incluso para que reciba instrucciones y perciba pagos del Contratante, sin que esta enumeración sea exhaustiva.</w:t>
      </w:r>
    </w:p>
    <w:p w14:paraId="25632260" w14:textId="77777777" w:rsidR="005C54E4" w:rsidRPr="002C39B9" w:rsidRDefault="005C54E4" w:rsidP="00D65D8C">
      <w:pPr>
        <w:jc w:val="both"/>
        <w:rPr>
          <w:sz w:val="14"/>
          <w:szCs w:val="22"/>
        </w:rPr>
      </w:pPr>
    </w:p>
    <w:p w14:paraId="672A8A6C" w14:textId="77777777" w:rsidR="00EE4B1C" w:rsidRPr="00720D49" w:rsidRDefault="00EE4B1C" w:rsidP="00D65D8C">
      <w:pPr>
        <w:jc w:val="both"/>
        <w:rPr>
          <w:sz w:val="22"/>
          <w:szCs w:val="22"/>
        </w:rPr>
      </w:pPr>
      <w:r w:rsidRPr="00720D49">
        <w:rPr>
          <w:b/>
          <w:sz w:val="22"/>
          <w:szCs w:val="22"/>
        </w:rPr>
        <w:t>1.9</w:t>
      </w:r>
      <w:r w:rsidRPr="00720D49">
        <w:rPr>
          <w:b/>
          <w:sz w:val="22"/>
          <w:szCs w:val="22"/>
        </w:rPr>
        <w:tab/>
        <w:t>Representantes autorizados</w:t>
      </w:r>
      <w:r w:rsidRPr="00720D49">
        <w:rPr>
          <w:b/>
          <w:sz w:val="22"/>
          <w:szCs w:val="22"/>
        </w:rPr>
        <w:tab/>
      </w:r>
    </w:p>
    <w:p w14:paraId="660D515C" w14:textId="77777777" w:rsidR="00EE4B1C" w:rsidRPr="00720D49" w:rsidRDefault="00EE4B1C" w:rsidP="00D65D8C">
      <w:pPr>
        <w:jc w:val="both"/>
        <w:rPr>
          <w:sz w:val="22"/>
          <w:szCs w:val="22"/>
        </w:rPr>
      </w:pPr>
      <w:r w:rsidRPr="00720D49">
        <w:rPr>
          <w:sz w:val="22"/>
          <w:szCs w:val="22"/>
        </w:rPr>
        <w:t>Los funcionarios indicados en las CEC podrán adoptar cualquier medida que el Contratante o el Consultor deba o pueda adoptar en virtud de este Contrato, y podrán firmar en nombre de éstos cualquier documento que conforme a este Contrato deba o pueda firmarse.</w:t>
      </w:r>
    </w:p>
    <w:p w14:paraId="27F7277E" w14:textId="77777777" w:rsidR="00CC2974" w:rsidRPr="002C39B9" w:rsidRDefault="00CC2974" w:rsidP="00D65D8C">
      <w:pPr>
        <w:jc w:val="both"/>
        <w:rPr>
          <w:sz w:val="14"/>
          <w:szCs w:val="22"/>
        </w:rPr>
      </w:pPr>
    </w:p>
    <w:p w14:paraId="4FB2C3EC" w14:textId="77777777" w:rsidR="00EE4B1C" w:rsidRPr="00720D49" w:rsidRDefault="0016020C" w:rsidP="00D65D8C">
      <w:pPr>
        <w:jc w:val="both"/>
        <w:rPr>
          <w:b/>
          <w:sz w:val="22"/>
          <w:szCs w:val="22"/>
        </w:rPr>
      </w:pPr>
      <w:r w:rsidRPr="00720D49">
        <w:rPr>
          <w:b/>
          <w:sz w:val="22"/>
          <w:szCs w:val="22"/>
        </w:rPr>
        <w:t>1.10</w:t>
      </w:r>
      <w:r w:rsidRPr="00720D49">
        <w:rPr>
          <w:b/>
          <w:sz w:val="22"/>
          <w:szCs w:val="22"/>
        </w:rPr>
        <w:tab/>
        <w:t xml:space="preserve"> Impuestos </w:t>
      </w:r>
      <w:r w:rsidR="00EE4B1C" w:rsidRPr="00720D49">
        <w:rPr>
          <w:b/>
          <w:sz w:val="22"/>
          <w:szCs w:val="22"/>
        </w:rPr>
        <w:t>y derechos</w:t>
      </w:r>
      <w:r w:rsidR="00EE4B1C" w:rsidRPr="00720D49">
        <w:rPr>
          <w:b/>
          <w:sz w:val="22"/>
          <w:szCs w:val="22"/>
        </w:rPr>
        <w:tab/>
      </w:r>
    </w:p>
    <w:p w14:paraId="18130296" w14:textId="77777777" w:rsidR="00B323C2" w:rsidRPr="00720D49" w:rsidRDefault="00EE4B1C" w:rsidP="00D65D8C">
      <w:pPr>
        <w:jc w:val="both"/>
        <w:rPr>
          <w:sz w:val="22"/>
          <w:szCs w:val="22"/>
        </w:rPr>
      </w:pPr>
      <w:r w:rsidRPr="00720D49">
        <w:rPr>
          <w:sz w:val="22"/>
          <w:szCs w:val="22"/>
        </w:rPr>
        <w:t>A menos que en las CEC se indique otra cosa, el Consultor, el Subconsultor y el Personal pagarán los impuestos, derechos, gravámenes y demás imposiciones que correspondan según la ley aplicable.</w:t>
      </w:r>
    </w:p>
    <w:p w14:paraId="2C5703C5" w14:textId="77777777" w:rsidR="00F80F31" w:rsidRPr="002C39B9" w:rsidRDefault="00F80F31" w:rsidP="00D65D8C">
      <w:pPr>
        <w:jc w:val="both"/>
        <w:rPr>
          <w:sz w:val="14"/>
          <w:szCs w:val="22"/>
        </w:rPr>
      </w:pPr>
    </w:p>
    <w:p w14:paraId="213856CA" w14:textId="77777777" w:rsidR="00815E7D" w:rsidRPr="00720D49" w:rsidRDefault="00EE4B1C" w:rsidP="00D65D8C">
      <w:pPr>
        <w:jc w:val="both"/>
        <w:rPr>
          <w:b/>
          <w:sz w:val="22"/>
          <w:szCs w:val="22"/>
        </w:rPr>
      </w:pPr>
      <w:r w:rsidRPr="00720D49">
        <w:rPr>
          <w:b/>
          <w:sz w:val="22"/>
          <w:szCs w:val="22"/>
        </w:rPr>
        <w:t xml:space="preserve">2.  </w:t>
      </w:r>
      <w:r w:rsidR="00815E7D" w:rsidRPr="00720D49">
        <w:rPr>
          <w:b/>
          <w:sz w:val="22"/>
          <w:szCs w:val="22"/>
        </w:rPr>
        <w:tab/>
      </w:r>
      <w:r w:rsidRPr="00720D49">
        <w:rPr>
          <w:b/>
          <w:sz w:val="22"/>
          <w:szCs w:val="22"/>
        </w:rPr>
        <w:t>INICIO, CUMPLIMIENTO, MODIFICACIÓN Y RESCISIÓN DEL CONTRATO</w:t>
      </w:r>
      <w:r w:rsidR="00815E7D" w:rsidRPr="00720D49">
        <w:rPr>
          <w:b/>
          <w:sz w:val="22"/>
          <w:szCs w:val="22"/>
        </w:rPr>
        <w:t>.</w:t>
      </w:r>
    </w:p>
    <w:p w14:paraId="09663C08" w14:textId="77777777" w:rsidR="00EE4B1C" w:rsidRPr="00720D49" w:rsidRDefault="00EE4B1C" w:rsidP="00D65D8C">
      <w:pPr>
        <w:jc w:val="both"/>
        <w:rPr>
          <w:b/>
          <w:sz w:val="22"/>
          <w:szCs w:val="22"/>
        </w:rPr>
      </w:pPr>
      <w:r w:rsidRPr="00720D49">
        <w:rPr>
          <w:b/>
          <w:sz w:val="22"/>
          <w:szCs w:val="22"/>
        </w:rPr>
        <w:t>2.1</w:t>
      </w:r>
      <w:r w:rsidRPr="00720D49">
        <w:rPr>
          <w:b/>
          <w:sz w:val="22"/>
          <w:szCs w:val="22"/>
        </w:rPr>
        <w:tab/>
        <w:t>Entrada en vigor del Contrato</w:t>
      </w:r>
      <w:r w:rsidRPr="00720D49">
        <w:rPr>
          <w:b/>
          <w:sz w:val="22"/>
          <w:szCs w:val="22"/>
        </w:rPr>
        <w:tab/>
      </w:r>
    </w:p>
    <w:p w14:paraId="3219BEAC" w14:textId="77777777" w:rsidR="00EE4B1C" w:rsidRPr="00720D49" w:rsidRDefault="00EE4B1C" w:rsidP="00D65D8C">
      <w:pPr>
        <w:jc w:val="both"/>
        <w:rPr>
          <w:sz w:val="22"/>
          <w:szCs w:val="22"/>
        </w:rPr>
      </w:pPr>
      <w:r w:rsidRPr="00720D49">
        <w:rPr>
          <w:sz w:val="22"/>
          <w:szCs w:val="22"/>
        </w:rPr>
        <w:t>Este Contrato entrará en vigor y tendrá efecto desde la fecha (la “fecha de entrada en vigor”) en que el Contratante imparta instrucciones al Consultor, mediante una notificación, para que comience a prestar los Servicios.  En dicha notificación deberá confirmarse que se han cumplido todas las condiciones para la entrada en vigor del Contrato, si las hubiera, indicadas en las CEC.</w:t>
      </w:r>
    </w:p>
    <w:p w14:paraId="20B49611" w14:textId="77777777" w:rsidR="00EE4B1C" w:rsidRPr="002C39B9" w:rsidRDefault="00EE4B1C" w:rsidP="00D65D8C">
      <w:pPr>
        <w:jc w:val="both"/>
        <w:rPr>
          <w:sz w:val="14"/>
          <w:szCs w:val="22"/>
        </w:rPr>
      </w:pPr>
    </w:p>
    <w:p w14:paraId="4AEDCBE3" w14:textId="77777777" w:rsidR="00EE4B1C" w:rsidRPr="00720D49" w:rsidRDefault="00EE4B1C" w:rsidP="00240EC6">
      <w:pPr>
        <w:jc w:val="both"/>
        <w:rPr>
          <w:b/>
          <w:sz w:val="22"/>
          <w:szCs w:val="22"/>
        </w:rPr>
      </w:pPr>
      <w:bookmarkStart w:id="51" w:name="_Toc420305782"/>
      <w:r w:rsidRPr="00720D49">
        <w:rPr>
          <w:b/>
          <w:sz w:val="22"/>
          <w:szCs w:val="22"/>
        </w:rPr>
        <w:t>2.2</w:t>
      </w:r>
      <w:r w:rsidRPr="00720D49">
        <w:rPr>
          <w:b/>
          <w:sz w:val="22"/>
          <w:szCs w:val="22"/>
        </w:rPr>
        <w:tab/>
        <w:t>Rescisión del Contrato por no haber entrado en vigor</w:t>
      </w:r>
      <w:bookmarkEnd w:id="51"/>
    </w:p>
    <w:p w14:paraId="1FB3A8C5" w14:textId="77777777" w:rsidR="00EE4B1C" w:rsidRPr="00720D49" w:rsidRDefault="00EE4B1C" w:rsidP="00240EC6">
      <w:pPr>
        <w:pStyle w:val="Textoindependiente"/>
        <w:ind w:right="0"/>
        <w:jc w:val="both"/>
        <w:rPr>
          <w:sz w:val="22"/>
          <w:szCs w:val="22"/>
        </w:rPr>
      </w:pPr>
      <w:r w:rsidRPr="00720D49">
        <w:rPr>
          <w:sz w:val="22"/>
          <w:szCs w:val="22"/>
        </w:rPr>
        <w:t>Si este Contrato no entrara en vigor dentro del plazo especificado en las CEC, contado a partir de la fecha en que haya sido firmado por las Partes, cualquiera de las Partes, notificando al respecto a la otra por escrito por lo menos con cuatro (4) semanas de anticipación, podrá declararlo nulo y sin valor, en cuyo caso ninguna de las Partes tendrá nada que reclamar a la otra con respecto a dicha decisión.</w:t>
      </w:r>
    </w:p>
    <w:p w14:paraId="4A5E5738" w14:textId="77777777" w:rsidR="00EE4B1C" w:rsidRPr="002C39B9" w:rsidRDefault="00EE4B1C" w:rsidP="00240EC6">
      <w:pPr>
        <w:jc w:val="both"/>
        <w:rPr>
          <w:b/>
          <w:sz w:val="14"/>
          <w:szCs w:val="22"/>
        </w:rPr>
      </w:pPr>
    </w:p>
    <w:p w14:paraId="2044EE64" w14:textId="77777777" w:rsidR="00EE4B1C" w:rsidRPr="00720D49" w:rsidRDefault="00EE4B1C" w:rsidP="00240EC6">
      <w:pPr>
        <w:jc w:val="both"/>
        <w:rPr>
          <w:b/>
          <w:sz w:val="22"/>
          <w:szCs w:val="22"/>
        </w:rPr>
      </w:pPr>
      <w:r w:rsidRPr="00720D49">
        <w:rPr>
          <w:b/>
          <w:sz w:val="22"/>
          <w:szCs w:val="22"/>
        </w:rPr>
        <w:lastRenderedPageBreak/>
        <w:t>2.3</w:t>
      </w:r>
      <w:r w:rsidRPr="00720D49">
        <w:rPr>
          <w:b/>
          <w:sz w:val="22"/>
          <w:szCs w:val="22"/>
        </w:rPr>
        <w:tab/>
        <w:t>Comienzo de la prestación de los Servicios</w:t>
      </w:r>
    </w:p>
    <w:p w14:paraId="27E581B9" w14:textId="77777777" w:rsidR="00477C42" w:rsidRPr="00720D49" w:rsidRDefault="00477C42" w:rsidP="00477C42">
      <w:pPr>
        <w:jc w:val="both"/>
        <w:rPr>
          <w:sz w:val="22"/>
          <w:szCs w:val="22"/>
        </w:rPr>
      </w:pPr>
      <w:r w:rsidRPr="00720D49">
        <w:rPr>
          <w:sz w:val="22"/>
          <w:szCs w:val="22"/>
        </w:rPr>
        <w:t>El Consultor comenzará a prestar los Servicios al término del plazo especificado en las CEC, a partir de la fecha en que el consultor recibe la orden de inicio de los servicios contratados.</w:t>
      </w:r>
    </w:p>
    <w:p w14:paraId="77B6B82C" w14:textId="77777777" w:rsidR="00C9110E" w:rsidRDefault="00C9110E" w:rsidP="00240EC6">
      <w:pPr>
        <w:jc w:val="both"/>
        <w:rPr>
          <w:b/>
          <w:sz w:val="22"/>
          <w:szCs w:val="22"/>
        </w:rPr>
      </w:pPr>
    </w:p>
    <w:p w14:paraId="1C4BDAE7" w14:textId="7AAA70CF" w:rsidR="00EE4B1C" w:rsidRPr="00720D49" w:rsidRDefault="00EE4B1C" w:rsidP="00240EC6">
      <w:pPr>
        <w:jc w:val="both"/>
        <w:rPr>
          <w:b/>
          <w:sz w:val="22"/>
          <w:szCs w:val="22"/>
        </w:rPr>
      </w:pPr>
      <w:r w:rsidRPr="00720D49">
        <w:rPr>
          <w:b/>
          <w:sz w:val="22"/>
          <w:szCs w:val="22"/>
        </w:rPr>
        <w:t>2.4</w:t>
      </w:r>
      <w:r w:rsidRPr="00720D49">
        <w:rPr>
          <w:b/>
          <w:sz w:val="22"/>
          <w:szCs w:val="22"/>
        </w:rPr>
        <w:tab/>
        <w:t>Expiración del Contrato</w:t>
      </w:r>
      <w:r w:rsidRPr="00720D49">
        <w:rPr>
          <w:b/>
          <w:sz w:val="22"/>
          <w:szCs w:val="22"/>
        </w:rPr>
        <w:tab/>
      </w:r>
    </w:p>
    <w:p w14:paraId="25199C7F" w14:textId="77777777" w:rsidR="00EE4B1C" w:rsidRPr="00720D49" w:rsidRDefault="00EE4B1C" w:rsidP="00240EC6">
      <w:pPr>
        <w:jc w:val="both"/>
        <w:rPr>
          <w:sz w:val="22"/>
          <w:szCs w:val="22"/>
        </w:rPr>
      </w:pPr>
      <w:r w:rsidRPr="00720D49">
        <w:rPr>
          <w:sz w:val="22"/>
          <w:szCs w:val="22"/>
        </w:rPr>
        <w:t>A menos que se rescinda con anterioridad, conforme a lo dispuesto en la subcláusula 2.9 de estas CGC, este Contrato expirará al término del plazo especificado en las CEC, contado a partir de la fecha de entrada en vigor.</w:t>
      </w:r>
    </w:p>
    <w:p w14:paraId="7E1B024C" w14:textId="77777777" w:rsidR="00C9110E" w:rsidRDefault="00C9110E" w:rsidP="00240EC6">
      <w:pPr>
        <w:jc w:val="both"/>
        <w:rPr>
          <w:b/>
          <w:sz w:val="22"/>
          <w:szCs w:val="22"/>
        </w:rPr>
      </w:pPr>
    </w:p>
    <w:p w14:paraId="1C5DD98D" w14:textId="6B141FF6" w:rsidR="00EE4B1C" w:rsidRPr="00720D49" w:rsidRDefault="00EE4B1C" w:rsidP="00240EC6">
      <w:pPr>
        <w:jc w:val="both"/>
        <w:rPr>
          <w:b/>
          <w:sz w:val="22"/>
          <w:szCs w:val="22"/>
        </w:rPr>
      </w:pPr>
      <w:r w:rsidRPr="00720D49">
        <w:rPr>
          <w:b/>
          <w:sz w:val="22"/>
          <w:szCs w:val="22"/>
        </w:rPr>
        <w:t>2.5</w:t>
      </w:r>
      <w:r w:rsidRPr="00720D49">
        <w:rPr>
          <w:b/>
          <w:sz w:val="22"/>
          <w:szCs w:val="22"/>
        </w:rPr>
        <w:tab/>
        <w:t>Totalidad del Acuerdo</w:t>
      </w:r>
      <w:r w:rsidRPr="00720D49">
        <w:rPr>
          <w:b/>
          <w:sz w:val="22"/>
          <w:szCs w:val="22"/>
        </w:rPr>
        <w:tab/>
      </w:r>
    </w:p>
    <w:p w14:paraId="576FA880" w14:textId="77777777" w:rsidR="00EE4B1C" w:rsidRPr="00720D49" w:rsidRDefault="00EE4B1C" w:rsidP="00240EC6">
      <w:pPr>
        <w:jc w:val="both"/>
        <w:rPr>
          <w:sz w:val="22"/>
          <w:szCs w:val="22"/>
        </w:rPr>
      </w:pPr>
      <w:r w:rsidRPr="00720D49">
        <w:rPr>
          <w:sz w:val="22"/>
          <w:szCs w:val="22"/>
        </w:rPr>
        <w:t>Este Contrato contiene todas las estipulaciones, condiciones y disposiciones convenidas entre las Partes.  Ningún agente o representante de ninguna de las Partes tiene facultades para hacer ninguna declaración ni para comprometerse o convenir nada que no esté estipulado en el Contrato, y las declaraciones, compromisos y convenios que no consten en el mismo no obligarán a las Partes ni comprometerán su responsabilidad.</w:t>
      </w:r>
    </w:p>
    <w:p w14:paraId="71A00BC4" w14:textId="77777777" w:rsidR="008C3C96" w:rsidRPr="002C39B9" w:rsidRDefault="008C3C96" w:rsidP="00D65D8C">
      <w:pPr>
        <w:jc w:val="both"/>
        <w:rPr>
          <w:sz w:val="14"/>
          <w:szCs w:val="22"/>
        </w:rPr>
      </w:pPr>
    </w:p>
    <w:p w14:paraId="23F0532B" w14:textId="77777777" w:rsidR="00EE4B1C" w:rsidRPr="00720D49" w:rsidRDefault="00EE4B1C" w:rsidP="00D65D8C">
      <w:pPr>
        <w:jc w:val="both"/>
        <w:rPr>
          <w:b/>
          <w:sz w:val="22"/>
          <w:szCs w:val="22"/>
        </w:rPr>
      </w:pPr>
      <w:r w:rsidRPr="00720D49">
        <w:rPr>
          <w:b/>
          <w:sz w:val="22"/>
          <w:szCs w:val="22"/>
        </w:rPr>
        <w:t>2.6</w:t>
      </w:r>
      <w:r w:rsidRPr="00720D49">
        <w:rPr>
          <w:b/>
          <w:sz w:val="22"/>
          <w:szCs w:val="22"/>
        </w:rPr>
        <w:tab/>
        <w:t>Modificación</w:t>
      </w:r>
      <w:r w:rsidRPr="00720D49">
        <w:rPr>
          <w:b/>
          <w:sz w:val="22"/>
          <w:szCs w:val="22"/>
        </w:rPr>
        <w:tab/>
      </w:r>
    </w:p>
    <w:p w14:paraId="55B360ED" w14:textId="77777777" w:rsidR="00EE4B1C" w:rsidRPr="00720D49" w:rsidRDefault="00EE4B1C" w:rsidP="00D65D8C">
      <w:pPr>
        <w:jc w:val="both"/>
        <w:rPr>
          <w:sz w:val="22"/>
          <w:szCs w:val="22"/>
        </w:rPr>
      </w:pPr>
      <w:r w:rsidRPr="00720D49">
        <w:rPr>
          <w:sz w:val="22"/>
          <w:szCs w:val="22"/>
        </w:rPr>
        <w:t>Sólo podrán modificarse los términos y condiciones de este Contrato, incluido el alcance de los Servicios, mediante acuerdo por escrito entre las Partes.  No obstante, de acuerdo con lo estipulado en la subcláusula 7.2 de estas CGC, cada una de las Partes deberá dar la debida consideración a cualesquiera modificaciones propuestas por la otra Parte.</w:t>
      </w:r>
    </w:p>
    <w:p w14:paraId="5D9A48CD" w14:textId="77777777" w:rsidR="00EE4B1C" w:rsidRPr="002C39B9" w:rsidRDefault="00EE4B1C" w:rsidP="00D65D8C">
      <w:pPr>
        <w:jc w:val="both"/>
        <w:rPr>
          <w:sz w:val="14"/>
          <w:szCs w:val="22"/>
        </w:rPr>
      </w:pPr>
    </w:p>
    <w:p w14:paraId="02E7BF1C" w14:textId="77777777" w:rsidR="00EE4B1C" w:rsidRPr="00720D49" w:rsidRDefault="00EE4B1C" w:rsidP="00D65D8C">
      <w:pPr>
        <w:jc w:val="both"/>
        <w:rPr>
          <w:b/>
          <w:sz w:val="22"/>
          <w:szCs w:val="22"/>
        </w:rPr>
      </w:pPr>
      <w:r w:rsidRPr="00720D49">
        <w:rPr>
          <w:b/>
          <w:sz w:val="22"/>
          <w:szCs w:val="22"/>
        </w:rPr>
        <w:t>2.7</w:t>
      </w:r>
      <w:r w:rsidRPr="00720D49">
        <w:rPr>
          <w:b/>
          <w:sz w:val="22"/>
          <w:szCs w:val="22"/>
        </w:rPr>
        <w:tab/>
        <w:t>Fuerza mayor</w:t>
      </w:r>
      <w:r w:rsidRPr="00720D49">
        <w:rPr>
          <w:b/>
          <w:sz w:val="22"/>
          <w:szCs w:val="22"/>
        </w:rPr>
        <w:tab/>
      </w:r>
    </w:p>
    <w:p w14:paraId="0F9B5876" w14:textId="77777777" w:rsidR="00D25775" w:rsidRPr="00720D49" w:rsidRDefault="00EE4B1C" w:rsidP="00D65D8C">
      <w:pPr>
        <w:jc w:val="both"/>
        <w:rPr>
          <w:sz w:val="22"/>
          <w:szCs w:val="22"/>
        </w:rPr>
      </w:pPr>
      <w:r w:rsidRPr="00720D49">
        <w:rPr>
          <w:sz w:val="22"/>
          <w:szCs w:val="22"/>
        </w:rPr>
        <w:t>2.7.1</w:t>
      </w:r>
      <w:r w:rsidRPr="00720D49">
        <w:rPr>
          <w:sz w:val="22"/>
          <w:szCs w:val="22"/>
        </w:rPr>
        <w:tab/>
        <w:t>Definición</w:t>
      </w:r>
      <w:r w:rsidRPr="00720D49">
        <w:rPr>
          <w:sz w:val="22"/>
          <w:szCs w:val="22"/>
        </w:rPr>
        <w:tab/>
      </w:r>
    </w:p>
    <w:p w14:paraId="559D5EB1"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Para los efectos de este Contrato, “fuerza mayor” significa un acontecimiento que escapa al control razonable de una de las Partes y que hace que el cumplimiento de las obligaciones contractuales de esa Parte resulte imposible o tan poco viable que puede considerarse razonablemente imposible en atención a las circunstancias.  Tales eventos incluyen los siguientes, sin que la enumeración sea exhaustiva: guerra, motines, disturbios civiles, terremoto, incendio, explosión, tormenta, inundación u otras condiciones climáticas adversas, huelgas, cierre de empresas u otras acciones de carácter industrial (excepto si la Parte que invoca la fuerza mayor tiene facultades para impedir tales huelgas, cierres o acciones industriales), confiscación o cualquier otra medida adoptada por organismos gubernamentales.</w:t>
      </w:r>
    </w:p>
    <w:p w14:paraId="11468325" w14:textId="77777777" w:rsidR="00EE4B1C" w:rsidRPr="002C39B9" w:rsidRDefault="00EE4B1C" w:rsidP="00D65D8C">
      <w:pPr>
        <w:ind w:left="567" w:hanging="567"/>
        <w:jc w:val="both"/>
        <w:rPr>
          <w:sz w:val="14"/>
          <w:szCs w:val="22"/>
        </w:rPr>
      </w:pPr>
    </w:p>
    <w:p w14:paraId="5921E9EC" w14:textId="77777777" w:rsidR="00EE4B1C" w:rsidRPr="00720D49" w:rsidRDefault="00EE4B1C" w:rsidP="00815E7D">
      <w:pPr>
        <w:ind w:left="567" w:hanging="567"/>
        <w:jc w:val="both"/>
        <w:rPr>
          <w:sz w:val="22"/>
          <w:szCs w:val="22"/>
        </w:rPr>
      </w:pPr>
      <w:r w:rsidRPr="00720D49">
        <w:rPr>
          <w:sz w:val="22"/>
          <w:szCs w:val="22"/>
        </w:rPr>
        <w:t>b)</w:t>
      </w:r>
      <w:r w:rsidRPr="00720D49">
        <w:rPr>
          <w:sz w:val="22"/>
          <w:szCs w:val="22"/>
        </w:rPr>
        <w:tab/>
        <w:t>No se considerará fuerza mayor i) ningún evento causado por la negligencia o intención de una de las Partes o del Subconsultor, agentes o empleados de esa Parte, ni ii) ningún evento que una Parte diligente podría razonablemente haber A) tenido en cuenta en el momento de celebrarse este Contrato y B) evitado o superado durante el cumplimiento de sus obligaciones en virtud del Contrato.</w:t>
      </w:r>
    </w:p>
    <w:p w14:paraId="0517E784" w14:textId="77777777" w:rsidR="00CC2974" w:rsidRPr="002C39B9" w:rsidRDefault="00CC2974" w:rsidP="00815E7D">
      <w:pPr>
        <w:ind w:left="567" w:hanging="567"/>
        <w:jc w:val="both"/>
        <w:rPr>
          <w:sz w:val="14"/>
          <w:szCs w:val="22"/>
        </w:rPr>
      </w:pPr>
    </w:p>
    <w:p w14:paraId="01197232" w14:textId="77777777" w:rsidR="00EE4B1C" w:rsidRPr="00720D49" w:rsidRDefault="00EE4B1C" w:rsidP="00D65D8C">
      <w:pPr>
        <w:numPr>
          <w:ilvl w:val="2"/>
          <w:numId w:val="11"/>
        </w:numPr>
        <w:jc w:val="both"/>
        <w:rPr>
          <w:b/>
          <w:sz w:val="22"/>
          <w:szCs w:val="22"/>
        </w:rPr>
      </w:pPr>
      <w:r w:rsidRPr="00720D49">
        <w:rPr>
          <w:b/>
          <w:sz w:val="22"/>
          <w:szCs w:val="22"/>
        </w:rPr>
        <w:t>No violación del Contrato</w:t>
      </w:r>
      <w:r w:rsidRPr="00720D49">
        <w:rPr>
          <w:b/>
          <w:sz w:val="22"/>
          <w:szCs w:val="22"/>
        </w:rPr>
        <w:tab/>
      </w:r>
    </w:p>
    <w:p w14:paraId="483EA754" w14:textId="77777777" w:rsidR="00EE4B1C" w:rsidRPr="00720D49" w:rsidRDefault="00EE4B1C" w:rsidP="00D65D8C">
      <w:pPr>
        <w:jc w:val="both"/>
        <w:rPr>
          <w:sz w:val="22"/>
          <w:szCs w:val="22"/>
        </w:rPr>
      </w:pPr>
      <w:r w:rsidRPr="00720D49">
        <w:rPr>
          <w:sz w:val="22"/>
          <w:szCs w:val="22"/>
        </w:rPr>
        <w:t>La falta de cumplimiento por una de las Partes de cualquiera de sus obligaciones en virtud del Contrato no se considerará como violación del mismo ni como negligencia, siempre que dicha falta de cumplimiento se deba a un evento de fuerza mayor y que la Parte afectada por tal evento haya adoptado todas las precauciones adecuadas, puesto debido cuidado y tomado medidas alternativas razonables a fin de cumplir con los términos y condiciones de este Contrato.</w:t>
      </w:r>
    </w:p>
    <w:p w14:paraId="26A62014" w14:textId="77777777" w:rsidR="00EE4B1C" w:rsidRPr="002C39B9" w:rsidRDefault="00EE4B1C" w:rsidP="00D65D8C">
      <w:pPr>
        <w:jc w:val="both"/>
        <w:rPr>
          <w:sz w:val="14"/>
          <w:szCs w:val="22"/>
        </w:rPr>
      </w:pPr>
    </w:p>
    <w:p w14:paraId="4E29670C" w14:textId="77777777" w:rsidR="00EE4B1C" w:rsidRPr="00720D49" w:rsidRDefault="00EE4B1C" w:rsidP="00D65D8C">
      <w:pPr>
        <w:jc w:val="both"/>
        <w:rPr>
          <w:sz w:val="22"/>
          <w:szCs w:val="22"/>
        </w:rPr>
      </w:pPr>
      <w:r w:rsidRPr="00720D49">
        <w:rPr>
          <w:sz w:val="22"/>
          <w:szCs w:val="22"/>
        </w:rPr>
        <w:t>2.7.3</w:t>
      </w:r>
      <w:r w:rsidRPr="00720D49">
        <w:rPr>
          <w:sz w:val="22"/>
          <w:szCs w:val="22"/>
        </w:rPr>
        <w:tab/>
      </w:r>
      <w:r w:rsidRPr="00720D49">
        <w:rPr>
          <w:b/>
          <w:sz w:val="22"/>
          <w:szCs w:val="22"/>
        </w:rPr>
        <w:t>Medidas que deberán adoptarse</w:t>
      </w:r>
      <w:r w:rsidRPr="00720D49">
        <w:rPr>
          <w:sz w:val="22"/>
          <w:szCs w:val="22"/>
        </w:rPr>
        <w:tab/>
      </w:r>
    </w:p>
    <w:p w14:paraId="256311A6"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La Parte afectada por un evento de fuerza mayor deberá adoptar lo antes posible todas las medidas que sean razonables a fin de eliminar el impedimento que exista para el cumplimiento de sus obligaciones en virtud de este Contrato.</w:t>
      </w:r>
    </w:p>
    <w:p w14:paraId="3E033043" w14:textId="77777777" w:rsidR="00EE4B1C" w:rsidRPr="00720D49" w:rsidRDefault="00EE4B1C" w:rsidP="00D65D8C">
      <w:pPr>
        <w:ind w:left="567" w:hanging="567"/>
        <w:jc w:val="both"/>
        <w:rPr>
          <w:sz w:val="22"/>
          <w:szCs w:val="22"/>
        </w:rPr>
      </w:pPr>
      <w:r w:rsidRPr="00720D49">
        <w:rPr>
          <w:sz w:val="22"/>
          <w:szCs w:val="22"/>
        </w:rPr>
        <w:lastRenderedPageBreak/>
        <w:t>b)</w:t>
      </w:r>
      <w:r w:rsidRPr="00720D49">
        <w:rPr>
          <w:sz w:val="22"/>
          <w:szCs w:val="22"/>
        </w:rPr>
        <w:tab/>
        <w:t>La Parte afectada por un evento de fuerza mayor notificará a la otra Parte sobre dicho evento a la mayor brevedad posible, y en todo caso a más tardar catorce (14) días después de ocurrido el hecho, notificación en la cual proporcionará pruebas de la naturaleza y el origen del mismo; igualmente, notificará sobre la normalización de la situación tan pronto como sea posible.</w:t>
      </w:r>
    </w:p>
    <w:p w14:paraId="31C5EA8D" w14:textId="4EF1B6C2" w:rsidR="00EE4B1C" w:rsidRDefault="00EE4B1C" w:rsidP="00D65D8C">
      <w:pPr>
        <w:ind w:left="567" w:hanging="567"/>
        <w:jc w:val="both"/>
        <w:rPr>
          <w:sz w:val="22"/>
          <w:szCs w:val="22"/>
        </w:rPr>
      </w:pPr>
      <w:r w:rsidRPr="00720D49">
        <w:rPr>
          <w:sz w:val="22"/>
          <w:szCs w:val="22"/>
        </w:rPr>
        <w:t>c)</w:t>
      </w:r>
      <w:r w:rsidRPr="00720D49">
        <w:rPr>
          <w:sz w:val="22"/>
          <w:szCs w:val="22"/>
        </w:rPr>
        <w:tab/>
        <w:t>Las Partes adoptarán todas las medidas que sean razonables para atenuar las consecuencias de cualquier evento de fuerza mayor.</w:t>
      </w:r>
    </w:p>
    <w:p w14:paraId="29FD1CF9" w14:textId="77777777" w:rsidR="00C9110E" w:rsidRPr="00720D49" w:rsidRDefault="00C9110E" w:rsidP="00D65D8C">
      <w:pPr>
        <w:ind w:left="567" w:hanging="567"/>
        <w:jc w:val="both"/>
        <w:rPr>
          <w:sz w:val="22"/>
          <w:szCs w:val="22"/>
        </w:rPr>
      </w:pPr>
    </w:p>
    <w:p w14:paraId="4674A727" w14:textId="77777777" w:rsidR="00EE4B1C" w:rsidRPr="00720D49" w:rsidRDefault="00EE4B1C" w:rsidP="00D65D8C">
      <w:pPr>
        <w:jc w:val="both"/>
        <w:rPr>
          <w:sz w:val="22"/>
          <w:szCs w:val="22"/>
        </w:rPr>
      </w:pPr>
      <w:r w:rsidRPr="00720D49">
        <w:rPr>
          <w:sz w:val="22"/>
          <w:szCs w:val="22"/>
        </w:rPr>
        <w:t>2.7.4</w:t>
      </w:r>
      <w:r w:rsidRPr="00720D49">
        <w:rPr>
          <w:sz w:val="22"/>
          <w:szCs w:val="22"/>
        </w:rPr>
        <w:tab/>
      </w:r>
      <w:r w:rsidRPr="00720D49">
        <w:rPr>
          <w:b/>
          <w:sz w:val="22"/>
          <w:szCs w:val="22"/>
        </w:rPr>
        <w:t>Prórroga de plazos</w:t>
      </w:r>
      <w:r w:rsidRPr="00720D49">
        <w:rPr>
          <w:sz w:val="22"/>
          <w:szCs w:val="22"/>
        </w:rPr>
        <w:tab/>
      </w:r>
    </w:p>
    <w:p w14:paraId="043D6122" w14:textId="77777777" w:rsidR="00EE4B1C" w:rsidRPr="00720D49" w:rsidRDefault="00EE4B1C" w:rsidP="00D65D8C">
      <w:pPr>
        <w:jc w:val="both"/>
        <w:rPr>
          <w:sz w:val="22"/>
          <w:szCs w:val="22"/>
        </w:rPr>
      </w:pPr>
      <w:r w:rsidRPr="00720D49">
        <w:rPr>
          <w:sz w:val="22"/>
          <w:szCs w:val="22"/>
        </w:rPr>
        <w:t>Todo plazo dentro del cual una Parte deba realizar una actividad o tarea en virtud de este Contrato se prorrogará por un período igual a aquel durante el cual dicha Parte no haya podido realizar tal actividad como consecuencia de un evento de fuerza mayor.</w:t>
      </w:r>
    </w:p>
    <w:p w14:paraId="41C40049" w14:textId="77777777" w:rsidR="00EE4B1C" w:rsidRPr="002C39B9" w:rsidRDefault="00EE4B1C" w:rsidP="00D65D8C">
      <w:pPr>
        <w:jc w:val="both"/>
        <w:rPr>
          <w:sz w:val="14"/>
          <w:szCs w:val="22"/>
        </w:rPr>
      </w:pPr>
    </w:p>
    <w:p w14:paraId="174BCD6F" w14:textId="77777777" w:rsidR="00EE4B1C" w:rsidRPr="00720D49" w:rsidRDefault="00EE4B1C" w:rsidP="00D65D8C">
      <w:pPr>
        <w:numPr>
          <w:ilvl w:val="2"/>
          <w:numId w:val="12"/>
        </w:numPr>
        <w:jc w:val="both"/>
        <w:rPr>
          <w:b/>
          <w:sz w:val="22"/>
          <w:szCs w:val="22"/>
        </w:rPr>
      </w:pPr>
      <w:r w:rsidRPr="00720D49">
        <w:rPr>
          <w:b/>
          <w:sz w:val="22"/>
          <w:szCs w:val="22"/>
        </w:rPr>
        <w:t>Pagos</w:t>
      </w:r>
      <w:r w:rsidRPr="00720D49">
        <w:rPr>
          <w:b/>
          <w:sz w:val="22"/>
          <w:szCs w:val="22"/>
        </w:rPr>
        <w:tab/>
      </w:r>
    </w:p>
    <w:p w14:paraId="5214D7CA" w14:textId="45BA340B" w:rsidR="00EE4B1C" w:rsidRPr="00720D49" w:rsidRDefault="00EE4B1C" w:rsidP="00D65D8C">
      <w:pPr>
        <w:jc w:val="both"/>
        <w:rPr>
          <w:sz w:val="22"/>
          <w:szCs w:val="22"/>
        </w:rPr>
      </w:pPr>
      <w:r w:rsidRPr="00720D49">
        <w:rPr>
          <w:sz w:val="22"/>
          <w:szCs w:val="22"/>
        </w:rPr>
        <w:t>Durante el período en que se viera impedido de prestar los Servicios como consecuencia de un evento de fuerza mayor, el Consultor tendrá derecho a seguir recibiendo pagos de acuerdo con los términos de este Contrato, y a recibir el reembolso de los gastos adicionales en que razonable y necesariamente hubiera incurrido durante ese período para poder prestar los Servicios y para reanudarlos al término de dicho período.</w:t>
      </w:r>
    </w:p>
    <w:p w14:paraId="04A750A1" w14:textId="77777777" w:rsidR="00353045" w:rsidRPr="002C39B9" w:rsidRDefault="00353045" w:rsidP="00D65D8C">
      <w:pPr>
        <w:jc w:val="both"/>
        <w:rPr>
          <w:sz w:val="14"/>
          <w:szCs w:val="22"/>
        </w:rPr>
      </w:pPr>
    </w:p>
    <w:p w14:paraId="21CCE7B6" w14:textId="77777777" w:rsidR="00EE4B1C" w:rsidRPr="00720D49" w:rsidRDefault="00353045" w:rsidP="00D65D8C">
      <w:pPr>
        <w:jc w:val="both"/>
        <w:rPr>
          <w:sz w:val="22"/>
          <w:szCs w:val="22"/>
        </w:rPr>
      </w:pPr>
      <w:r w:rsidRPr="00720D49">
        <w:rPr>
          <w:sz w:val="22"/>
          <w:szCs w:val="22"/>
        </w:rPr>
        <w:t>2.7.6</w:t>
      </w:r>
      <w:r w:rsidRPr="00720D49">
        <w:rPr>
          <w:sz w:val="22"/>
          <w:szCs w:val="22"/>
        </w:rPr>
        <w:tab/>
      </w:r>
      <w:r w:rsidRPr="00720D49">
        <w:rPr>
          <w:b/>
          <w:sz w:val="22"/>
          <w:szCs w:val="22"/>
        </w:rPr>
        <w:t>Consultas</w:t>
      </w:r>
    </w:p>
    <w:p w14:paraId="4CE205F0" w14:textId="77777777" w:rsidR="006F6C09" w:rsidRPr="00720D49" w:rsidRDefault="00EE4B1C" w:rsidP="00D65D8C">
      <w:pPr>
        <w:jc w:val="both"/>
        <w:rPr>
          <w:sz w:val="22"/>
          <w:szCs w:val="22"/>
        </w:rPr>
      </w:pPr>
      <w:r w:rsidRPr="00720D49">
        <w:rPr>
          <w:sz w:val="22"/>
          <w:szCs w:val="22"/>
        </w:rPr>
        <w:t>A más tardar treinta (30) días después de que el Consultor, como resultado de un evento de fuerza mayor, se vea impedido de prestar una parte importante de los Servicios, las Partes se consultarán mutuamente con el fin de acordar las medidas que convenga adoptar en atención a las circunstancias.</w:t>
      </w:r>
    </w:p>
    <w:p w14:paraId="160A9358" w14:textId="77777777" w:rsidR="00240EC6" w:rsidRPr="002C39B9" w:rsidRDefault="00240EC6" w:rsidP="00D65D8C">
      <w:pPr>
        <w:jc w:val="both"/>
        <w:rPr>
          <w:sz w:val="14"/>
          <w:szCs w:val="22"/>
        </w:rPr>
      </w:pPr>
    </w:p>
    <w:p w14:paraId="2EC35190" w14:textId="77777777" w:rsidR="00EE4B1C" w:rsidRPr="00720D49" w:rsidRDefault="00EE4B1C" w:rsidP="00D65D8C">
      <w:pPr>
        <w:numPr>
          <w:ilvl w:val="1"/>
          <w:numId w:val="12"/>
        </w:numPr>
        <w:jc w:val="both"/>
        <w:rPr>
          <w:b/>
          <w:sz w:val="22"/>
          <w:szCs w:val="22"/>
        </w:rPr>
      </w:pPr>
      <w:r w:rsidRPr="00720D49">
        <w:rPr>
          <w:b/>
          <w:sz w:val="22"/>
          <w:szCs w:val="22"/>
        </w:rPr>
        <w:t>Suspensión</w:t>
      </w:r>
      <w:r w:rsidRPr="00720D49">
        <w:rPr>
          <w:b/>
          <w:sz w:val="22"/>
          <w:szCs w:val="22"/>
        </w:rPr>
        <w:tab/>
      </w:r>
    </w:p>
    <w:p w14:paraId="161CDCCE" w14:textId="77777777" w:rsidR="00EE4B1C" w:rsidRPr="00720D49" w:rsidRDefault="00EE4B1C" w:rsidP="00D65D8C">
      <w:pPr>
        <w:jc w:val="both"/>
        <w:rPr>
          <w:sz w:val="22"/>
          <w:szCs w:val="22"/>
        </w:rPr>
      </w:pPr>
      <w:r w:rsidRPr="00720D49">
        <w:rPr>
          <w:sz w:val="22"/>
          <w:szCs w:val="22"/>
        </w:rPr>
        <w:t>El Contratante podrá, mediante una notificación de suspensión por escrito al Consultor, suspender todos los pagos al Consultor estipulados en este Contrato si el Consultor no cumpliera con cualquiera de sus obligaciones en virtud del mismo, incluida la prestación de los Servicios, estipulándose que en dicha notificación de suspensión se deberá i) especificar la naturaleza del incumplimiento y ii) solicitar al Consultor que subsane dicho incumplimiento dentro de los treinta (30) días siguientes a la recepción de dicha notificación.</w:t>
      </w:r>
    </w:p>
    <w:p w14:paraId="6C4F75FE" w14:textId="77777777" w:rsidR="00EE4B1C" w:rsidRPr="002C39B9" w:rsidRDefault="00EE4B1C" w:rsidP="00D65D8C">
      <w:pPr>
        <w:jc w:val="both"/>
        <w:rPr>
          <w:sz w:val="14"/>
          <w:szCs w:val="22"/>
        </w:rPr>
      </w:pPr>
    </w:p>
    <w:p w14:paraId="3F6E8317" w14:textId="77777777" w:rsidR="00EE4B1C" w:rsidRPr="00720D49" w:rsidRDefault="00EE4B1C" w:rsidP="00D65D8C">
      <w:pPr>
        <w:jc w:val="both"/>
        <w:rPr>
          <w:sz w:val="22"/>
          <w:szCs w:val="22"/>
        </w:rPr>
      </w:pPr>
      <w:r w:rsidRPr="00720D49">
        <w:rPr>
          <w:sz w:val="22"/>
          <w:szCs w:val="22"/>
        </w:rPr>
        <w:t xml:space="preserve">En caso de que el Contratante incurra en una mora en el pago superior a sesenta días, el Consultor podrá intimar a la Contratante para que cancele el pago adeudado. Si la Contratante no satisface la intimación, el Consultor tendrá derecho a suspender el contrato por </w:t>
      </w:r>
      <w:r w:rsidR="00C505FC" w:rsidRPr="00720D49">
        <w:rPr>
          <w:sz w:val="22"/>
          <w:szCs w:val="22"/>
        </w:rPr>
        <w:t>motivos que</w:t>
      </w:r>
      <w:r w:rsidRPr="00720D49">
        <w:rPr>
          <w:sz w:val="22"/>
          <w:szCs w:val="22"/>
        </w:rPr>
        <w:t xml:space="preserve"> no le serán imputables. </w:t>
      </w:r>
    </w:p>
    <w:p w14:paraId="0DA7DFE7" w14:textId="77777777" w:rsidR="00EE4B1C" w:rsidRPr="00720D49" w:rsidRDefault="00EE4B1C" w:rsidP="00D65D8C">
      <w:pPr>
        <w:jc w:val="both"/>
        <w:rPr>
          <w:sz w:val="22"/>
          <w:szCs w:val="22"/>
        </w:rPr>
      </w:pPr>
      <w:r w:rsidRPr="00720D49">
        <w:rPr>
          <w:sz w:val="22"/>
          <w:szCs w:val="22"/>
        </w:rPr>
        <w:t>En el caso en que el Consultor haya suspendido en forma regular los trabajos por causas que no le fueren imputables, los plazos de ejecución se prorrogarán por el tiempo de suspensión.</w:t>
      </w:r>
    </w:p>
    <w:p w14:paraId="7C454C86" w14:textId="77777777" w:rsidR="00E848FD" w:rsidRPr="002C39B9" w:rsidRDefault="00E848FD" w:rsidP="00D65D8C">
      <w:pPr>
        <w:jc w:val="both"/>
        <w:rPr>
          <w:b/>
          <w:sz w:val="14"/>
          <w:szCs w:val="22"/>
        </w:rPr>
      </w:pPr>
    </w:p>
    <w:p w14:paraId="0995A5F2" w14:textId="77777777" w:rsidR="00EE4B1C" w:rsidRPr="00720D49" w:rsidRDefault="00EE4B1C" w:rsidP="00D65D8C">
      <w:pPr>
        <w:jc w:val="both"/>
        <w:rPr>
          <w:b/>
          <w:sz w:val="22"/>
          <w:szCs w:val="22"/>
        </w:rPr>
      </w:pPr>
      <w:r w:rsidRPr="00720D49">
        <w:rPr>
          <w:b/>
          <w:sz w:val="22"/>
          <w:szCs w:val="22"/>
        </w:rPr>
        <w:t>2.9</w:t>
      </w:r>
      <w:r w:rsidRPr="00720D49">
        <w:rPr>
          <w:b/>
          <w:sz w:val="22"/>
          <w:szCs w:val="22"/>
        </w:rPr>
        <w:tab/>
        <w:t>Rescisión</w:t>
      </w:r>
      <w:r w:rsidRPr="00720D49">
        <w:rPr>
          <w:b/>
          <w:sz w:val="22"/>
          <w:szCs w:val="22"/>
        </w:rPr>
        <w:tab/>
      </w:r>
    </w:p>
    <w:p w14:paraId="4D0BF2BB" w14:textId="77777777" w:rsidR="00EE4B1C" w:rsidRPr="00720D49" w:rsidRDefault="00EE4B1C" w:rsidP="00D65D8C">
      <w:pPr>
        <w:jc w:val="both"/>
        <w:rPr>
          <w:sz w:val="22"/>
          <w:szCs w:val="22"/>
        </w:rPr>
      </w:pPr>
      <w:r w:rsidRPr="00720D49">
        <w:rPr>
          <w:sz w:val="22"/>
          <w:szCs w:val="22"/>
        </w:rPr>
        <w:t>2.9.1</w:t>
      </w:r>
      <w:r w:rsidRPr="00720D49">
        <w:rPr>
          <w:sz w:val="22"/>
          <w:szCs w:val="22"/>
        </w:rPr>
        <w:tab/>
        <w:t>Por el Contratante</w:t>
      </w:r>
      <w:r w:rsidRPr="00720D49">
        <w:rPr>
          <w:sz w:val="22"/>
          <w:szCs w:val="22"/>
        </w:rPr>
        <w:tab/>
      </w:r>
    </w:p>
    <w:p w14:paraId="5E6BC427" w14:textId="531EA8A9" w:rsidR="00EE4B1C" w:rsidRPr="00720D49" w:rsidRDefault="000E4716" w:rsidP="00D65D8C">
      <w:pPr>
        <w:jc w:val="both"/>
        <w:rPr>
          <w:sz w:val="22"/>
          <w:szCs w:val="22"/>
        </w:rPr>
      </w:pPr>
      <w:r w:rsidRPr="00720D49">
        <w:rPr>
          <w:sz w:val="22"/>
          <w:szCs w:val="22"/>
        </w:rPr>
        <w:t>La</w:t>
      </w:r>
      <w:r w:rsidR="00EE4B1C" w:rsidRPr="00720D49">
        <w:rPr>
          <w:sz w:val="22"/>
          <w:szCs w:val="22"/>
        </w:rPr>
        <w:t xml:space="preserve"> Contratante podrá dar por terminado este Contrato en los casos establecidos en el artículo 59 de la Ley Nº 2051/03 </w:t>
      </w:r>
      <w:r w:rsidR="00270DA5" w:rsidRPr="00270DA5">
        <w:rPr>
          <w:i/>
          <w:sz w:val="22"/>
          <w:szCs w:val="22"/>
        </w:rPr>
        <w:t>“D</w:t>
      </w:r>
      <w:r w:rsidR="00EE4B1C" w:rsidRPr="00270DA5">
        <w:rPr>
          <w:i/>
          <w:sz w:val="22"/>
          <w:szCs w:val="22"/>
        </w:rPr>
        <w:t>e Contrataciones Públicas</w:t>
      </w:r>
      <w:r w:rsidR="00270DA5" w:rsidRPr="00270DA5">
        <w:rPr>
          <w:i/>
          <w:sz w:val="22"/>
          <w:szCs w:val="22"/>
        </w:rPr>
        <w:t>”</w:t>
      </w:r>
      <w:r w:rsidR="00EE4B1C" w:rsidRPr="00720D49">
        <w:rPr>
          <w:sz w:val="22"/>
          <w:szCs w:val="22"/>
        </w:rPr>
        <w:t xml:space="preserve"> o cuando se produzca cualquiera de los eventos especificados en los párrafos a) a f) de esta subcláusula 2.9.1 de las CGC:</w:t>
      </w:r>
    </w:p>
    <w:p w14:paraId="26862189" w14:textId="77777777" w:rsidR="00EE4B1C" w:rsidRPr="00720D49" w:rsidRDefault="00EE4B1C" w:rsidP="00353045">
      <w:pPr>
        <w:ind w:left="709" w:hanging="709"/>
        <w:jc w:val="both"/>
        <w:rPr>
          <w:sz w:val="22"/>
          <w:szCs w:val="22"/>
        </w:rPr>
      </w:pPr>
      <w:r w:rsidRPr="00720D49">
        <w:rPr>
          <w:sz w:val="22"/>
          <w:szCs w:val="22"/>
        </w:rPr>
        <w:t>a)</w:t>
      </w:r>
      <w:r w:rsidRPr="00720D49">
        <w:rPr>
          <w:sz w:val="22"/>
          <w:szCs w:val="22"/>
        </w:rPr>
        <w:tab/>
        <w:t>Si el Consultor no subsanara el incumplimiento de sus obligaciones en virtud de este Contrato, según lo estipulado en la notificación de suspensión emitida conforme a la subcláusula 2.8 precedente, de</w:t>
      </w:r>
      <w:r w:rsidR="00C505FC" w:rsidRPr="00720D49">
        <w:rPr>
          <w:sz w:val="22"/>
          <w:szCs w:val="22"/>
        </w:rPr>
        <w:t>ntro de los treinta (30) días siguientes</w:t>
      </w:r>
      <w:r w:rsidRPr="00720D49">
        <w:rPr>
          <w:sz w:val="22"/>
          <w:szCs w:val="22"/>
        </w:rPr>
        <w:t xml:space="preserve"> a la recepción de dicha notificación, u otro plazo mayor que el Contratante pudiera haber aceptado posteriormente por escrito;</w:t>
      </w:r>
    </w:p>
    <w:p w14:paraId="02C15D44" w14:textId="77777777" w:rsidR="00EE4B1C" w:rsidRPr="00720D49" w:rsidRDefault="00EE4B1C" w:rsidP="00353045">
      <w:pPr>
        <w:ind w:left="709" w:hanging="709"/>
        <w:jc w:val="both"/>
        <w:rPr>
          <w:sz w:val="22"/>
          <w:szCs w:val="22"/>
        </w:rPr>
      </w:pPr>
      <w:r w:rsidRPr="00720D49">
        <w:rPr>
          <w:sz w:val="22"/>
          <w:szCs w:val="22"/>
        </w:rPr>
        <w:t>b)</w:t>
      </w:r>
      <w:r w:rsidRPr="00720D49">
        <w:rPr>
          <w:sz w:val="22"/>
          <w:szCs w:val="22"/>
        </w:rPr>
        <w:tab/>
        <w:t xml:space="preserve">Si el Consultor (o, en el caso de que el Consultor fuera más de una firma, si cualquiera de sus Integrantes) estuviera insolvente o fuera declarado en quiebra, o en convocatoria de </w:t>
      </w:r>
      <w:r w:rsidR="00C505FC" w:rsidRPr="00720D49">
        <w:rPr>
          <w:sz w:val="22"/>
          <w:szCs w:val="22"/>
        </w:rPr>
        <w:t>acreedores a</w:t>
      </w:r>
      <w:r w:rsidRPr="00720D49">
        <w:rPr>
          <w:sz w:val="22"/>
          <w:szCs w:val="22"/>
        </w:rPr>
        <w:t xml:space="preserve"> fin de lograr el alivio de sus deudas, o se acogiera a alguna ley que beneficiara </w:t>
      </w:r>
      <w:r w:rsidRPr="00720D49">
        <w:rPr>
          <w:sz w:val="22"/>
          <w:szCs w:val="22"/>
        </w:rPr>
        <w:lastRenderedPageBreak/>
        <w:t>a los deudores, o entrara en liquidación o administración judicial, ya sea de carácter forzoso o voluntario;</w:t>
      </w:r>
    </w:p>
    <w:p w14:paraId="4F239AAC" w14:textId="77777777" w:rsidR="00EE4B1C" w:rsidRPr="00720D49" w:rsidRDefault="00EE4B1C" w:rsidP="00353045">
      <w:pPr>
        <w:ind w:left="709" w:hanging="709"/>
        <w:jc w:val="both"/>
        <w:rPr>
          <w:sz w:val="22"/>
          <w:szCs w:val="22"/>
        </w:rPr>
      </w:pPr>
      <w:r w:rsidRPr="00720D49">
        <w:rPr>
          <w:sz w:val="22"/>
          <w:szCs w:val="22"/>
        </w:rPr>
        <w:t>c)</w:t>
      </w:r>
      <w:r w:rsidRPr="00720D49">
        <w:rPr>
          <w:sz w:val="22"/>
          <w:szCs w:val="22"/>
        </w:rPr>
        <w:tab/>
        <w:t>Si el Consultor no cumpliera cualquier resolución definitiva adoptada como resultado de un procedimiento de avenimiento o arbitraje conforme a la cláusula 8 de estas CGC;</w:t>
      </w:r>
    </w:p>
    <w:p w14:paraId="23F18F55" w14:textId="77777777" w:rsidR="00EE4B1C" w:rsidRPr="00720D49" w:rsidRDefault="00EE4B1C" w:rsidP="00353045">
      <w:pPr>
        <w:ind w:left="709" w:hanging="709"/>
        <w:jc w:val="both"/>
        <w:rPr>
          <w:sz w:val="22"/>
          <w:szCs w:val="22"/>
        </w:rPr>
      </w:pPr>
      <w:r w:rsidRPr="00720D49">
        <w:rPr>
          <w:sz w:val="22"/>
          <w:szCs w:val="22"/>
        </w:rPr>
        <w:t>d)</w:t>
      </w:r>
      <w:r w:rsidRPr="00720D49">
        <w:rPr>
          <w:sz w:val="22"/>
          <w:szCs w:val="22"/>
        </w:rPr>
        <w:tab/>
        <w:t>Si el Consultor, a sabiendas, entregara al Contratante una declaración falsa que afectara sustancialmente a los derechos, obligaciones o intereses del Contratante;</w:t>
      </w:r>
    </w:p>
    <w:p w14:paraId="05146801" w14:textId="77777777" w:rsidR="00EE4B1C" w:rsidRPr="00720D49" w:rsidRDefault="00EE4B1C" w:rsidP="00353045">
      <w:pPr>
        <w:ind w:left="709" w:hanging="709"/>
        <w:jc w:val="both"/>
        <w:rPr>
          <w:sz w:val="22"/>
          <w:szCs w:val="22"/>
        </w:rPr>
      </w:pPr>
      <w:r w:rsidRPr="00720D49">
        <w:rPr>
          <w:sz w:val="22"/>
          <w:szCs w:val="22"/>
        </w:rPr>
        <w:t>e)</w:t>
      </w:r>
      <w:r w:rsidRPr="00720D49">
        <w:rPr>
          <w:sz w:val="22"/>
          <w:szCs w:val="22"/>
        </w:rPr>
        <w:tab/>
        <w:t xml:space="preserve">Si el Consultor, como consecuencia de un evento de fuerza mayor, no pudiera prestar una parte importante de los Servicios durante un período de </w:t>
      </w:r>
      <w:r w:rsidR="00353045" w:rsidRPr="00720D49">
        <w:rPr>
          <w:sz w:val="22"/>
          <w:szCs w:val="22"/>
        </w:rPr>
        <w:t xml:space="preserve">no menos de sesenta (60) días; </w:t>
      </w:r>
    </w:p>
    <w:p w14:paraId="7AE6A3B5" w14:textId="77777777" w:rsidR="00EE4B1C" w:rsidRPr="00720D49" w:rsidRDefault="00EE4B1C" w:rsidP="00240EC6">
      <w:pPr>
        <w:ind w:left="709" w:hanging="709"/>
        <w:jc w:val="both"/>
        <w:rPr>
          <w:sz w:val="22"/>
          <w:szCs w:val="22"/>
        </w:rPr>
      </w:pPr>
      <w:r w:rsidRPr="00720D49">
        <w:rPr>
          <w:sz w:val="22"/>
          <w:szCs w:val="22"/>
        </w:rPr>
        <w:t>f)</w:t>
      </w:r>
      <w:r w:rsidRPr="00720D49">
        <w:rPr>
          <w:sz w:val="22"/>
          <w:szCs w:val="22"/>
        </w:rPr>
        <w:tab/>
        <w:t xml:space="preserve">Si el Contratante, a su sola discreción y por cualquier razón, decidiera rescindir este </w:t>
      </w:r>
      <w:r w:rsidR="00EC6662" w:rsidRPr="00720D49">
        <w:rPr>
          <w:sz w:val="22"/>
          <w:szCs w:val="22"/>
        </w:rPr>
        <w:t xml:space="preserve">   </w:t>
      </w:r>
      <w:r w:rsidRPr="00720D49">
        <w:rPr>
          <w:sz w:val="22"/>
          <w:szCs w:val="22"/>
        </w:rPr>
        <w:t>Contrato.</w:t>
      </w:r>
    </w:p>
    <w:p w14:paraId="7D23638A" w14:textId="77777777" w:rsidR="00EE4B1C" w:rsidRPr="00720D49" w:rsidRDefault="00EE4B1C" w:rsidP="00240EC6">
      <w:pPr>
        <w:ind w:left="709" w:hanging="709"/>
        <w:jc w:val="both"/>
        <w:rPr>
          <w:sz w:val="22"/>
          <w:szCs w:val="22"/>
        </w:rPr>
      </w:pPr>
      <w:r w:rsidRPr="00720D49">
        <w:rPr>
          <w:sz w:val="22"/>
          <w:szCs w:val="22"/>
        </w:rPr>
        <w:t>g)</w:t>
      </w:r>
      <w:r w:rsidRPr="00720D49">
        <w:rPr>
          <w:sz w:val="22"/>
          <w:szCs w:val="22"/>
        </w:rPr>
        <w:tab/>
      </w:r>
      <w:r w:rsidR="00240EC6" w:rsidRPr="00720D49">
        <w:rPr>
          <w:sz w:val="22"/>
          <w:szCs w:val="22"/>
        </w:rPr>
        <w:tab/>
      </w:r>
      <w:r w:rsidRPr="00720D49">
        <w:rPr>
          <w:sz w:val="22"/>
          <w:szCs w:val="22"/>
        </w:rPr>
        <w:t>Si, a juicio del Contratante, el Consultor ha participado en prácticas corruptas o fraudulentas al competir por obtener el Contrato o durante su ejecución. A los efectos de esta cláusula:</w:t>
      </w:r>
    </w:p>
    <w:p w14:paraId="35CA11D1" w14:textId="77777777" w:rsidR="00EE4B1C" w:rsidRPr="00720D49" w:rsidRDefault="00EE4B1C" w:rsidP="00240EC6">
      <w:pPr>
        <w:ind w:left="709"/>
        <w:jc w:val="both"/>
        <w:rPr>
          <w:sz w:val="22"/>
          <w:szCs w:val="22"/>
        </w:rPr>
      </w:pPr>
      <w:r w:rsidRPr="00720D49">
        <w:rPr>
          <w:sz w:val="22"/>
          <w:szCs w:val="22"/>
        </w:rPr>
        <w:t xml:space="preserve">“práctica corrupta” significa el ofrecimiento, suministro, aceptación o solicitud de cualquier cosa de valor con el fin de influir en la actuación de un funcionario público con respecto al proceso de selección o a la ejecución del contrato, y </w:t>
      </w:r>
    </w:p>
    <w:p w14:paraId="1E6AEFCE" w14:textId="77777777" w:rsidR="00EE4B1C" w:rsidRPr="00720D49" w:rsidRDefault="00EE4B1C" w:rsidP="00240EC6">
      <w:pPr>
        <w:ind w:left="709"/>
        <w:jc w:val="both"/>
        <w:rPr>
          <w:sz w:val="22"/>
          <w:szCs w:val="22"/>
        </w:rPr>
      </w:pPr>
      <w:r w:rsidRPr="00720D49">
        <w:rPr>
          <w:sz w:val="22"/>
          <w:szCs w:val="22"/>
        </w:rPr>
        <w:t xml:space="preserve">“práctica fraudulenta” significa una tergiversación de los hechos con el fin de influir en un proceso de selección o en la ejecución de un contrato en perjuicio del Contratante; la expresión comprende las prácticas colusorias entre los consultores (con anterioridad o posterioridad a la presentación de las propuestas) con el fin de establecer precios a niveles artificiales y no competitivos y privar al Contratante de las ventajas de la competencia libre y abierta. </w:t>
      </w:r>
    </w:p>
    <w:p w14:paraId="077E71AE" w14:textId="77777777" w:rsidR="005C49AE" w:rsidRPr="00720D49" w:rsidRDefault="005C49AE" w:rsidP="00D65D8C">
      <w:pPr>
        <w:jc w:val="both"/>
        <w:rPr>
          <w:sz w:val="10"/>
          <w:szCs w:val="22"/>
        </w:rPr>
      </w:pPr>
    </w:p>
    <w:p w14:paraId="6DF6F1E8" w14:textId="77777777" w:rsidR="007B0161" w:rsidRPr="002C39B9" w:rsidRDefault="007B0161" w:rsidP="00D65D8C">
      <w:pPr>
        <w:jc w:val="both"/>
        <w:rPr>
          <w:sz w:val="10"/>
          <w:szCs w:val="22"/>
        </w:rPr>
      </w:pPr>
    </w:p>
    <w:p w14:paraId="18DBCA66" w14:textId="77777777" w:rsidR="00EE4B1C" w:rsidRPr="00720D49" w:rsidRDefault="00EE4B1C" w:rsidP="00D65D8C">
      <w:pPr>
        <w:jc w:val="both"/>
        <w:rPr>
          <w:sz w:val="22"/>
          <w:szCs w:val="22"/>
        </w:rPr>
      </w:pPr>
      <w:r w:rsidRPr="00720D49">
        <w:rPr>
          <w:sz w:val="22"/>
          <w:szCs w:val="22"/>
        </w:rPr>
        <w:t>2.9.2</w:t>
      </w:r>
      <w:r w:rsidRPr="00720D49">
        <w:rPr>
          <w:sz w:val="22"/>
          <w:szCs w:val="22"/>
        </w:rPr>
        <w:tab/>
      </w:r>
      <w:r w:rsidRPr="00720D49">
        <w:rPr>
          <w:b/>
          <w:sz w:val="22"/>
          <w:szCs w:val="22"/>
        </w:rPr>
        <w:t>Por el Consultor</w:t>
      </w:r>
      <w:r w:rsidRPr="00720D49">
        <w:rPr>
          <w:sz w:val="22"/>
          <w:szCs w:val="22"/>
        </w:rPr>
        <w:tab/>
      </w:r>
    </w:p>
    <w:p w14:paraId="42F068A5" w14:textId="77777777" w:rsidR="00EE4B1C" w:rsidRPr="00720D49" w:rsidRDefault="00EE4B1C" w:rsidP="00D65D8C">
      <w:pPr>
        <w:jc w:val="both"/>
        <w:rPr>
          <w:sz w:val="22"/>
          <w:szCs w:val="22"/>
        </w:rPr>
      </w:pPr>
      <w:r w:rsidRPr="00720D49">
        <w:rPr>
          <w:sz w:val="22"/>
          <w:szCs w:val="22"/>
        </w:rPr>
        <w:t>El Consultor, mediante una notificación por escrito al Contratante con no menos de treinta (30) días de anticipación, podrá rescindir este Contrato en los casos establecidos en el artículo 60 de la Ley Nº 2051/03 de Contrataciones Públicas o cuando se produzca cualquiera de los eventos especificados en los párrafos a) a d) de esta subcláusula 2.9.2 de las CGC:</w:t>
      </w:r>
    </w:p>
    <w:p w14:paraId="1BEB679F" w14:textId="77777777" w:rsidR="00EE4B1C" w:rsidRPr="002C39B9" w:rsidRDefault="00EE4B1C" w:rsidP="00D65D8C">
      <w:pPr>
        <w:jc w:val="both"/>
        <w:rPr>
          <w:sz w:val="14"/>
          <w:szCs w:val="22"/>
        </w:rPr>
      </w:pPr>
    </w:p>
    <w:p w14:paraId="30F304E5"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Si el Contratante incurriere en mora en el pago de una suma adeudada al Consultor en virtud de este Contrato, y siempre que dicha suma no fuera objeto de controversia conforme a la cláusula 8 de estas CGC, por más de sesenta días calendario;</w:t>
      </w:r>
    </w:p>
    <w:p w14:paraId="760F9FA0" w14:textId="77777777" w:rsidR="00EE4B1C" w:rsidRPr="00720D49" w:rsidRDefault="00EE4B1C" w:rsidP="00D65D8C">
      <w:pPr>
        <w:ind w:left="567" w:hanging="567"/>
        <w:jc w:val="both"/>
        <w:rPr>
          <w:sz w:val="22"/>
          <w:szCs w:val="22"/>
        </w:rPr>
      </w:pPr>
      <w:r w:rsidRPr="00720D49">
        <w:rPr>
          <w:sz w:val="22"/>
          <w:szCs w:val="22"/>
        </w:rPr>
        <w:t>b)</w:t>
      </w:r>
      <w:r w:rsidRPr="00720D49">
        <w:rPr>
          <w:sz w:val="22"/>
          <w:szCs w:val="22"/>
        </w:rPr>
        <w:tab/>
        <w:t>Si el Contratante incurriera en una violación sustancial de sus obligaciones en virtud de este Contrato y no la subsanara dentro de los sesenta días (60) días (u otro plazo más largo que el Consultor pudiera haber aceptado posteriormente por escrito) siguientes a la recepción de la notificación del Consultor respecto de dicha violación;</w:t>
      </w:r>
    </w:p>
    <w:p w14:paraId="51ACA16E" w14:textId="77777777" w:rsidR="00EE4B1C" w:rsidRPr="00720D49" w:rsidRDefault="00EE4B1C" w:rsidP="00D65D8C">
      <w:pPr>
        <w:ind w:left="567" w:hanging="567"/>
        <w:jc w:val="both"/>
        <w:rPr>
          <w:sz w:val="22"/>
          <w:szCs w:val="22"/>
        </w:rPr>
      </w:pPr>
      <w:r w:rsidRPr="00720D49">
        <w:rPr>
          <w:sz w:val="22"/>
          <w:szCs w:val="22"/>
        </w:rPr>
        <w:t>c)</w:t>
      </w:r>
      <w:r w:rsidRPr="00720D49">
        <w:rPr>
          <w:sz w:val="22"/>
          <w:szCs w:val="22"/>
        </w:rPr>
        <w:tab/>
        <w:t>Si el Consultor, como consecuencia de un evento de fuerza mayor, no pudiera prestar una parte importante de los Servicios durante un período no menor de sesenta (60) días, o</w:t>
      </w:r>
    </w:p>
    <w:p w14:paraId="02A4EAF7" w14:textId="77777777" w:rsidR="00EE4B1C" w:rsidRPr="00720D49" w:rsidRDefault="00EE4B1C" w:rsidP="00D65D8C">
      <w:pPr>
        <w:ind w:left="567" w:hanging="567"/>
        <w:jc w:val="both"/>
        <w:rPr>
          <w:sz w:val="22"/>
          <w:szCs w:val="22"/>
        </w:rPr>
      </w:pPr>
      <w:r w:rsidRPr="00720D49">
        <w:rPr>
          <w:sz w:val="22"/>
          <w:szCs w:val="22"/>
        </w:rPr>
        <w:t>d)</w:t>
      </w:r>
      <w:r w:rsidRPr="00720D49">
        <w:rPr>
          <w:sz w:val="22"/>
          <w:szCs w:val="22"/>
        </w:rPr>
        <w:tab/>
        <w:t>Si el Contratante no cumpliera cualquier resolución definitiva adoptada como resultado de un procedimiento de avenimiento o arbitraje conforme a la cláusula 8 de estas CGC.</w:t>
      </w:r>
    </w:p>
    <w:p w14:paraId="0BD6C712" w14:textId="77777777" w:rsidR="00EE4B1C" w:rsidRPr="002C39B9" w:rsidRDefault="00EE4B1C" w:rsidP="00D65D8C">
      <w:pPr>
        <w:jc w:val="both"/>
        <w:rPr>
          <w:sz w:val="14"/>
          <w:szCs w:val="22"/>
        </w:rPr>
      </w:pPr>
    </w:p>
    <w:p w14:paraId="499FC001" w14:textId="77777777" w:rsidR="00EE4B1C" w:rsidRPr="00720D49" w:rsidRDefault="00EE4B1C" w:rsidP="00D65D8C">
      <w:pPr>
        <w:jc w:val="both"/>
        <w:rPr>
          <w:sz w:val="22"/>
          <w:szCs w:val="22"/>
        </w:rPr>
      </w:pPr>
      <w:r w:rsidRPr="00720D49">
        <w:rPr>
          <w:sz w:val="22"/>
          <w:szCs w:val="22"/>
        </w:rPr>
        <w:t>2.9.3</w:t>
      </w:r>
      <w:r w:rsidRPr="00720D49">
        <w:rPr>
          <w:sz w:val="22"/>
          <w:szCs w:val="22"/>
        </w:rPr>
        <w:tab/>
      </w:r>
      <w:r w:rsidRPr="00720D49">
        <w:rPr>
          <w:b/>
          <w:sz w:val="22"/>
          <w:szCs w:val="22"/>
        </w:rPr>
        <w:t>Cesación de los derechos y obligaciones</w:t>
      </w:r>
      <w:r w:rsidRPr="00720D49">
        <w:rPr>
          <w:sz w:val="22"/>
          <w:szCs w:val="22"/>
        </w:rPr>
        <w:tab/>
      </w:r>
    </w:p>
    <w:p w14:paraId="1095B542" w14:textId="43FDDA53" w:rsidR="00EE4B1C" w:rsidRPr="00720D49" w:rsidRDefault="00EE4B1C" w:rsidP="00D65D8C">
      <w:pPr>
        <w:jc w:val="both"/>
        <w:rPr>
          <w:sz w:val="22"/>
          <w:szCs w:val="22"/>
        </w:rPr>
      </w:pPr>
      <w:r w:rsidRPr="00720D49">
        <w:rPr>
          <w:sz w:val="22"/>
          <w:szCs w:val="22"/>
        </w:rPr>
        <w:t>Al rescindirse el presente Contrato conforme a lo dispuesto en las sub</w:t>
      </w:r>
      <w:r w:rsidR="0049727F" w:rsidRPr="00720D49">
        <w:rPr>
          <w:sz w:val="22"/>
          <w:szCs w:val="22"/>
        </w:rPr>
        <w:t xml:space="preserve"> </w:t>
      </w:r>
      <w:r w:rsidRPr="00720D49">
        <w:rPr>
          <w:sz w:val="22"/>
          <w:szCs w:val="22"/>
        </w:rPr>
        <w:t>cláusulas 2.2 ó 2.9 de estas CGC, o al expirar éste conforme a lo especificado en la sub</w:t>
      </w:r>
      <w:r w:rsidR="0049727F" w:rsidRPr="00720D49">
        <w:rPr>
          <w:sz w:val="22"/>
          <w:szCs w:val="22"/>
        </w:rPr>
        <w:t xml:space="preserve"> </w:t>
      </w:r>
      <w:r w:rsidRPr="00720D49">
        <w:rPr>
          <w:sz w:val="22"/>
          <w:szCs w:val="22"/>
        </w:rPr>
        <w:t>cláusula 2.4 de estas CGC, todos los derechos y obligaciones de las Partes en virtud del Contrato cesarán, a excepción de i) los derechos y obligaciones que pudieran haberse acumulado hasta la fecha de la rescisión o de expiración, ii) la obligación de confidencialidad estipulada en la subcláusula 3.3 de estas CGC, iii) la obligación del Consultor de permitir la inspección, copia y verificación de sus cuentas y registros según lo estipulado en la subcláusula 3.6 ii) de estas CGC, y iv) los derechos que cualquiera de las Partes pudiera tener de conformidad con la ley aplicable.</w:t>
      </w:r>
    </w:p>
    <w:p w14:paraId="5A57536E" w14:textId="77777777" w:rsidR="00EE4B1C" w:rsidRPr="002C39B9" w:rsidRDefault="00EE4B1C" w:rsidP="00D65D8C">
      <w:pPr>
        <w:jc w:val="both"/>
        <w:rPr>
          <w:sz w:val="14"/>
          <w:szCs w:val="22"/>
        </w:rPr>
      </w:pPr>
    </w:p>
    <w:p w14:paraId="26D4ED48" w14:textId="77777777" w:rsidR="00EE4B1C" w:rsidRPr="00720D49" w:rsidRDefault="00EE4B1C" w:rsidP="00D65D8C">
      <w:pPr>
        <w:jc w:val="both"/>
        <w:rPr>
          <w:sz w:val="22"/>
          <w:szCs w:val="22"/>
        </w:rPr>
      </w:pPr>
      <w:r w:rsidRPr="00720D49">
        <w:rPr>
          <w:sz w:val="22"/>
          <w:szCs w:val="22"/>
        </w:rPr>
        <w:t>2.9.4</w:t>
      </w:r>
      <w:r w:rsidRPr="00720D49">
        <w:rPr>
          <w:sz w:val="22"/>
          <w:szCs w:val="22"/>
        </w:rPr>
        <w:tab/>
      </w:r>
      <w:r w:rsidRPr="00720D49">
        <w:rPr>
          <w:b/>
          <w:sz w:val="22"/>
          <w:szCs w:val="22"/>
        </w:rPr>
        <w:t>Cesación de los Servicios</w:t>
      </w:r>
      <w:r w:rsidRPr="00720D49">
        <w:rPr>
          <w:sz w:val="22"/>
          <w:szCs w:val="22"/>
        </w:rPr>
        <w:tab/>
      </w:r>
    </w:p>
    <w:p w14:paraId="519F9848" w14:textId="707A258D" w:rsidR="00EE4B1C" w:rsidRPr="00720D49" w:rsidRDefault="00EE4B1C" w:rsidP="00D65D8C">
      <w:pPr>
        <w:jc w:val="both"/>
        <w:rPr>
          <w:sz w:val="22"/>
          <w:szCs w:val="22"/>
        </w:rPr>
      </w:pPr>
      <w:r w:rsidRPr="00720D49">
        <w:rPr>
          <w:sz w:val="22"/>
          <w:szCs w:val="22"/>
        </w:rPr>
        <w:lastRenderedPageBreak/>
        <w:t>Al notificar una de las Partes la rescisión de este Contrato a la otra Parte, de conformidad con lo dispu</w:t>
      </w:r>
      <w:r w:rsidR="0049727F" w:rsidRPr="00720D49">
        <w:rPr>
          <w:sz w:val="22"/>
          <w:szCs w:val="22"/>
        </w:rPr>
        <w:t>esto en las subcláusulas 2.9.1 o</w:t>
      </w:r>
      <w:r w:rsidRPr="00720D49">
        <w:rPr>
          <w:sz w:val="22"/>
          <w:szCs w:val="22"/>
        </w:rPr>
        <w:t xml:space="preserve"> 2.9.2 de estas CGC, el Consultor, inmediatamente después del envío o de la recepción de dicha notificación, adoptará todas las medidas necesarias para cesar los Servicios de una manera rápida y ordenada, y hará todos los esfuerzos razonables encaminados a que los gastos que ello entrañe sean mínimos.  Respecto de los documentos preparados por el Consultor y de los equipos y materiales suministrados por el Contratante, el Consultor procederá conforme a lo esti</w:t>
      </w:r>
      <w:r w:rsidR="0049727F" w:rsidRPr="00720D49">
        <w:rPr>
          <w:sz w:val="22"/>
          <w:szCs w:val="22"/>
        </w:rPr>
        <w:t>pulado en las subcláusulas 3.9 o</w:t>
      </w:r>
      <w:r w:rsidRPr="00720D49">
        <w:rPr>
          <w:sz w:val="22"/>
          <w:szCs w:val="22"/>
        </w:rPr>
        <w:t xml:space="preserve"> 3.10 de las CGC, respectivamente.</w:t>
      </w:r>
    </w:p>
    <w:p w14:paraId="72A1D3AD" w14:textId="77777777" w:rsidR="00EE4B1C" w:rsidRPr="002C39B9" w:rsidRDefault="00EE4B1C" w:rsidP="00D65D8C">
      <w:pPr>
        <w:jc w:val="both"/>
        <w:rPr>
          <w:sz w:val="14"/>
          <w:szCs w:val="22"/>
        </w:rPr>
      </w:pPr>
    </w:p>
    <w:p w14:paraId="454285AA" w14:textId="77777777" w:rsidR="00EE4B1C" w:rsidRPr="00720D49" w:rsidRDefault="00EE4B1C" w:rsidP="00D65D8C">
      <w:pPr>
        <w:jc w:val="both"/>
        <w:rPr>
          <w:sz w:val="22"/>
          <w:szCs w:val="22"/>
        </w:rPr>
      </w:pPr>
      <w:r w:rsidRPr="00720D49">
        <w:rPr>
          <w:sz w:val="22"/>
          <w:szCs w:val="22"/>
        </w:rPr>
        <w:t>2.9.5</w:t>
      </w:r>
      <w:r w:rsidRPr="00720D49">
        <w:rPr>
          <w:sz w:val="22"/>
          <w:szCs w:val="22"/>
        </w:rPr>
        <w:tab/>
      </w:r>
      <w:r w:rsidRPr="00720D49">
        <w:rPr>
          <w:b/>
          <w:sz w:val="22"/>
          <w:szCs w:val="22"/>
        </w:rPr>
        <w:t>Pagos al rescindirse el Contrato</w:t>
      </w:r>
      <w:r w:rsidRPr="00720D49">
        <w:rPr>
          <w:sz w:val="22"/>
          <w:szCs w:val="22"/>
        </w:rPr>
        <w:tab/>
      </w:r>
    </w:p>
    <w:p w14:paraId="240EA14D" w14:textId="4A3B3AFB" w:rsidR="00EE4B1C" w:rsidRPr="00720D49" w:rsidRDefault="00EE4B1C" w:rsidP="00D65D8C">
      <w:pPr>
        <w:jc w:val="both"/>
        <w:rPr>
          <w:sz w:val="22"/>
          <w:szCs w:val="22"/>
        </w:rPr>
      </w:pPr>
      <w:r w:rsidRPr="00720D49">
        <w:rPr>
          <w:sz w:val="22"/>
          <w:szCs w:val="22"/>
        </w:rPr>
        <w:t xml:space="preserve">Al rescindirse este Contrato conforme a lo estipulado en las </w:t>
      </w:r>
      <w:r w:rsidR="0049727F" w:rsidRPr="00720D49">
        <w:rPr>
          <w:sz w:val="22"/>
          <w:szCs w:val="22"/>
        </w:rPr>
        <w:t>subcláusula</w:t>
      </w:r>
      <w:r w:rsidR="00B778E9" w:rsidRPr="00720D49">
        <w:rPr>
          <w:sz w:val="22"/>
          <w:szCs w:val="22"/>
        </w:rPr>
        <w:t>s</w:t>
      </w:r>
      <w:r w:rsidR="0049727F" w:rsidRPr="00720D49">
        <w:rPr>
          <w:sz w:val="22"/>
          <w:szCs w:val="22"/>
        </w:rPr>
        <w:t xml:space="preserve"> 2.9.1 o</w:t>
      </w:r>
      <w:r w:rsidRPr="00720D49">
        <w:rPr>
          <w:sz w:val="22"/>
          <w:szCs w:val="22"/>
        </w:rPr>
        <w:t xml:space="preserve"> 2.9.2 de estas CGC, el Contratante efectuará los siguientes pagos al Consultor:</w:t>
      </w:r>
    </w:p>
    <w:p w14:paraId="604ED8F1" w14:textId="77777777" w:rsidR="00EE4B1C" w:rsidRPr="002C39B9" w:rsidRDefault="00EE4B1C" w:rsidP="00D65D8C">
      <w:pPr>
        <w:jc w:val="both"/>
        <w:rPr>
          <w:sz w:val="14"/>
          <w:szCs w:val="22"/>
        </w:rPr>
      </w:pPr>
    </w:p>
    <w:p w14:paraId="4BE58AD0" w14:textId="77777777" w:rsidR="00EE4B1C" w:rsidRPr="00720D49" w:rsidRDefault="00EE4B1C" w:rsidP="00353045">
      <w:pPr>
        <w:tabs>
          <w:tab w:val="left" w:pos="567"/>
        </w:tabs>
        <w:ind w:left="567" w:hanging="567"/>
        <w:jc w:val="both"/>
        <w:rPr>
          <w:sz w:val="22"/>
          <w:szCs w:val="22"/>
        </w:rPr>
      </w:pPr>
      <w:r w:rsidRPr="00720D49">
        <w:rPr>
          <w:sz w:val="22"/>
          <w:szCs w:val="22"/>
        </w:rPr>
        <w:t>a)</w:t>
      </w:r>
      <w:r w:rsidRPr="00720D49">
        <w:rPr>
          <w:sz w:val="22"/>
          <w:szCs w:val="22"/>
        </w:rPr>
        <w:tab/>
        <w:t>Las remuneraciones previstas en la cláusula 6 de estas CGC, por concepto de Servicios prestados satisfactoriamente antes de la fecha de entrada en vigor de la rescisión;</w:t>
      </w:r>
    </w:p>
    <w:p w14:paraId="400B31AB" w14:textId="77777777" w:rsidR="00EE4B1C" w:rsidRPr="00720D49" w:rsidRDefault="00EE4B1C" w:rsidP="00353045">
      <w:pPr>
        <w:tabs>
          <w:tab w:val="left" w:pos="567"/>
        </w:tabs>
        <w:ind w:left="567" w:hanging="567"/>
        <w:jc w:val="both"/>
        <w:rPr>
          <w:sz w:val="22"/>
          <w:szCs w:val="22"/>
        </w:rPr>
      </w:pPr>
      <w:r w:rsidRPr="00720D49">
        <w:rPr>
          <w:sz w:val="22"/>
          <w:szCs w:val="22"/>
        </w:rPr>
        <w:t>b)</w:t>
      </w:r>
      <w:r w:rsidRPr="00720D49">
        <w:rPr>
          <w:sz w:val="22"/>
          <w:szCs w:val="22"/>
        </w:rPr>
        <w:tab/>
        <w:t>Los gastos reembolsables en virtud de la cláusula 6 de estas CGC, por concepto de gastos realmente efectuados antes de la fecha de entrada en vigor de la rescisión, y</w:t>
      </w:r>
    </w:p>
    <w:p w14:paraId="087D3A60" w14:textId="77777777" w:rsidR="00EE4B1C" w:rsidRPr="00720D49" w:rsidRDefault="00EE4B1C" w:rsidP="00353045">
      <w:pPr>
        <w:tabs>
          <w:tab w:val="left" w:pos="567"/>
        </w:tabs>
        <w:ind w:left="567" w:hanging="567"/>
        <w:jc w:val="both"/>
        <w:rPr>
          <w:sz w:val="22"/>
          <w:szCs w:val="22"/>
        </w:rPr>
      </w:pPr>
      <w:r w:rsidRPr="00720D49">
        <w:rPr>
          <w:sz w:val="22"/>
          <w:szCs w:val="22"/>
        </w:rPr>
        <w:t>c)</w:t>
      </w:r>
      <w:r w:rsidRPr="00720D49">
        <w:rPr>
          <w:sz w:val="22"/>
          <w:szCs w:val="22"/>
        </w:rPr>
        <w:tab/>
        <w:t>Salvo en el caso de rescisión conforme a los párrafos a) a d) de la subcláusula 2.9.1 de estas CGC, el reembolso de cualquier gasto razonable inherente a la rescisión rápida y ordenada del Contrato.</w:t>
      </w:r>
    </w:p>
    <w:p w14:paraId="473532C4" w14:textId="77777777" w:rsidR="00B323C2" w:rsidRPr="002C39B9" w:rsidRDefault="00B323C2" w:rsidP="00D65D8C">
      <w:pPr>
        <w:jc w:val="both"/>
        <w:rPr>
          <w:sz w:val="14"/>
          <w:szCs w:val="22"/>
        </w:rPr>
      </w:pPr>
    </w:p>
    <w:p w14:paraId="5EE96464" w14:textId="77777777" w:rsidR="00EE4B1C" w:rsidRPr="00720D49" w:rsidRDefault="00EE4B1C" w:rsidP="00D65D8C">
      <w:pPr>
        <w:jc w:val="both"/>
        <w:rPr>
          <w:sz w:val="22"/>
          <w:szCs w:val="22"/>
        </w:rPr>
      </w:pPr>
      <w:r w:rsidRPr="00720D49">
        <w:rPr>
          <w:sz w:val="22"/>
          <w:szCs w:val="22"/>
        </w:rPr>
        <w:t>2.9.6</w:t>
      </w:r>
      <w:r w:rsidRPr="00720D49">
        <w:rPr>
          <w:sz w:val="22"/>
          <w:szCs w:val="22"/>
        </w:rPr>
        <w:tab/>
      </w:r>
      <w:r w:rsidRPr="00720D49">
        <w:rPr>
          <w:b/>
          <w:sz w:val="22"/>
          <w:szCs w:val="22"/>
        </w:rPr>
        <w:t>Controversias acerca de la rescisión del Contrato</w:t>
      </w:r>
      <w:r w:rsidRPr="00720D49">
        <w:rPr>
          <w:b/>
          <w:sz w:val="22"/>
          <w:szCs w:val="22"/>
        </w:rPr>
        <w:tab/>
      </w:r>
    </w:p>
    <w:p w14:paraId="3ABD2C57" w14:textId="77777777" w:rsidR="00815E7D" w:rsidRPr="00720D49" w:rsidRDefault="00EE4B1C" w:rsidP="00D65D8C">
      <w:pPr>
        <w:jc w:val="both"/>
        <w:rPr>
          <w:sz w:val="22"/>
          <w:szCs w:val="22"/>
        </w:rPr>
      </w:pPr>
      <w:r w:rsidRPr="00720D49">
        <w:rPr>
          <w:sz w:val="22"/>
          <w:szCs w:val="22"/>
        </w:rPr>
        <w:t xml:space="preserve">Si cualquiera de las Partes pusiera en duda el que haya ocurrido alguno de los eventos indicados en los párrafos a) a e) de la </w:t>
      </w:r>
      <w:r w:rsidR="00585A5F" w:rsidRPr="00720D49">
        <w:rPr>
          <w:sz w:val="22"/>
          <w:szCs w:val="22"/>
        </w:rPr>
        <w:t>su cláusula</w:t>
      </w:r>
      <w:r w:rsidRPr="00720D49">
        <w:rPr>
          <w:sz w:val="22"/>
          <w:szCs w:val="22"/>
        </w:rPr>
        <w:t xml:space="preserve"> 2.9.1 o en la </w:t>
      </w:r>
      <w:r w:rsidR="00585A5F" w:rsidRPr="00720D49">
        <w:rPr>
          <w:sz w:val="22"/>
          <w:szCs w:val="22"/>
        </w:rPr>
        <w:t>su cláusula</w:t>
      </w:r>
      <w:r w:rsidRPr="00720D49">
        <w:rPr>
          <w:sz w:val="22"/>
          <w:szCs w:val="22"/>
        </w:rPr>
        <w:t xml:space="preserve"> 2.9.2 de estas CGC, dicha Parte, podrá someter la controversia a los medios de solución </w:t>
      </w:r>
      <w:r w:rsidR="00AA0E35" w:rsidRPr="00720D49">
        <w:rPr>
          <w:sz w:val="22"/>
          <w:szCs w:val="22"/>
        </w:rPr>
        <w:t>de conflictos</w:t>
      </w:r>
      <w:r w:rsidRPr="00720D49">
        <w:rPr>
          <w:sz w:val="22"/>
          <w:szCs w:val="22"/>
        </w:rPr>
        <w:t>, conforme con lo dispuesto en la cláusula 8 de estas CGC.</w:t>
      </w:r>
    </w:p>
    <w:p w14:paraId="13CDCAB6" w14:textId="77777777" w:rsidR="006C34A7" w:rsidRPr="002C39B9" w:rsidRDefault="006C34A7" w:rsidP="00D65D8C">
      <w:pPr>
        <w:jc w:val="both"/>
        <w:rPr>
          <w:sz w:val="14"/>
          <w:szCs w:val="22"/>
        </w:rPr>
      </w:pPr>
    </w:p>
    <w:p w14:paraId="678B6676" w14:textId="77777777" w:rsidR="00EE4B1C" w:rsidRPr="00720D49" w:rsidRDefault="00EE4B1C" w:rsidP="00D65D8C">
      <w:pPr>
        <w:jc w:val="both"/>
        <w:rPr>
          <w:b/>
          <w:sz w:val="22"/>
          <w:szCs w:val="22"/>
        </w:rPr>
      </w:pPr>
      <w:r w:rsidRPr="00720D49">
        <w:rPr>
          <w:b/>
          <w:sz w:val="22"/>
          <w:szCs w:val="22"/>
        </w:rPr>
        <w:t>3.</w:t>
      </w:r>
      <w:r w:rsidRPr="00720D49">
        <w:rPr>
          <w:b/>
          <w:sz w:val="22"/>
          <w:szCs w:val="22"/>
        </w:rPr>
        <w:tab/>
        <w:t>OBLIGACIONES DEL CONSULTOR</w:t>
      </w:r>
    </w:p>
    <w:p w14:paraId="69E6BC51" w14:textId="77777777" w:rsidR="00EE4B1C" w:rsidRPr="00720D49" w:rsidRDefault="00EE4B1C" w:rsidP="00D65D8C">
      <w:pPr>
        <w:jc w:val="both"/>
        <w:rPr>
          <w:b/>
          <w:sz w:val="22"/>
          <w:szCs w:val="22"/>
        </w:rPr>
      </w:pPr>
      <w:bookmarkStart w:id="52" w:name="_Toc420305803"/>
      <w:r w:rsidRPr="00720D49">
        <w:rPr>
          <w:b/>
          <w:sz w:val="22"/>
          <w:szCs w:val="22"/>
        </w:rPr>
        <w:t>3.1</w:t>
      </w:r>
      <w:r w:rsidRPr="00720D49">
        <w:rPr>
          <w:b/>
          <w:sz w:val="22"/>
          <w:szCs w:val="22"/>
        </w:rPr>
        <w:tab/>
        <w:t>Generalidades</w:t>
      </w:r>
      <w:bookmarkEnd w:id="52"/>
    </w:p>
    <w:p w14:paraId="53D36E81" w14:textId="77777777" w:rsidR="00EE4B1C" w:rsidRPr="00720D49" w:rsidRDefault="00EE4B1C" w:rsidP="00D65D8C">
      <w:pPr>
        <w:jc w:val="both"/>
        <w:rPr>
          <w:sz w:val="22"/>
          <w:szCs w:val="22"/>
        </w:rPr>
      </w:pPr>
      <w:r w:rsidRPr="00720D49">
        <w:rPr>
          <w:sz w:val="22"/>
          <w:szCs w:val="22"/>
        </w:rPr>
        <w:t>3.1.1 El Consultor prestará los Servicios y cumplirá con sus obligaciones en virtud del presente Contrato con la debida diligencia, eficiencia y economía, de acuerdo con técnicas y prácticas profesionales generalmente aceptadas; asimismo, observará prácticas de administración apropiadas y empleará técnicas modernas adecuadas y equipos, maquinaria, materiales y métodos eficaces y seguros.  En toda cuestión relacionada con este Contrato o con los Servicios, el Consultor actuará siempre como asesor leal del Contratante y en todo momento deberá proteger y defender los intereses legítimos del Contratante en los acuerdos a que llegue con uno o más Subconsultores o con terceros.</w:t>
      </w:r>
    </w:p>
    <w:p w14:paraId="71432719" w14:textId="77777777" w:rsidR="00EE4B1C" w:rsidRPr="002C39B9" w:rsidRDefault="00EE4B1C" w:rsidP="00D65D8C">
      <w:pPr>
        <w:jc w:val="both"/>
        <w:rPr>
          <w:sz w:val="14"/>
          <w:szCs w:val="22"/>
        </w:rPr>
      </w:pPr>
    </w:p>
    <w:p w14:paraId="383FDAED" w14:textId="77777777" w:rsidR="00EE4B1C" w:rsidRPr="00720D49" w:rsidRDefault="00EE4B1C" w:rsidP="00D65D8C">
      <w:pPr>
        <w:jc w:val="both"/>
        <w:rPr>
          <w:sz w:val="22"/>
          <w:szCs w:val="22"/>
        </w:rPr>
      </w:pPr>
      <w:r w:rsidRPr="00720D49">
        <w:rPr>
          <w:sz w:val="22"/>
          <w:szCs w:val="22"/>
        </w:rPr>
        <w:t>3.1.2 El Consultor prestará los Servicios con sujeción a la ley aplicable y tomará todas las medidas practicables para asegurar que todo Subconsultor, así como el Personal del Consultor y el de cualquier Subconsultor, cumplan la ley aplicable.  El Contratante informará por escrito al Consultor sobre los usos y costumbres relevantes del lugar, y el Consultor, una vez notificado, deberá respetarlos.</w:t>
      </w:r>
    </w:p>
    <w:p w14:paraId="04BE7EDB" w14:textId="77777777" w:rsidR="00EE4B1C" w:rsidRPr="002C39B9" w:rsidRDefault="00EE4B1C" w:rsidP="00D65D8C">
      <w:pPr>
        <w:jc w:val="both"/>
        <w:rPr>
          <w:b/>
          <w:sz w:val="14"/>
          <w:szCs w:val="22"/>
        </w:rPr>
      </w:pPr>
    </w:p>
    <w:p w14:paraId="1B155959" w14:textId="77777777" w:rsidR="00EE4B1C" w:rsidRPr="00720D49" w:rsidRDefault="00EE4B1C" w:rsidP="00D65D8C">
      <w:pPr>
        <w:jc w:val="both"/>
        <w:rPr>
          <w:b/>
          <w:sz w:val="22"/>
          <w:szCs w:val="22"/>
        </w:rPr>
      </w:pPr>
      <w:r w:rsidRPr="00720D49">
        <w:rPr>
          <w:b/>
          <w:sz w:val="22"/>
          <w:szCs w:val="22"/>
        </w:rPr>
        <w:t>3.2</w:t>
      </w:r>
      <w:r w:rsidRPr="00720D49">
        <w:rPr>
          <w:b/>
          <w:sz w:val="22"/>
          <w:szCs w:val="22"/>
        </w:rPr>
        <w:tab/>
        <w:t>Conflicto de intereses</w:t>
      </w:r>
    </w:p>
    <w:p w14:paraId="1D11713E" w14:textId="77777777" w:rsidR="00EE4B1C" w:rsidRPr="00720D49" w:rsidRDefault="00EE4B1C" w:rsidP="00D65D8C">
      <w:pPr>
        <w:jc w:val="both"/>
        <w:rPr>
          <w:sz w:val="22"/>
          <w:szCs w:val="22"/>
        </w:rPr>
      </w:pPr>
      <w:r w:rsidRPr="00720D49">
        <w:rPr>
          <w:sz w:val="22"/>
          <w:szCs w:val="22"/>
        </w:rPr>
        <w:t>3.2.1</w:t>
      </w:r>
      <w:r w:rsidRPr="00720D49">
        <w:rPr>
          <w:sz w:val="22"/>
          <w:szCs w:val="22"/>
        </w:rPr>
        <w:tab/>
        <w:t>Prohibición al Consultor de aceptar comisiones, descuentos, etc.</w:t>
      </w:r>
    </w:p>
    <w:p w14:paraId="41321D0F" w14:textId="77777777" w:rsidR="00EE4B1C" w:rsidRPr="00720D49" w:rsidRDefault="00EE4B1C" w:rsidP="00D65D8C">
      <w:pPr>
        <w:ind w:right="-72"/>
        <w:jc w:val="both"/>
        <w:rPr>
          <w:sz w:val="22"/>
          <w:szCs w:val="22"/>
        </w:rPr>
      </w:pPr>
      <w:r w:rsidRPr="00720D49">
        <w:rPr>
          <w:sz w:val="22"/>
          <w:szCs w:val="22"/>
        </w:rPr>
        <w:t>La remuneración del Consultor en relación con este Contrato o con los Servicios será únicamente la estipulada en la cláusula 6 de estas CGC y, con sujeción a lo dispuesto en la subcláusula 3.2.2 de las mismas, el Consultor no aceptará en beneficio propio ninguna comisión comercial, descuento o pago similar en relación con las actividades contempladas en este Contrato, o en los Servicios, o en el cumplimiento de sus obligaciones; además, el Consultor hará todo lo posible por asegurar que ningún Subconsultor, ni el Personal, como tampoco los agentes del Consultor o del Subconsultor, reciban ninguna de tales remuneraciones adicionales.</w:t>
      </w:r>
    </w:p>
    <w:p w14:paraId="3A919181" w14:textId="77777777" w:rsidR="00EE4B1C" w:rsidRPr="002C39B9" w:rsidRDefault="00EE4B1C" w:rsidP="00D65D8C">
      <w:pPr>
        <w:jc w:val="both"/>
        <w:rPr>
          <w:sz w:val="14"/>
          <w:szCs w:val="22"/>
        </w:rPr>
      </w:pPr>
    </w:p>
    <w:p w14:paraId="7D87DF85" w14:textId="77777777" w:rsidR="00EE4B1C" w:rsidRPr="00720D49" w:rsidRDefault="00EE4B1C" w:rsidP="00D65D8C">
      <w:pPr>
        <w:numPr>
          <w:ilvl w:val="2"/>
          <w:numId w:val="16"/>
        </w:numPr>
        <w:jc w:val="both"/>
        <w:rPr>
          <w:b/>
          <w:sz w:val="22"/>
          <w:szCs w:val="22"/>
        </w:rPr>
      </w:pPr>
      <w:r w:rsidRPr="00720D49">
        <w:rPr>
          <w:b/>
          <w:sz w:val="22"/>
          <w:szCs w:val="22"/>
        </w:rPr>
        <w:t>Normas.</w:t>
      </w:r>
    </w:p>
    <w:p w14:paraId="6096F377" w14:textId="4B41870B" w:rsidR="00EE4B1C" w:rsidRPr="00720D49" w:rsidRDefault="00EE4B1C" w:rsidP="00EC6662">
      <w:pPr>
        <w:ind w:right="-72"/>
        <w:jc w:val="both"/>
        <w:rPr>
          <w:sz w:val="22"/>
          <w:szCs w:val="22"/>
        </w:rPr>
      </w:pPr>
      <w:r w:rsidRPr="00720D49">
        <w:rPr>
          <w:sz w:val="22"/>
          <w:szCs w:val="22"/>
        </w:rPr>
        <w:lastRenderedPageBreak/>
        <w:t>En caso de que el Consultor, como parte de los Servicios, tenga la responsabilidad de asesorar al Contratante en materia de adquisición de bienes, contratación de obras o prestación de servicios, el Consultor deberá ceñirse en todo momento a las normas de la República del Paraguay y siempre deberá ejercer tal responsabilidad velando por los intereses del Contratante.  Todo descuento o comisión que obtenga el Consultor en el ejercicio de esa responsabilidad en las adquisiciones deberá ser en beneficio del Contratante.</w:t>
      </w:r>
    </w:p>
    <w:p w14:paraId="2BE67F26" w14:textId="77777777" w:rsidR="001B3DEF" w:rsidRPr="002C39B9" w:rsidRDefault="001B3DEF" w:rsidP="00EC6662">
      <w:pPr>
        <w:ind w:right="-72"/>
        <w:jc w:val="both"/>
        <w:rPr>
          <w:sz w:val="14"/>
          <w:szCs w:val="22"/>
        </w:rPr>
      </w:pPr>
    </w:p>
    <w:p w14:paraId="1A0709B4" w14:textId="77777777" w:rsidR="00EE4B1C" w:rsidRPr="00720D49" w:rsidRDefault="00EE4B1C" w:rsidP="00D65D8C">
      <w:pPr>
        <w:numPr>
          <w:ilvl w:val="2"/>
          <w:numId w:val="16"/>
        </w:numPr>
        <w:jc w:val="both"/>
        <w:rPr>
          <w:b/>
          <w:sz w:val="22"/>
          <w:szCs w:val="22"/>
        </w:rPr>
      </w:pPr>
      <w:r w:rsidRPr="00720D49">
        <w:rPr>
          <w:b/>
          <w:sz w:val="22"/>
          <w:szCs w:val="22"/>
        </w:rPr>
        <w:t>Prohibición al Consultor y a sus filiales de participar en ciertas actividades</w:t>
      </w:r>
    </w:p>
    <w:p w14:paraId="1B0C0055" w14:textId="4FDD2DAD" w:rsidR="00EE4B1C" w:rsidRPr="00720D49" w:rsidRDefault="00EE4B1C" w:rsidP="00D65D8C">
      <w:pPr>
        <w:ind w:right="-72"/>
        <w:jc w:val="both"/>
        <w:rPr>
          <w:sz w:val="22"/>
          <w:szCs w:val="22"/>
        </w:rPr>
      </w:pPr>
      <w:r w:rsidRPr="00720D49">
        <w:rPr>
          <w:sz w:val="22"/>
          <w:szCs w:val="22"/>
        </w:rPr>
        <w:t>El Consultor acuerda que, tanto durante la vigencia de este Contrato como después de su terminación, ni el Consultor ni ninguna de sus filiales como tampoco ningún Sub</w:t>
      </w:r>
      <w:r w:rsidR="00111192" w:rsidRPr="00720D49">
        <w:rPr>
          <w:sz w:val="22"/>
          <w:szCs w:val="22"/>
        </w:rPr>
        <w:t xml:space="preserve"> </w:t>
      </w:r>
      <w:r w:rsidRPr="00720D49">
        <w:rPr>
          <w:sz w:val="22"/>
          <w:szCs w:val="22"/>
        </w:rPr>
        <w:t xml:space="preserve">consultor ni ninguna filial del mismo, podrán suministrar bienes, construir obras o prestar servicios (distintos de los Servicios y de cualquier continuación de los mismos) para ningún proyecto que se derive de los Servicios o que esté estrechamente relacionado con ellos. </w:t>
      </w:r>
    </w:p>
    <w:p w14:paraId="36756A5C" w14:textId="58E66688" w:rsidR="00EE4B1C" w:rsidRPr="002C39B9" w:rsidRDefault="00EE4B1C" w:rsidP="00D65D8C">
      <w:pPr>
        <w:jc w:val="both"/>
        <w:rPr>
          <w:sz w:val="14"/>
          <w:szCs w:val="22"/>
        </w:rPr>
      </w:pPr>
    </w:p>
    <w:p w14:paraId="517E2F13" w14:textId="77777777" w:rsidR="00EE4B1C" w:rsidRPr="00720D49" w:rsidRDefault="00EE4B1C" w:rsidP="00353045">
      <w:pPr>
        <w:numPr>
          <w:ilvl w:val="2"/>
          <w:numId w:val="16"/>
        </w:numPr>
        <w:jc w:val="both"/>
        <w:rPr>
          <w:b/>
          <w:sz w:val="22"/>
          <w:szCs w:val="22"/>
        </w:rPr>
      </w:pPr>
      <w:bookmarkStart w:id="53" w:name="_Toc420305810"/>
      <w:r w:rsidRPr="00720D49">
        <w:rPr>
          <w:b/>
          <w:sz w:val="22"/>
          <w:szCs w:val="22"/>
        </w:rPr>
        <w:t>Prohibición de desarrollar actividades incompatibles</w:t>
      </w:r>
      <w:bookmarkEnd w:id="53"/>
    </w:p>
    <w:p w14:paraId="7E537B68" w14:textId="245B6580" w:rsidR="00D35318" w:rsidRPr="00720D49" w:rsidRDefault="00D35318" w:rsidP="00D35318">
      <w:pPr>
        <w:ind w:right="-72"/>
        <w:jc w:val="both"/>
        <w:rPr>
          <w:sz w:val="22"/>
          <w:szCs w:val="22"/>
        </w:rPr>
      </w:pPr>
      <w:r w:rsidRPr="00720D49">
        <w:rPr>
          <w:sz w:val="22"/>
          <w:szCs w:val="22"/>
        </w:rPr>
        <w:t>El Consultor, Sub consultor, Personales, no podrán desarrollar en forma directa o indirecta, ninguna de las siguientes actividades especificadas en la CEC: Comerciales o profesionales durante la vigencia de este Contrato en el Paraguay que sean incompatibles con las asignadas a ellos, en virtud de este Contrato.</w:t>
      </w:r>
    </w:p>
    <w:p w14:paraId="0A0B8F0D" w14:textId="77777777" w:rsidR="001772BE" w:rsidRPr="002C39B9" w:rsidRDefault="001772BE" w:rsidP="00D65D8C">
      <w:pPr>
        <w:jc w:val="both"/>
        <w:rPr>
          <w:b/>
          <w:sz w:val="14"/>
          <w:szCs w:val="22"/>
        </w:rPr>
      </w:pPr>
    </w:p>
    <w:p w14:paraId="5562C4A5" w14:textId="77777777" w:rsidR="00EE4B1C" w:rsidRPr="00720D49" w:rsidRDefault="00EE4B1C" w:rsidP="00D65D8C">
      <w:pPr>
        <w:numPr>
          <w:ilvl w:val="1"/>
          <w:numId w:val="16"/>
        </w:numPr>
        <w:jc w:val="both"/>
        <w:rPr>
          <w:b/>
          <w:sz w:val="22"/>
          <w:szCs w:val="22"/>
        </w:rPr>
      </w:pPr>
      <w:r w:rsidRPr="00720D49">
        <w:rPr>
          <w:b/>
          <w:sz w:val="22"/>
          <w:szCs w:val="22"/>
        </w:rPr>
        <w:t>Confidencialidad</w:t>
      </w:r>
    </w:p>
    <w:p w14:paraId="491ED9EA" w14:textId="51B52261" w:rsidR="00EE4B1C" w:rsidRPr="00720D49" w:rsidRDefault="00EE4B1C" w:rsidP="00D65D8C">
      <w:pPr>
        <w:jc w:val="both"/>
        <w:rPr>
          <w:sz w:val="22"/>
          <w:szCs w:val="22"/>
        </w:rPr>
      </w:pPr>
      <w:r w:rsidRPr="00720D49">
        <w:rPr>
          <w:sz w:val="22"/>
          <w:szCs w:val="22"/>
        </w:rPr>
        <w:t>Ni el Consultor ni ningún Sub</w:t>
      </w:r>
      <w:r w:rsidR="0049727F" w:rsidRPr="00720D49">
        <w:rPr>
          <w:sz w:val="22"/>
          <w:szCs w:val="22"/>
        </w:rPr>
        <w:t xml:space="preserve"> </w:t>
      </w:r>
      <w:r w:rsidRPr="00720D49">
        <w:rPr>
          <w:sz w:val="22"/>
          <w:szCs w:val="22"/>
        </w:rPr>
        <w:t>consultor, ni tampoco el Personal de ninguno de ellos, podrán revelar, durante la vigencia de este Contrato o dentro de los dos (2) años siguientes a su expiración, ninguna información confidencial o de propiedad del Contratante relacionada con los Servicios, este Contrato o las actividades u operaciones del Contratante sin el previo consentimiento por escrito de este último</w:t>
      </w:r>
    </w:p>
    <w:p w14:paraId="3F9AB608" w14:textId="77777777" w:rsidR="00EE4B1C" w:rsidRPr="002C39B9" w:rsidRDefault="00EE4B1C" w:rsidP="00D65D8C">
      <w:pPr>
        <w:jc w:val="both"/>
        <w:rPr>
          <w:sz w:val="14"/>
          <w:szCs w:val="22"/>
        </w:rPr>
      </w:pPr>
    </w:p>
    <w:p w14:paraId="2D462A72" w14:textId="77777777" w:rsidR="00EE4B1C" w:rsidRPr="00720D49" w:rsidRDefault="00EE4B1C" w:rsidP="00D65D8C">
      <w:pPr>
        <w:numPr>
          <w:ilvl w:val="1"/>
          <w:numId w:val="16"/>
        </w:numPr>
        <w:jc w:val="both"/>
        <w:rPr>
          <w:b/>
          <w:sz w:val="22"/>
          <w:szCs w:val="22"/>
        </w:rPr>
      </w:pPr>
      <w:r w:rsidRPr="00720D49">
        <w:rPr>
          <w:b/>
          <w:sz w:val="22"/>
          <w:szCs w:val="22"/>
        </w:rPr>
        <w:t>Responsabilidad del Consultor</w:t>
      </w:r>
    </w:p>
    <w:p w14:paraId="77D73393" w14:textId="77777777" w:rsidR="00EE4B1C" w:rsidRPr="00720D49" w:rsidRDefault="00EE4B1C" w:rsidP="00D65D8C">
      <w:pPr>
        <w:ind w:right="-72"/>
        <w:jc w:val="both"/>
        <w:rPr>
          <w:sz w:val="22"/>
          <w:szCs w:val="22"/>
        </w:rPr>
      </w:pPr>
      <w:r w:rsidRPr="00720D49">
        <w:rPr>
          <w:sz w:val="22"/>
          <w:szCs w:val="22"/>
        </w:rPr>
        <w:t>Con sujeción a las disposiciones adicionales que pudieran estipularse en las CEC, la responsabilidad del Consultor en virtud de este Contrato será la que estipule la ley aplicable.</w:t>
      </w:r>
    </w:p>
    <w:p w14:paraId="15E27847" w14:textId="77777777" w:rsidR="00EE4B1C" w:rsidRPr="002C39B9" w:rsidRDefault="00EE4B1C" w:rsidP="00D65D8C">
      <w:pPr>
        <w:jc w:val="both"/>
        <w:rPr>
          <w:sz w:val="14"/>
          <w:szCs w:val="22"/>
        </w:rPr>
      </w:pPr>
    </w:p>
    <w:p w14:paraId="2C2D0899" w14:textId="77777777" w:rsidR="00EE4B1C" w:rsidRPr="00720D49" w:rsidRDefault="00EE4B1C" w:rsidP="00D65D8C">
      <w:pPr>
        <w:jc w:val="both"/>
        <w:rPr>
          <w:b/>
          <w:sz w:val="22"/>
          <w:szCs w:val="22"/>
        </w:rPr>
      </w:pPr>
      <w:r w:rsidRPr="00720D49">
        <w:rPr>
          <w:b/>
          <w:sz w:val="22"/>
          <w:szCs w:val="22"/>
        </w:rPr>
        <w:t>3.5</w:t>
      </w:r>
      <w:r w:rsidRPr="00720D49">
        <w:rPr>
          <w:b/>
          <w:sz w:val="22"/>
          <w:szCs w:val="22"/>
        </w:rPr>
        <w:tab/>
        <w:t>Seguros que deberá contratar el Consultor</w:t>
      </w:r>
      <w:r w:rsidRPr="00720D49">
        <w:rPr>
          <w:b/>
          <w:sz w:val="22"/>
          <w:szCs w:val="22"/>
        </w:rPr>
        <w:tab/>
      </w:r>
    </w:p>
    <w:p w14:paraId="56AF9006" w14:textId="24545106" w:rsidR="00EE4B1C" w:rsidRPr="00720D49" w:rsidRDefault="00EE4B1C" w:rsidP="00D65D8C">
      <w:pPr>
        <w:jc w:val="both"/>
        <w:rPr>
          <w:sz w:val="22"/>
          <w:szCs w:val="22"/>
        </w:rPr>
      </w:pPr>
      <w:r w:rsidRPr="00720D49">
        <w:rPr>
          <w:sz w:val="22"/>
          <w:szCs w:val="22"/>
        </w:rPr>
        <w:t>El Consultor i) contratará y mantendrá, y hará que todo Sub</w:t>
      </w:r>
      <w:r w:rsidR="0049727F" w:rsidRPr="00720D49">
        <w:rPr>
          <w:sz w:val="22"/>
          <w:szCs w:val="22"/>
        </w:rPr>
        <w:t xml:space="preserve"> </w:t>
      </w:r>
      <w:r w:rsidRPr="00720D49">
        <w:rPr>
          <w:sz w:val="22"/>
          <w:szCs w:val="22"/>
        </w:rPr>
        <w:t>consultor contrate y mantenga, a su propio costo (o al del Sub</w:t>
      </w:r>
      <w:r w:rsidR="0049727F" w:rsidRPr="00720D49">
        <w:rPr>
          <w:sz w:val="22"/>
          <w:szCs w:val="22"/>
        </w:rPr>
        <w:t xml:space="preserve"> </w:t>
      </w:r>
      <w:r w:rsidRPr="00720D49">
        <w:rPr>
          <w:sz w:val="22"/>
          <w:szCs w:val="22"/>
        </w:rPr>
        <w:t>consultor, según el caso) y en los términos y condiciones aprobados por el Contratante, un seguro de responsabilidad profesional en las condiciones establecidas en el formulario estándar aprobado por la Dirección Nacional de Contrataciones Públicas, así como contra los riesgos y por las coberturas que se indican en las CEC, y ii) a petición del Contratante, presentará pruebas de la contratación y el mantenimiento de esos seguros y del pago de las respectivas primas en vigencia.</w:t>
      </w:r>
    </w:p>
    <w:p w14:paraId="6A6A3C31" w14:textId="77777777" w:rsidR="007B0161" w:rsidRPr="00720D49" w:rsidRDefault="007B0161" w:rsidP="00D65D8C">
      <w:pPr>
        <w:jc w:val="both"/>
        <w:rPr>
          <w:sz w:val="22"/>
          <w:szCs w:val="22"/>
        </w:rPr>
      </w:pPr>
    </w:p>
    <w:p w14:paraId="1A9CB47C" w14:textId="77777777" w:rsidR="00EE4B1C" w:rsidRPr="00720D49" w:rsidRDefault="00EE4B1C" w:rsidP="00D65D8C">
      <w:pPr>
        <w:jc w:val="both"/>
        <w:rPr>
          <w:b/>
          <w:sz w:val="22"/>
          <w:szCs w:val="22"/>
        </w:rPr>
      </w:pPr>
      <w:r w:rsidRPr="00720D49">
        <w:rPr>
          <w:b/>
          <w:sz w:val="22"/>
          <w:szCs w:val="22"/>
        </w:rPr>
        <w:t>3.6</w:t>
      </w:r>
      <w:r w:rsidRPr="00720D49">
        <w:rPr>
          <w:b/>
          <w:sz w:val="22"/>
          <w:szCs w:val="22"/>
        </w:rPr>
        <w:tab/>
        <w:t>Contabilidad, inspección y auditoria</w:t>
      </w:r>
      <w:r w:rsidRPr="00720D49">
        <w:rPr>
          <w:b/>
          <w:sz w:val="22"/>
          <w:szCs w:val="22"/>
        </w:rPr>
        <w:tab/>
      </w:r>
    </w:p>
    <w:p w14:paraId="08C4C3C1" w14:textId="77777777" w:rsidR="00EE4B1C" w:rsidRPr="00720D49" w:rsidRDefault="00EE4B1C" w:rsidP="00D65D8C">
      <w:pPr>
        <w:jc w:val="both"/>
        <w:rPr>
          <w:sz w:val="22"/>
          <w:szCs w:val="22"/>
        </w:rPr>
      </w:pPr>
      <w:r w:rsidRPr="00720D49">
        <w:rPr>
          <w:sz w:val="22"/>
          <w:szCs w:val="22"/>
        </w:rPr>
        <w:t>El Consultor i) llevará cuentas y registros precisos y sistemáticos respecto de los Servicios, de acuerdo con principios contables aceptados internacionalmente y en la forma y con la minuciosidad necesarias para identificar todos los costos y cargos por unidad de tiempo pertinentes, y el fundamento de los mismos (incluido el fundamento que se mencione específicamente en las CEC), y ii) permitirá que el Contratante, o su representante, periódicamente, y hasta un año después de la expiración o la rescisión de este Contrato, los inspeccione y obtenga copias de ellos, y los haga verificar por los auditores designados por él.</w:t>
      </w:r>
    </w:p>
    <w:p w14:paraId="7F967A42" w14:textId="08C40CC0" w:rsidR="00EE4B1C" w:rsidRDefault="00EE4B1C" w:rsidP="00D65D8C">
      <w:pPr>
        <w:jc w:val="both"/>
        <w:rPr>
          <w:sz w:val="14"/>
          <w:szCs w:val="22"/>
        </w:rPr>
      </w:pPr>
    </w:p>
    <w:p w14:paraId="6429DDFE" w14:textId="3DDDACB8" w:rsidR="00940AC4" w:rsidRDefault="00940AC4" w:rsidP="00D65D8C">
      <w:pPr>
        <w:jc w:val="both"/>
        <w:rPr>
          <w:sz w:val="14"/>
          <w:szCs w:val="22"/>
        </w:rPr>
      </w:pPr>
    </w:p>
    <w:p w14:paraId="7C37F4E5" w14:textId="63E6D4D5" w:rsidR="00940AC4" w:rsidRDefault="00940AC4" w:rsidP="00D65D8C">
      <w:pPr>
        <w:jc w:val="both"/>
        <w:rPr>
          <w:sz w:val="14"/>
          <w:szCs w:val="22"/>
        </w:rPr>
      </w:pPr>
    </w:p>
    <w:p w14:paraId="297FDA9A" w14:textId="77777777" w:rsidR="00940AC4" w:rsidRPr="002C39B9" w:rsidRDefault="00940AC4" w:rsidP="00D65D8C">
      <w:pPr>
        <w:jc w:val="both"/>
        <w:rPr>
          <w:sz w:val="14"/>
          <w:szCs w:val="22"/>
        </w:rPr>
      </w:pPr>
    </w:p>
    <w:p w14:paraId="4ADD2A31" w14:textId="77777777" w:rsidR="00EE4B1C" w:rsidRPr="00720D49" w:rsidRDefault="00EE4B1C" w:rsidP="00D65D8C">
      <w:pPr>
        <w:jc w:val="both"/>
        <w:rPr>
          <w:b/>
          <w:sz w:val="22"/>
          <w:szCs w:val="22"/>
        </w:rPr>
      </w:pPr>
      <w:r w:rsidRPr="00720D49">
        <w:rPr>
          <w:b/>
          <w:sz w:val="22"/>
          <w:szCs w:val="22"/>
        </w:rPr>
        <w:t>3.7</w:t>
      </w:r>
      <w:r w:rsidRPr="00720D49">
        <w:rPr>
          <w:b/>
          <w:sz w:val="22"/>
          <w:szCs w:val="22"/>
        </w:rPr>
        <w:tab/>
        <w:t>Acciones del Consultor que requieren la aprobación previa del Contratante</w:t>
      </w:r>
      <w:r w:rsidRPr="00720D49">
        <w:rPr>
          <w:b/>
          <w:sz w:val="22"/>
          <w:szCs w:val="22"/>
        </w:rPr>
        <w:tab/>
      </w:r>
    </w:p>
    <w:p w14:paraId="21A86927" w14:textId="77777777" w:rsidR="00EE4B1C" w:rsidRPr="00720D49" w:rsidRDefault="00EE4B1C" w:rsidP="00D65D8C">
      <w:pPr>
        <w:jc w:val="both"/>
        <w:rPr>
          <w:sz w:val="22"/>
          <w:szCs w:val="22"/>
        </w:rPr>
      </w:pPr>
      <w:r w:rsidRPr="00720D49">
        <w:rPr>
          <w:sz w:val="22"/>
          <w:szCs w:val="22"/>
        </w:rPr>
        <w:t>El Consultor deberá obtener la aprobación previa por escrito del Contratante para realizar cualquiera de las siguientes acciones:</w:t>
      </w:r>
    </w:p>
    <w:p w14:paraId="54D6BE5B" w14:textId="77777777" w:rsidR="00EE4B1C" w:rsidRPr="002C39B9" w:rsidRDefault="00EE4B1C" w:rsidP="00D65D8C">
      <w:pPr>
        <w:jc w:val="both"/>
        <w:rPr>
          <w:sz w:val="14"/>
          <w:szCs w:val="22"/>
        </w:rPr>
      </w:pPr>
    </w:p>
    <w:p w14:paraId="4D5183F2" w14:textId="77777777" w:rsidR="00EE4B1C" w:rsidRPr="00720D49" w:rsidRDefault="00EE4B1C" w:rsidP="00AE3D59">
      <w:pPr>
        <w:tabs>
          <w:tab w:val="left" w:pos="567"/>
        </w:tabs>
        <w:ind w:left="567" w:hanging="567"/>
        <w:jc w:val="both"/>
        <w:rPr>
          <w:sz w:val="22"/>
          <w:szCs w:val="22"/>
        </w:rPr>
      </w:pPr>
      <w:r w:rsidRPr="00720D49">
        <w:rPr>
          <w:sz w:val="22"/>
          <w:szCs w:val="22"/>
        </w:rPr>
        <w:lastRenderedPageBreak/>
        <w:t>a)</w:t>
      </w:r>
      <w:r w:rsidRPr="00720D49">
        <w:rPr>
          <w:sz w:val="22"/>
          <w:szCs w:val="22"/>
        </w:rPr>
        <w:tab/>
        <w:t>El nombramiento de los integrantes del Personal que figuran en el Apéndice C únicamente por cargo, no por nombre;</w:t>
      </w:r>
    </w:p>
    <w:p w14:paraId="4B3FC16A" w14:textId="1620ECF8" w:rsidR="00EE4B1C" w:rsidRPr="00720D49" w:rsidRDefault="00EE4B1C" w:rsidP="00E64073">
      <w:pPr>
        <w:tabs>
          <w:tab w:val="left" w:pos="567"/>
        </w:tabs>
        <w:ind w:left="567" w:hanging="567"/>
        <w:jc w:val="both"/>
        <w:rPr>
          <w:sz w:val="22"/>
          <w:szCs w:val="22"/>
        </w:rPr>
      </w:pPr>
      <w:r w:rsidRPr="00720D49">
        <w:rPr>
          <w:sz w:val="22"/>
          <w:szCs w:val="22"/>
        </w:rPr>
        <w:t>b)</w:t>
      </w:r>
      <w:r w:rsidRPr="00720D49">
        <w:rPr>
          <w:sz w:val="22"/>
          <w:szCs w:val="22"/>
        </w:rPr>
        <w:tab/>
        <w:t>La celebración de un sub</w:t>
      </w:r>
      <w:r w:rsidR="0049727F" w:rsidRPr="00720D49">
        <w:rPr>
          <w:sz w:val="22"/>
          <w:szCs w:val="22"/>
        </w:rPr>
        <w:t xml:space="preserve"> </w:t>
      </w:r>
      <w:r w:rsidRPr="00720D49">
        <w:rPr>
          <w:sz w:val="22"/>
          <w:szCs w:val="22"/>
        </w:rPr>
        <w:t>contrato para la prestación de cualquier parte de los Servicios, quedando entendido que i) tanto la selección del Sub</w:t>
      </w:r>
      <w:r w:rsidR="0049727F" w:rsidRPr="00720D49">
        <w:rPr>
          <w:sz w:val="22"/>
          <w:szCs w:val="22"/>
        </w:rPr>
        <w:t xml:space="preserve"> </w:t>
      </w:r>
      <w:r w:rsidRPr="00720D49">
        <w:rPr>
          <w:sz w:val="22"/>
          <w:szCs w:val="22"/>
        </w:rPr>
        <w:t>consultor como los términos y condiciones del subcontrato tendrán que haber sido aprobados por escrito por el Contratante antes de la firma de dicho subcontrato, y ii) el Consultor seguirá siendo totalmente responsable de los Servicios prestados por el Sub</w:t>
      </w:r>
      <w:r w:rsidR="0049727F" w:rsidRPr="00720D49">
        <w:rPr>
          <w:sz w:val="22"/>
          <w:szCs w:val="22"/>
        </w:rPr>
        <w:t xml:space="preserve"> </w:t>
      </w:r>
      <w:r w:rsidRPr="00720D49">
        <w:rPr>
          <w:sz w:val="22"/>
          <w:szCs w:val="22"/>
        </w:rPr>
        <w:t>consultor y por su Personal de conformidad con este Contrato;</w:t>
      </w:r>
    </w:p>
    <w:p w14:paraId="67EBEBED" w14:textId="77777777" w:rsidR="00EE4B1C" w:rsidRPr="00720D49" w:rsidRDefault="00EE4B1C" w:rsidP="00D65D8C">
      <w:pPr>
        <w:tabs>
          <w:tab w:val="left" w:pos="567"/>
        </w:tabs>
        <w:ind w:left="567" w:hanging="567"/>
        <w:jc w:val="both"/>
        <w:rPr>
          <w:sz w:val="22"/>
          <w:szCs w:val="22"/>
        </w:rPr>
      </w:pPr>
      <w:r w:rsidRPr="00720D49">
        <w:rPr>
          <w:sz w:val="22"/>
          <w:szCs w:val="22"/>
        </w:rPr>
        <w:t>c)</w:t>
      </w:r>
      <w:r w:rsidRPr="00720D49">
        <w:rPr>
          <w:sz w:val="22"/>
          <w:szCs w:val="22"/>
        </w:rPr>
        <w:tab/>
        <w:t>La adopción de cualquier otra medida que se especifique en las CEC.</w:t>
      </w:r>
    </w:p>
    <w:p w14:paraId="60C6DCEE" w14:textId="77777777" w:rsidR="00EE4B1C" w:rsidRPr="002C39B9" w:rsidRDefault="00EE4B1C" w:rsidP="00D65D8C">
      <w:pPr>
        <w:jc w:val="both"/>
        <w:rPr>
          <w:sz w:val="14"/>
          <w:szCs w:val="22"/>
        </w:rPr>
      </w:pPr>
    </w:p>
    <w:p w14:paraId="48167DA3" w14:textId="77777777" w:rsidR="00D25775" w:rsidRPr="00720D49" w:rsidRDefault="00EE4B1C" w:rsidP="00E64073">
      <w:pPr>
        <w:numPr>
          <w:ilvl w:val="1"/>
          <w:numId w:val="15"/>
        </w:numPr>
        <w:jc w:val="both"/>
        <w:rPr>
          <w:b/>
          <w:sz w:val="22"/>
          <w:szCs w:val="22"/>
        </w:rPr>
      </w:pPr>
      <w:r w:rsidRPr="00720D49">
        <w:rPr>
          <w:b/>
          <w:sz w:val="22"/>
          <w:szCs w:val="22"/>
        </w:rPr>
        <w:t>Obligación de presentar informes</w:t>
      </w:r>
      <w:r w:rsidRPr="00720D49">
        <w:rPr>
          <w:b/>
          <w:sz w:val="22"/>
          <w:szCs w:val="22"/>
        </w:rPr>
        <w:tab/>
      </w:r>
    </w:p>
    <w:p w14:paraId="21DEB4A0" w14:textId="77777777" w:rsidR="007022C7" w:rsidRPr="00720D49" w:rsidRDefault="00EE4B1C" w:rsidP="00D65D8C">
      <w:pPr>
        <w:jc w:val="both"/>
        <w:rPr>
          <w:sz w:val="22"/>
          <w:szCs w:val="22"/>
        </w:rPr>
      </w:pPr>
      <w:r w:rsidRPr="00720D49">
        <w:rPr>
          <w:sz w:val="22"/>
          <w:szCs w:val="22"/>
        </w:rPr>
        <w:t>El Consultor presentará al Contratante los informes y documentos que se especifican en el Apéndice B, en la forma</w:t>
      </w:r>
      <w:r w:rsidR="00B267C3" w:rsidRPr="00720D49">
        <w:rPr>
          <w:sz w:val="22"/>
          <w:szCs w:val="22"/>
        </w:rPr>
        <w:t>, la cantidad y el plazo que se establecen en la Sección 3. Términos de Referencia.</w:t>
      </w:r>
    </w:p>
    <w:p w14:paraId="77C432DE" w14:textId="77777777" w:rsidR="00B267C3" w:rsidRPr="002C39B9" w:rsidRDefault="00B267C3" w:rsidP="00D65D8C">
      <w:pPr>
        <w:jc w:val="both"/>
        <w:rPr>
          <w:sz w:val="14"/>
          <w:szCs w:val="22"/>
        </w:rPr>
      </w:pPr>
    </w:p>
    <w:p w14:paraId="3CE05932" w14:textId="77777777" w:rsidR="00EE4B1C" w:rsidRPr="00720D49" w:rsidRDefault="00EE4B1C" w:rsidP="00D65D8C">
      <w:pPr>
        <w:jc w:val="both"/>
        <w:rPr>
          <w:b/>
          <w:sz w:val="22"/>
          <w:szCs w:val="22"/>
        </w:rPr>
      </w:pPr>
      <w:r w:rsidRPr="00720D49">
        <w:rPr>
          <w:b/>
          <w:sz w:val="22"/>
          <w:szCs w:val="22"/>
        </w:rPr>
        <w:t>3.9</w:t>
      </w:r>
      <w:r w:rsidRPr="00720D49">
        <w:rPr>
          <w:b/>
          <w:sz w:val="22"/>
          <w:szCs w:val="22"/>
        </w:rPr>
        <w:tab/>
        <w:t>Propiedad del Contratante de los documentos preparados por el Consultor</w:t>
      </w:r>
    </w:p>
    <w:p w14:paraId="05CAB865" w14:textId="77777777" w:rsidR="00815E7D" w:rsidRPr="00720D49" w:rsidRDefault="00EE4B1C" w:rsidP="00D65D8C">
      <w:pPr>
        <w:jc w:val="both"/>
        <w:rPr>
          <w:sz w:val="22"/>
          <w:szCs w:val="22"/>
        </w:rPr>
      </w:pPr>
      <w:r w:rsidRPr="00720D49">
        <w:rPr>
          <w:sz w:val="22"/>
          <w:szCs w:val="22"/>
        </w:rPr>
        <w:t>Todos los planos, diseños, especificaciones, estudios técnicos, informes y demás documentos y programas de computación preparados por el Consultor para el Contratante en virtud de este Contrato pasarán a ser de propiedad del Contratante, a quien el Consultor los entregará a más tardar al término o expiración del Contrato, junto con un inventario pormenorizado de todos ellos.  El Consultor podrá conservar una copia de dichos documentos y programas de computación.  En las CEC se indicará cualquier restricción acerca del uso de dichos documentos y programas de computación en el futuro.</w:t>
      </w:r>
    </w:p>
    <w:p w14:paraId="339B1411" w14:textId="77777777" w:rsidR="00940AC4" w:rsidRDefault="00940AC4" w:rsidP="00D65D8C">
      <w:pPr>
        <w:jc w:val="both"/>
        <w:rPr>
          <w:b/>
          <w:sz w:val="22"/>
          <w:szCs w:val="22"/>
        </w:rPr>
      </w:pPr>
    </w:p>
    <w:p w14:paraId="163DFF0B" w14:textId="57109E70" w:rsidR="00D25775" w:rsidRPr="00720D49" w:rsidRDefault="00EE4B1C" w:rsidP="00D65D8C">
      <w:pPr>
        <w:jc w:val="both"/>
        <w:rPr>
          <w:b/>
          <w:sz w:val="22"/>
          <w:szCs w:val="22"/>
        </w:rPr>
      </w:pPr>
      <w:r w:rsidRPr="00720D49">
        <w:rPr>
          <w:b/>
          <w:sz w:val="22"/>
          <w:szCs w:val="22"/>
        </w:rPr>
        <w:t>3.10</w:t>
      </w:r>
      <w:r w:rsidRPr="00720D49">
        <w:rPr>
          <w:b/>
          <w:sz w:val="22"/>
          <w:szCs w:val="22"/>
        </w:rPr>
        <w:tab/>
        <w:t>Equipos y materiales suministrados por el Contratante</w:t>
      </w:r>
    </w:p>
    <w:p w14:paraId="636E0370" w14:textId="77777777" w:rsidR="00EE4B1C" w:rsidRPr="00720D49" w:rsidRDefault="00EE4B1C" w:rsidP="00D65D8C">
      <w:pPr>
        <w:jc w:val="both"/>
        <w:rPr>
          <w:sz w:val="22"/>
          <w:szCs w:val="22"/>
        </w:rPr>
      </w:pPr>
      <w:r w:rsidRPr="00720D49">
        <w:rPr>
          <w:sz w:val="22"/>
          <w:szCs w:val="22"/>
        </w:rPr>
        <w:t>Los equipos y materiales que el Contratante facilite al Consultor, o que éste compre con fondos suministrados por el Contratante, serán de propiedad de este último y llevarán las marcas de identificación de propiedad correspondientes.  Al término o expiración de este Contrato, el Consultor entregará al Contratante un inventario de dichos equipos y materiales, y dispondrá de los mismos de acuerdo con las instrucciones del Contratante. Durante el tiempo en que los mencionados equipos y materiales estén en posesión del Consultor, éste los asegurará, con cargo al Contratante, por una suma equivalente al total del valor de reposición, salvo que el Contratante imparta instrucciones en contrario por escrito.</w:t>
      </w:r>
    </w:p>
    <w:p w14:paraId="0E86D39B" w14:textId="77777777" w:rsidR="00EE4B1C" w:rsidRPr="002C39B9" w:rsidRDefault="00EE4B1C" w:rsidP="00D65D8C">
      <w:pPr>
        <w:jc w:val="both"/>
        <w:rPr>
          <w:b/>
          <w:sz w:val="14"/>
          <w:szCs w:val="22"/>
        </w:rPr>
      </w:pPr>
    </w:p>
    <w:p w14:paraId="657094B5" w14:textId="77777777" w:rsidR="004733F4" w:rsidRPr="00720D49" w:rsidRDefault="00EE4B1C" w:rsidP="00D65D8C">
      <w:pPr>
        <w:jc w:val="both"/>
        <w:rPr>
          <w:b/>
          <w:sz w:val="22"/>
          <w:szCs w:val="22"/>
        </w:rPr>
      </w:pPr>
      <w:r w:rsidRPr="00720D49">
        <w:rPr>
          <w:b/>
          <w:sz w:val="22"/>
          <w:szCs w:val="22"/>
        </w:rPr>
        <w:t>4.  PERSONAL DEL CONSULTOR Y SUBCONSULTORES</w:t>
      </w:r>
    </w:p>
    <w:p w14:paraId="2B05D4D3" w14:textId="77777777" w:rsidR="00EE4B1C" w:rsidRPr="00720D49" w:rsidRDefault="00EE4B1C" w:rsidP="00D65D8C">
      <w:pPr>
        <w:jc w:val="both"/>
        <w:rPr>
          <w:b/>
          <w:sz w:val="22"/>
          <w:szCs w:val="22"/>
        </w:rPr>
      </w:pPr>
      <w:r w:rsidRPr="00720D49">
        <w:rPr>
          <w:b/>
          <w:sz w:val="22"/>
          <w:szCs w:val="22"/>
        </w:rPr>
        <w:t>4.1</w:t>
      </w:r>
      <w:r w:rsidRPr="00720D49">
        <w:rPr>
          <w:b/>
          <w:sz w:val="22"/>
          <w:szCs w:val="22"/>
        </w:rPr>
        <w:tab/>
        <w:t>Generalidades</w:t>
      </w:r>
      <w:r w:rsidRPr="00720D49">
        <w:rPr>
          <w:b/>
          <w:sz w:val="22"/>
          <w:szCs w:val="22"/>
        </w:rPr>
        <w:tab/>
      </w:r>
    </w:p>
    <w:p w14:paraId="19C259CD" w14:textId="584B7C34" w:rsidR="00EE4B1C" w:rsidRPr="00720D49" w:rsidRDefault="00EE4B1C" w:rsidP="00D65D8C">
      <w:pPr>
        <w:jc w:val="both"/>
        <w:rPr>
          <w:sz w:val="22"/>
          <w:szCs w:val="22"/>
        </w:rPr>
      </w:pPr>
      <w:r w:rsidRPr="00720D49">
        <w:rPr>
          <w:sz w:val="22"/>
          <w:szCs w:val="22"/>
        </w:rPr>
        <w:t>El Consultor contratará y asignará Personal y Sub</w:t>
      </w:r>
      <w:r w:rsidR="0049727F" w:rsidRPr="00720D49">
        <w:rPr>
          <w:sz w:val="22"/>
          <w:szCs w:val="22"/>
        </w:rPr>
        <w:t xml:space="preserve"> </w:t>
      </w:r>
      <w:r w:rsidRPr="00720D49">
        <w:rPr>
          <w:sz w:val="22"/>
          <w:szCs w:val="22"/>
        </w:rPr>
        <w:t>consultores con el nivel de competencia y experiencia necesarias para prestar los Servicios.</w:t>
      </w:r>
    </w:p>
    <w:p w14:paraId="4FFBDB53" w14:textId="0D0341A1" w:rsidR="00EE4B1C" w:rsidRPr="002C39B9" w:rsidRDefault="00EE4B1C" w:rsidP="00D65D8C">
      <w:pPr>
        <w:jc w:val="both"/>
        <w:rPr>
          <w:sz w:val="14"/>
          <w:szCs w:val="22"/>
        </w:rPr>
      </w:pPr>
    </w:p>
    <w:p w14:paraId="0C19CE6E" w14:textId="77777777" w:rsidR="00EE4B1C" w:rsidRPr="00720D49" w:rsidRDefault="00EE4B1C" w:rsidP="00D65D8C">
      <w:pPr>
        <w:jc w:val="both"/>
        <w:rPr>
          <w:b/>
          <w:sz w:val="22"/>
          <w:szCs w:val="22"/>
        </w:rPr>
      </w:pPr>
      <w:r w:rsidRPr="00720D49">
        <w:rPr>
          <w:b/>
          <w:sz w:val="22"/>
          <w:szCs w:val="22"/>
        </w:rPr>
        <w:t>4.2</w:t>
      </w:r>
      <w:r w:rsidRPr="00720D49">
        <w:rPr>
          <w:b/>
          <w:sz w:val="22"/>
          <w:szCs w:val="22"/>
        </w:rPr>
        <w:tab/>
        <w:t>Descripción del Personal</w:t>
      </w:r>
      <w:r w:rsidRPr="00720D49">
        <w:rPr>
          <w:b/>
          <w:sz w:val="22"/>
          <w:szCs w:val="22"/>
        </w:rPr>
        <w:tab/>
      </w:r>
    </w:p>
    <w:p w14:paraId="55110C2E"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En el Apéndice C se describen los cargos, funciones convenidas y calificaciones mínimas individuales de todo el Personal clave del Consultor, así como el tiempo estimado durante el que prestarán los Servicios.  Si el Contratante ya hubiera aprobado la inclusión de algún integrante del Personal clave, también figurará el nombre de dicha persona.</w:t>
      </w:r>
    </w:p>
    <w:p w14:paraId="0A0D1FB9" w14:textId="77777777" w:rsidR="00EE4B1C" w:rsidRPr="002C39B9" w:rsidRDefault="00EE4B1C" w:rsidP="00D65D8C">
      <w:pPr>
        <w:ind w:left="567" w:hanging="567"/>
        <w:jc w:val="both"/>
        <w:rPr>
          <w:sz w:val="14"/>
          <w:szCs w:val="22"/>
        </w:rPr>
      </w:pPr>
    </w:p>
    <w:p w14:paraId="3486BBF9" w14:textId="62E8C02A" w:rsidR="00EE4B1C" w:rsidRPr="00720D49" w:rsidRDefault="00EE4B1C" w:rsidP="00D65D8C">
      <w:pPr>
        <w:ind w:left="567" w:hanging="567"/>
        <w:jc w:val="both"/>
        <w:rPr>
          <w:sz w:val="22"/>
          <w:szCs w:val="22"/>
        </w:rPr>
      </w:pPr>
      <w:r w:rsidRPr="00720D49">
        <w:rPr>
          <w:sz w:val="22"/>
          <w:szCs w:val="22"/>
        </w:rPr>
        <w:t>b)</w:t>
      </w:r>
      <w:r w:rsidRPr="00720D49">
        <w:rPr>
          <w:sz w:val="22"/>
          <w:szCs w:val="22"/>
        </w:rPr>
        <w:tab/>
        <w:t>Si a fin de cumplir las disposiciones de la sub</w:t>
      </w:r>
      <w:r w:rsidR="0049727F" w:rsidRPr="00720D49">
        <w:rPr>
          <w:sz w:val="22"/>
          <w:szCs w:val="22"/>
        </w:rPr>
        <w:t xml:space="preserve"> </w:t>
      </w:r>
      <w:r w:rsidRPr="00720D49">
        <w:rPr>
          <w:sz w:val="22"/>
          <w:szCs w:val="22"/>
        </w:rPr>
        <w:t>cláusula 3.1.1 de estas CGC fuera necesario ajustar los períodos estimados de contratación del Personal clave que figuran en el Apéndice C, el Consultor podrá hacerlo notificando dicha circunstancia por escrito al Contratante, siempre que i) dichos ajustes no modifiquen el período originalmente estimado de contratación de cualquier persona en más de 10% o en una semana, según el que resulte mayor, y ii) el total de dichos ajustes no haga que el monto de los pagos que deban efectuarse en virtud de este Contrato supere los límites máximos establecidos en la sub</w:t>
      </w:r>
      <w:r w:rsidR="0049727F" w:rsidRPr="00720D49">
        <w:rPr>
          <w:sz w:val="22"/>
          <w:szCs w:val="22"/>
        </w:rPr>
        <w:t xml:space="preserve"> </w:t>
      </w:r>
      <w:r w:rsidRPr="00720D49">
        <w:rPr>
          <w:sz w:val="22"/>
          <w:szCs w:val="22"/>
        </w:rPr>
        <w:t>cláusula 6.1 b) de las CGC de este Contrato.  Cualquier otro ajuste de esa naturaleza sólo podrá hacerse con el consentimiento por escrito del Contratante.</w:t>
      </w:r>
    </w:p>
    <w:p w14:paraId="2FE6090A" w14:textId="77777777" w:rsidR="00EE4B1C" w:rsidRPr="002C39B9" w:rsidRDefault="00EE4B1C" w:rsidP="00D65D8C">
      <w:pPr>
        <w:ind w:left="567" w:hanging="567"/>
        <w:jc w:val="both"/>
        <w:rPr>
          <w:sz w:val="14"/>
          <w:szCs w:val="22"/>
        </w:rPr>
      </w:pPr>
    </w:p>
    <w:p w14:paraId="26F58659" w14:textId="2D7E8F32" w:rsidR="008C114F" w:rsidRPr="00720D49" w:rsidRDefault="00EE4B1C" w:rsidP="00D65D8C">
      <w:pPr>
        <w:ind w:left="567" w:hanging="567"/>
        <w:jc w:val="both"/>
        <w:rPr>
          <w:sz w:val="22"/>
          <w:szCs w:val="22"/>
        </w:rPr>
      </w:pPr>
      <w:r w:rsidRPr="00720D49">
        <w:rPr>
          <w:sz w:val="22"/>
          <w:szCs w:val="22"/>
        </w:rPr>
        <w:lastRenderedPageBreak/>
        <w:t>c)</w:t>
      </w:r>
      <w:r w:rsidRPr="00720D49">
        <w:rPr>
          <w:sz w:val="22"/>
          <w:szCs w:val="22"/>
        </w:rPr>
        <w:tab/>
        <w:t>Si se requirieran otros trabajos no comprendidos en los Servicios, según el alcance que a éstos se les fija en el Apéndice A, se podrán extender los períodos estimados de contratación del Personal clave que figuran en el Apéndice C mediante acuerdo por escrito entre el Contratante y el Consultor, siempre que dicha extensión, salvo acuerdo en contrario por escrito, no haga que el monto de los pagos que deban efectuarse en virtud de este Contrato supere los límites máximos establecidos en la sub</w:t>
      </w:r>
      <w:r w:rsidR="0049727F" w:rsidRPr="00720D49">
        <w:rPr>
          <w:sz w:val="22"/>
          <w:szCs w:val="22"/>
        </w:rPr>
        <w:t xml:space="preserve"> </w:t>
      </w:r>
      <w:r w:rsidRPr="00720D49">
        <w:rPr>
          <w:sz w:val="22"/>
          <w:szCs w:val="22"/>
        </w:rPr>
        <w:t>cláusula 6.1 b) de estas CGC.</w:t>
      </w:r>
    </w:p>
    <w:p w14:paraId="342FC346" w14:textId="77777777" w:rsidR="00B323C2" w:rsidRPr="002C39B9" w:rsidRDefault="00B323C2" w:rsidP="005C36EB">
      <w:pPr>
        <w:jc w:val="both"/>
        <w:rPr>
          <w:sz w:val="14"/>
          <w:szCs w:val="22"/>
        </w:rPr>
      </w:pPr>
    </w:p>
    <w:p w14:paraId="27631E16" w14:textId="77777777" w:rsidR="00EE4B1C" w:rsidRPr="00720D49" w:rsidRDefault="00EE4B1C" w:rsidP="00D65D8C">
      <w:pPr>
        <w:jc w:val="both"/>
        <w:rPr>
          <w:b/>
          <w:sz w:val="22"/>
          <w:szCs w:val="22"/>
        </w:rPr>
      </w:pPr>
      <w:r w:rsidRPr="00720D49">
        <w:rPr>
          <w:b/>
          <w:sz w:val="22"/>
          <w:szCs w:val="22"/>
        </w:rPr>
        <w:t>4.3</w:t>
      </w:r>
      <w:r w:rsidRPr="00720D49">
        <w:rPr>
          <w:b/>
          <w:sz w:val="22"/>
          <w:szCs w:val="22"/>
        </w:rPr>
        <w:tab/>
        <w:t>Aprobación del Personal</w:t>
      </w:r>
      <w:r w:rsidRPr="00720D49">
        <w:rPr>
          <w:b/>
          <w:sz w:val="22"/>
          <w:szCs w:val="22"/>
        </w:rPr>
        <w:tab/>
      </w:r>
    </w:p>
    <w:p w14:paraId="2085FAAD" w14:textId="14A588D2" w:rsidR="00EE4B1C" w:rsidRPr="00720D49" w:rsidRDefault="00EE4B1C" w:rsidP="00D65D8C">
      <w:pPr>
        <w:jc w:val="both"/>
        <w:rPr>
          <w:sz w:val="22"/>
          <w:szCs w:val="22"/>
        </w:rPr>
      </w:pPr>
      <w:r w:rsidRPr="00720D49">
        <w:rPr>
          <w:sz w:val="22"/>
          <w:szCs w:val="22"/>
        </w:rPr>
        <w:t>El Contratante, en virtud de este Contrato, aprueba la nómina del Personal clave y los Sub</w:t>
      </w:r>
      <w:r w:rsidR="0049727F" w:rsidRPr="00720D49">
        <w:rPr>
          <w:sz w:val="22"/>
          <w:szCs w:val="22"/>
        </w:rPr>
        <w:t xml:space="preserve"> </w:t>
      </w:r>
      <w:r w:rsidRPr="00720D49">
        <w:rPr>
          <w:sz w:val="22"/>
          <w:szCs w:val="22"/>
        </w:rPr>
        <w:t>consultores enumerados por cargo y por nombre en el Apéndice C.  Con respecto a otro Personal clave que el Consultor se proponga utilizar en la prestación de los Servicios, el Consultor presentará al Contratante, para su examen y aprobación, una copia de los datos personales y (en el caso del Personal clave que deba desempeñarse dentro del Paraguay) una copia de un certificado médico aceptable usando el formulario que se adjunta como Apéndice D a este Contrato.  Si el Contratante no expresa objeciones por escrito (expresando los motivos de la objeción) dentro de veintiún (21) días calendario contados a partir de la fecha de recepción de dichos datos personales y (si corresponde) del certificado médico, se considerará que el mencionado Personal clave ha sido aceptado por el Contratante.</w:t>
      </w:r>
    </w:p>
    <w:p w14:paraId="4EEE79AA" w14:textId="77777777" w:rsidR="00815E7D" w:rsidRPr="002C39B9" w:rsidRDefault="00815E7D" w:rsidP="00D65D8C">
      <w:pPr>
        <w:jc w:val="both"/>
        <w:rPr>
          <w:sz w:val="14"/>
          <w:szCs w:val="22"/>
        </w:rPr>
      </w:pPr>
    </w:p>
    <w:p w14:paraId="2DBE5F27" w14:textId="77777777" w:rsidR="00EE4B1C" w:rsidRPr="00720D49" w:rsidRDefault="00EE4B1C" w:rsidP="00D65D8C">
      <w:pPr>
        <w:jc w:val="both"/>
        <w:rPr>
          <w:b/>
          <w:sz w:val="22"/>
          <w:szCs w:val="22"/>
        </w:rPr>
      </w:pPr>
      <w:r w:rsidRPr="00720D49">
        <w:rPr>
          <w:b/>
          <w:sz w:val="22"/>
          <w:szCs w:val="22"/>
        </w:rPr>
        <w:t>4.4</w:t>
      </w:r>
      <w:r w:rsidRPr="00720D49">
        <w:rPr>
          <w:b/>
          <w:sz w:val="22"/>
          <w:szCs w:val="22"/>
        </w:rPr>
        <w:tab/>
        <w:t>Horas laborables y extraordinarias, licencias, etc.</w:t>
      </w:r>
      <w:r w:rsidRPr="00720D49">
        <w:rPr>
          <w:b/>
          <w:sz w:val="22"/>
          <w:szCs w:val="22"/>
        </w:rPr>
        <w:tab/>
      </w:r>
    </w:p>
    <w:p w14:paraId="7B552053"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 xml:space="preserve">Las horas laborables y los feriados que tendrá el Personal clave se indican en el Apéndice E. A fin de tomar en cuenta el tiempo de viaje, se considerará que el Personal extranjero que preste los Servicios dentro de la República del Paraguay ha iniciado (o terminado) sus funciones en relación con los mismos el </w:t>
      </w:r>
      <w:r w:rsidR="001620D6" w:rsidRPr="00720D49">
        <w:rPr>
          <w:sz w:val="22"/>
          <w:szCs w:val="22"/>
        </w:rPr>
        <w:t>número</w:t>
      </w:r>
      <w:r w:rsidRPr="00720D49">
        <w:rPr>
          <w:sz w:val="22"/>
          <w:szCs w:val="22"/>
        </w:rPr>
        <w:t xml:space="preserve"> de días antes de su llegada al Paraguay (o después de su salida del mismo) establecido en dicho Apéndice E.</w:t>
      </w:r>
    </w:p>
    <w:p w14:paraId="0BC60319" w14:textId="77777777" w:rsidR="00EE4B1C" w:rsidRPr="002C39B9" w:rsidRDefault="00EE4B1C" w:rsidP="00D65D8C">
      <w:pPr>
        <w:ind w:left="567" w:hanging="567"/>
        <w:jc w:val="both"/>
        <w:rPr>
          <w:sz w:val="14"/>
          <w:szCs w:val="22"/>
        </w:rPr>
      </w:pPr>
    </w:p>
    <w:p w14:paraId="46717BC5" w14:textId="77777777" w:rsidR="00EE4B1C" w:rsidRPr="00720D49" w:rsidRDefault="00EE4B1C" w:rsidP="00D65D8C">
      <w:pPr>
        <w:ind w:left="567" w:hanging="567"/>
        <w:jc w:val="both"/>
        <w:rPr>
          <w:sz w:val="22"/>
          <w:szCs w:val="22"/>
        </w:rPr>
      </w:pPr>
      <w:r w:rsidRPr="00720D49">
        <w:rPr>
          <w:sz w:val="22"/>
          <w:szCs w:val="22"/>
        </w:rPr>
        <w:t>b)</w:t>
      </w:r>
      <w:r w:rsidRPr="00720D49">
        <w:rPr>
          <w:sz w:val="22"/>
          <w:szCs w:val="22"/>
        </w:rPr>
        <w:tab/>
        <w:t>Salvo lo establecido en el Apéndice E, el Personal clave no tendrá derecho a cobrar horas extraordinarias ni a tomar licencia pagada por enfermedad o por vacaciones, rubros que se considerarán cubiertos en la remuneración del Consultor. Todas las licencias permitidas al Personal están incluidas en los meses-personal estipulados en el Apéndice C.  Cualquier uso de licencia por el Personal estará sujeto a la aprobación previa del Consultor, quien se cerciorará de que dichas ausencias no causen demoras en la marcha y en la adecuada supervisión de los Servicios.</w:t>
      </w:r>
    </w:p>
    <w:p w14:paraId="0AA61C6C" w14:textId="77777777" w:rsidR="00EE4B1C" w:rsidRPr="002C39B9" w:rsidRDefault="00EE4B1C" w:rsidP="00D65D8C">
      <w:pPr>
        <w:jc w:val="both"/>
        <w:rPr>
          <w:sz w:val="14"/>
          <w:szCs w:val="22"/>
        </w:rPr>
      </w:pPr>
    </w:p>
    <w:p w14:paraId="219D0545" w14:textId="77777777" w:rsidR="00EE4B1C" w:rsidRPr="00720D49" w:rsidRDefault="00EE4B1C" w:rsidP="00D65D8C">
      <w:pPr>
        <w:jc w:val="both"/>
        <w:rPr>
          <w:b/>
          <w:sz w:val="22"/>
          <w:szCs w:val="22"/>
        </w:rPr>
      </w:pPr>
      <w:r w:rsidRPr="00720D49">
        <w:rPr>
          <w:b/>
          <w:sz w:val="22"/>
          <w:szCs w:val="22"/>
        </w:rPr>
        <w:t>4.5</w:t>
      </w:r>
      <w:r w:rsidRPr="00720D49">
        <w:rPr>
          <w:b/>
          <w:sz w:val="22"/>
          <w:szCs w:val="22"/>
        </w:rPr>
        <w:tab/>
        <w:t>Remoción y/o sustitución del Personal</w:t>
      </w:r>
      <w:r w:rsidRPr="00720D49">
        <w:rPr>
          <w:b/>
          <w:sz w:val="22"/>
          <w:szCs w:val="22"/>
        </w:rPr>
        <w:tab/>
      </w:r>
    </w:p>
    <w:p w14:paraId="1FDFFE16"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Salvo que el Contratante acuerde lo contrario, no se efectuarán cambios en la composición del Personal clave. Si fuere necesario sustituir a algún integrante del Personal, por cualquier motivo que escape al razonable control del Consultor, éste lo reemplazará de inmediato por otra persona con calificaciones iguales o superiores a las de la persona reemplazada.</w:t>
      </w:r>
    </w:p>
    <w:p w14:paraId="6F23598C" w14:textId="77777777" w:rsidR="00EE4B1C" w:rsidRPr="002C39B9" w:rsidRDefault="00EE4B1C" w:rsidP="00D65D8C">
      <w:pPr>
        <w:ind w:left="567" w:hanging="567"/>
        <w:jc w:val="both"/>
        <w:rPr>
          <w:sz w:val="14"/>
          <w:szCs w:val="22"/>
        </w:rPr>
      </w:pPr>
    </w:p>
    <w:p w14:paraId="3A2F3B9B" w14:textId="77777777" w:rsidR="00EE4B1C" w:rsidRPr="00720D49" w:rsidRDefault="00EE4B1C" w:rsidP="00D65D8C">
      <w:pPr>
        <w:ind w:left="567" w:hanging="567"/>
        <w:jc w:val="both"/>
        <w:rPr>
          <w:sz w:val="22"/>
          <w:szCs w:val="22"/>
        </w:rPr>
      </w:pPr>
      <w:r w:rsidRPr="00720D49">
        <w:rPr>
          <w:sz w:val="22"/>
          <w:szCs w:val="22"/>
        </w:rPr>
        <w:t>b)</w:t>
      </w:r>
      <w:r w:rsidRPr="00720D49">
        <w:rPr>
          <w:sz w:val="22"/>
          <w:szCs w:val="22"/>
        </w:rPr>
        <w:tab/>
        <w:t>Si el Contratante i) tiene conocimiento de que un integrante del Personal se ha comportado de manera inaceptable o ha sido acusado de cometer una acción penal, o ii) tiene motivos razonables para estar insatisfecho con el desempeño de cualquier integrante del Personal, el Consultor, a petición por escrito del Contratante expresando los motivos para ello, lo reemplazará por otra persona cuya idoneidad y experiencia sean aceptables para el Contratante.</w:t>
      </w:r>
    </w:p>
    <w:p w14:paraId="410E8AF1" w14:textId="77777777" w:rsidR="00EE4B1C" w:rsidRPr="002C39B9" w:rsidRDefault="00EE4B1C" w:rsidP="00D65D8C">
      <w:pPr>
        <w:ind w:left="567" w:hanging="567"/>
        <w:jc w:val="both"/>
        <w:rPr>
          <w:sz w:val="14"/>
          <w:szCs w:val="22"/>
        </w:rPr>
      </w:pPr>
    </w:p>
    <w:p w14:paraId="65F50D06" w14:textId="77777777" w:rsidR="00EE4B1C" w:rsidRPr="00720D49" w:rsidRDefault="00EE4B1C" w:rsidP="007022C7">
      <w:pPr>
        <w:ind w:left="567" w:hanging="567"/>
        <w:jc w:val="both"/>
        <w:rPr>
          <w:sz w:val="22"/>
          <w:szCs w:val="22"/>
        </w:rPr>
      </w:pPr>
      <w:r w:rsidRPr="00720D49">
        <w:rPr>
          <w:sz w:val="22"/>
          <w:szCs w:val="22"/>
        </w:rPr>
        <w:t>c)</w:t>
      </w:r>
      <w:r w:rsidRPr="00720D49">
        <w:rPr>
          <w:sz w:val="22"/>
          <w:szCs w:val="22"/>
        </w:rPr>
        <w:tab/>
        <w:t>Tanto el nombramiento del Personal de reemplazo conforme a los párrafos a) y b) precedentes, como el nivel de remuneración aplicable a dicha persona y todo gasto reembolsable (incluidos los gastos ocasionados por el número de familiares a cargo elegibles) que el Consultor quisiera reclamar como resultado de dicha sustitución, estarán sujetos a la aprobación previa por escrito del Contratante.  Salvo que el Contratante acuerde otra cosa, i) el Consultor sufragará todos los costos adicionales de viaje y de otra índole resultantes de cualquier remoción y/o sustitución, o inherentes a ella, y ii) no podrá pagarse a ningún reemplazante una remuneración superior a la que hubiera correspondido a la persona reemplazada.</w:t>
      </w:r>
    </w:p>
    <w:p w14:paraId="05019858" w14:textId="77777777" w:rsidR="00F160D7" w:rsidRPr="00720D49" w:rsidRDefault="00F160D7" w:rsidP="00D65D8C">
      <w:pPr>
        <w:jc w:val="both"/>
        <w:rPr>
          <w:sz w:val="22"/>
          <w:szCs w:val="22"/>
        </w:rPr>
      </w:pPr>
    </w:p>
    <w:p w14:paraId="293E106F" w14:textId="77777777" w:rsidR="00EE4B1C" w:rsidRPr="00720D49" w:rsidRDefault="00EE4B1C" w:rsidP="00D65D8C">
      <w:pPr>
        <w:jc w:val="both"/>
        <w:rPr>
          <w:b/>
          <w:sz w:val="22"/>
          <w:szCs w:val="22"/>
        </w:rPr>
      </w:pPr>
      <w:r w:rsidRPr="00720D49">
        <w:rPr>
          <w:b/>
          <w:sz w:val="22"/>
          <w:szCs w:val="22"/>
        </w:rPr>
        <w:t>4.6</w:t>
      </w:r>
      <w:r w:rsidRPr="00720D49">
        <w:rPr>
          <w:b/>
          <w:sz w:val="22"/>
          <w:szCs w:val="22"/>
        </w:rPr>
        <w:tab/>
        <w:t>Administrador residente del Proyecto</w:t>
      </w:r>
      <w:r w:rsidRPr="00720D49">
        <w:rPr>
          <w:b/>
          <w:sz w:val="22"/>
          <w:szCs w:val="22"/>
        </w:rPr>
        <w:tab/>
      </w:r>
    </w:p>
    <w:p w14:paraId="4D092919" w14:textId="74BD5074" w:rsidR="00EE4B1C" w:rsidRPr="00720D49" w:rsidRDefault="00EE4B1C" w:rsidP="00D65D8C">
      <w:pPr>
        <w:jc w:val="both"/>
        <w:rPr>
          <w:sz w:val="22"/>
          <w:szCs w:val="22"/>
        </w:rPr>
      </w:pPr>
      <w:r w:rsidRPr="00720D49">
        <w:rPr>
          <w:sz w:val="22"/>
          <w:szCs w:val="22"/>
        </w:rPr>
        <w:t>Si así se exige en las CEC, el Consultor hará que la prestación de los Servicios en el Paraguay esté en todo momento a cargo de un administrador residente aceptable para el Contratante.</w:t>
      </w:r>
    </w:p>
    <w:p w14:paraId="737A7574" w14:textId="77777777" w:rsidR="007022C7" w:rsidRPr="002C39B9" w:rsidRDefault="007022C7" w:rsidP="00D65D8C">
      <w:pPr>
        <w:jc w:val="both"/>
        <w:rPr>
          <w:sz w:val="14"/>
          <w:szCs w:val="22"/>
        </w:rPr>
      </w:pPr>
    </w:p>
    <w:p w14:paraId="3BF8C705" w14:textId="77777777" w:rsidR="00EE4B1C" w:rsidRPr="00720D49" w:rsidRDefault="00EE4B1C" w:rsidP="00D65D8C">
      <w:pPr>
        <w:jc w:val="both"/>
        <w:rPr>
          <w:b/>
          <w:sz w:val="22"/>
          <w:szCs w:val="22"/>
        </w:rPr>
      </w:pPr>
      <w:r w:rsidRPr="00720D49">
        <w:rPr>
          <w:b/>
          <w:sz w:val="22"/>
          <w:szCs w:val="22"/>
        </w:rPr>
        <w:t xml:space="preserve">5.  </w:t>
      </w:r>
      <w:r w:rsidR="00815E7D" w:rsidRPr="00720D49">
        <w:rPr>
          <w:b/>
          <w:sz w:val="22"/>
          <w:szCs w:val="22"/>
        </w:rPr>
        <w:tab/>
      </w:r>
      <w:r w:rsidRPr="00720D49">
        <w:rPr>
          <w:b/>
          <w:sz w:val="22"/>
          <w:szCs w:val="22"/>
        </w:rPr>
        <w:t>OBLIGACIONES DEL CONTRATANTE</w:t>
      </w:r>
    </w:p>
    <w:p w14:paraId="51F7E99A" w14:textId="77777777" w:rsidR="00EE4B1C" w:rsidRPr="00720D49" w:rsidRDefault="00EE4B1C" w:rsidP="00D65D8C">
      <w:pPr>
        <w:jc w:val="both"/>
        <w:rPr>
          <w:b/>
          <w:sz w:val="22"/>
          <w:szCs w:val="22"/>
        </w:rPr>
      </w:pPr>
      <w:r w:rsidRPr="00720D49">
        <w:rPr>
          <w:b/>
          <w:sz w:val="22"/>
          <w:szCs w:val="22"/>
        </w:rPr>
        <w:t>5.1</w:t>
      </w:r>
      <w:r w:rsidRPr="00720D49">
        <w:rPr>
          <w:b/>
          <w:sz w:val="22"/>
          <w:szCs w:val="22"/>
        </w:rPr>
        <w:tab/>
        <w:t>Colaboración y exenciones</w:t>
      </w:r>
      <w:r w:rsidRPr="00720D49">
        <w:rPr>
          <w:b/>
          <w:sz w:val="22"/>
          <w:szCs w:val="22"/>
        </w:rPr>
        <w:tab/>
      </w:r>
    </w:p>
    <w:p w14:paraId="2EC98A2B" w14:textId="77777777" w:rsidR="00EE4B1C" w:rsidRPr="00720D49" w:rsidRDefault="00EE4B1C" w:rsidP="00D65D8C">
      <w:pPr>
        <w:pStyle w:val="Textoindependiente3"/>
        <w:rPr>
          <w:sz w:val="22"/>
          <w:szCs w:val="22"/>
        </w:rPr>
      </w:pPr>
      <w:r w:rsidRPr="00720D49">
        <w:rPr>
          <w:sz w:val="22"/>
          <w:szCs w:val="22"/>
        </w:rPr>
        <w:t>Salvo que en las CEC se especifique otra cosa, el Contratante hará todo lo posible a fin de lograr que el Gobierno:</w:t>
      </w:r>
    </w:p>
    <w:p w14:paraId="04C66991" w14:textId="1DC47412" w:rsidR="00EE4B1C" w:rsidRPr="00720D49" w:rsidRDefault="00EE4B1C" w:rsidP="00D65D8C">
      <w:pPr>
        <w:pStyle w:val="Textodebloque"/>
        <w:numPr>
          <w:ilvl w:val="0"/>
          <w:numId w:val="10"/>
        </w:numPr>
        <w:tabs>
          <w:tab w:val="clear" w:pos="702"/>
          <w:tab w:val="clear" w:pos="1494"/>
        </w:tabs>
        <w:rPr>
          <w:sz w:val="22"/>
          <w:szCs w:val="22"/>
          <w:lang w:val="es-ES"/>
        </w:rPr>
      </w:pPr>
      <w:r w:rsidRPr="00720D49">
        <w:rPr>
          <w:sz w:val="22"/>
          <w:szCs w:val="22"/>
          <w:lang w:val="es-ES"/>
        </w:rPr>
        <w:t xml:space="preserve">Otorgue al Consultor y </w:t>
      </w:r>
      <w:r w:rsidR="00BD122D" w:rsidRPr="00720D49">
        <w:rPr>
          <w:sz w:val="22"/>
          <w:szCs w:val="22"/>
          <w:lang w:val="es-ES"/>
        </w:rPr>
        <w:t>al Sub</w:t>
      </w:r>
      <w:r w:rsidR="0049727F" w:rsidRPr="00720D49">
        <w:rPr>
          <w:sz w:val="22"/>
          <w:szCs w:val="22"/>
          <w:lang w:val="es-ES"/>
        </w:rPr>
        <w:t xml:space="preserve"> </w:t>
      </w:r>
      <w:r w:rsidR="00BD122D" w:rsidRPr="00720D49">
        <w:rPr>
          <w:sz w:val="22"/>
          <w:szCs w:val="22"/>
          <w:lang w:val="es-ES"/>
        </w:rPr>
        <w:t>consultor</w:t>
      </w:r>
      <w:r w:rsidRPr="00720D49">
        <w:rPr>
          <w:sz w:val="22"/>
          <w:szCs w:val="22"/>
          <w:lang w:val="es-ES"/>
        </w:rPr>
        <w:t xml:space="preserve"> los documentos que necesiten para poder prestar los Servicios;</w:t>
      </w:r>
    </w:p>
    <w:p w14:paraId="4ACCA043" w14:textId="77777777" w:rsidR="00EE4B1C" w:rsidRPr="002C39B9" w:rsidRDefault="00EE4B1C" w:rsidP="00D65D8C">
      <w:pPr>
        <w:pStyle w:val="Textodebloque"/>
        <w:ind w:left="0" w:firstLine="0"/>
        <w:rPr>
          <w:sz w:val="14"/>
          <w:szCs w:val="22"/>
          <w:lang w:val="es-ES"/>
        </w:rPr>
      </w:pPr>
    </w:p>
    <w:p w14:paraId="272D1A36" w14:textId="77777777" w:rsidR="00EE4B1C" w:rsidRPr="00720D49" w:rsidRDefault="00EE4B1C" w:rsidP="00D65D8C">
      <w:pPr>
        <w:numPr>
          <w:ilvl w:val="0"/>
          <w:numId w:val="10"/>
        </w:numPr>
        <w:ind w:right="-72"/>
        <w:jc w:val="both"/>
        <w:rPr>
          <w:sz w:val="22"/>
          <w:szCs w:val="22"/>
        </w:rPr>
      </w:pPr>
      <w:r w:rsidRPr="00720D49">
        <w:rPr>
          <w:sz w:val="22"/>
          <w:szCs w:val="22"/>
        </w:rPr>
        <w:t>Imparta a los funcionarios, agentes y representantes del Gobierno todas las instrucciones que sean necesarias o pertinentes para la pronta y eficaz ejecución de los Servicios; y</w:t>
      </w:r>
    </w:p>
    <w:p w14:paraId="0853445D" w14:textId="77777777" w:rsidR="00EE4B1C" w:rsidRPr="002C39B9" w:rsidRDefault="00EE4B1C" w:rsidP="00D65D8C">
      <w:pPr>
        <w:ind w:right="-72"/>
        <w:jc w:val="both"/>
        <w:rPr>
          <w:sz w:val="14"/>
          <w:szCs w:val="22"/>
        </w:rPr>
      </w:pPr>
    </w:p>
    <w:p w14:paraId="7D7266D8" w14:textId="77777777" w:rsidR="00EE4B1C" w:rsidRPr="00720D49" w:rsidRDefault="00EE4B1C" w:rsidP="00D65D8C">
      <w:pPr>
        <w:numPr>
          <w:ilvl w:val="0"/>
          <w:numId w:val="10"/>
        </w:numPr>
        <w:ind w:right="-72"/>
        <w:jc w:val="both"/>
        <w:rPr>
          <w:sz w:val="22"/>
          <w:szCs w:val="22"/>
        </w:rPr>
      </w:pPr>
      <w:r w:rsidRPr="00720D49">
        <w:rPr>
          <w:sz w:val="22"/>
          <w:szCs w:val="22"/>
        </w:rPr>
        <w:t>Proporcione al Consultor, el Subconsultor y el Personal cualquier otra asistencia que se especifique en las CEC.</w:t>
      </w:r>
    </w:p>
    <w:p w14:paraId="74B8610D" w14:textId="483987E2" w:rsidR="000343EB" w:rsidRPr="002C39B9" w:rsidRDefault="000343EB" w:rsidP="00D65D8C">
      <w:pPr>
        <w:jc w:val="both"/>
        <w:rPr>
          <w:sz w:val="14"/>
          <w:szCs w:val="22"/>
        </w:rPr>
      </w:pPr>
    </w:p>
    <w:p w14:paraId="423A90E3" w14:textId="77777777" w:rsidR="00EE4B1C" w:rsidRPr="00720D49" w:rsidRDefault="00EE4B1C" w:rsidP="00D65D8C">
      <w:pPr>
        <w:jc w:val="both"/>
        <w:rPr>
          <w:b/>
          <w:sz w:val="22"/>
          <w:szCs w:val="22"/>
        </w:rPr>
      </w:pPr>
      <w:r w:rsidRPr="00720D49">
        <w:rPr>
          <w:b/>
          <w:sz w:val="22"/>
          <w:szCs w:val="22"/>
        </w:rPr>
        <w:t>5.2</w:t>
      </w:r>
      <w:r w:rsidRPr="00720D49">
        <w:rPr>
          <w:b/>
          <w:sz w:val="22"/>
          <w:szCs w:val="22"/>
        </w:rPr>
        <w:tab/>
        <w:t>Acceso al territorio nacional</w:t>
      </w:r>
      <w:r w:rsidRPr="00720D49">
        <w:rPr>
          <w:b/>
          <w:sz w:val="22"/>
          <w:szCs w:val="22"/>
        </w:rPr>
        <w:tab/>
      </w:r>
    </w:p>
    <w:p w14:paraId="5BD531D3" w14:textId="28DE1627" w:rsidR="00EE4B1C" w:rsidRPr="00720D49" w:rsidRDefault="00EE4B1C" w:rsidP="00D65D8C">
      <w:pPr>
        <w:jc w:val="both"/>
        <w:rPr>
          <w:sz w:val="22"/>
          <w:szCs w:val="22"/>
        </w:rPr>
      </w:pPr>
      <w:r w:rsidRPr="00720D49">
        <w:rPr>
          <w:sz w:val="22"/>
          <w:szCs w:val="22"/>
        </w:rPr>
        <w:t>El Contratante garantiza que el Consultor tendrá acceso libre y gratuito</w:t>
      </w:r>
      <w:r w:rsidR="00A82E63" w:rsidRPr="00720D49">
        <w:rPr>
          <w:sz w:val="22"/>
          <w:szCs w:val="22"/>
        </w:rPr>
        <w:t xml:space="preserve"> a todo el territorio nacional </w:t>
      </w:r>
      <w:r w:rsidRPr="00720D49">
        <w:rPr>
          <w:sz w:val="22"/>
          <w:szCs w:val="22"/>
        </w:rPr>
        <w:t>cuando así lo requiera la prestación de los Servicios.  El Contratante será responsable de los daños que el mencionado acceso pueda ocasionar a dicho territorio o a cualquier bien del mismo, y liberará de responsabilidad por dichos daños al Consultor y a todos los integrantes del Personal a menos que esos daños sean causados por el incumplimiento de las obligaciones o por negligencia del Consultor, o de cualquier Subconsultor o del Personal de cualquiera de ellos.</w:t>
      </w:r>
    </w:p>
    <w:p w14:paraId="1CE551EF" w14:textId="77777777" w:rsidR="00EE4B1C" w:rsidRPr="002C39B9" w:rsidRDefault="00EE4B1C" w:rsidP="00D65D8C">
      <w:pPr>
        <w:jc w:val="both"/>
        <w:rPr>
          <w:sz w:val="14"/>
          <w:szCs w:val="22"/>
        </w:rPr>
      </w:pPr>
    </w:p>
    <w:p w14:paraId="2484EEFB" w14:textId="77777777" w:rsidR="00EE4B1C" w:rsidRPr="00720D49" w:rsidRDefault="00EE4B1C" w:rsidP="00D65D8C">
      <w:pPr>
        <w:jc w:val="both"/>
        <w:rPr>
          <w:b/>
          <w:sz w:val="22"/>
          <w:szCs w:val="22"/>
        </w:rPr>
      </w:pPr>
      <w:r w:rsidRPr="00720D49">
        <w:rPr>
          <w:b/>
          <w:sz w:val="22"/>
          <w:szCs w:val="22"/>
        </w:rPr>
        <w:t>5.3</w:t>
      </w:r>
      <w:r w:rsidRPr="00720D49">
        <w:rPr>
          <w:b/>
          <w:sz w:val="22"/>
          <w:szCs w:val="22"/>
        </w:rPr>
        <w:tab/>
        <w:t>Modificación de la ley aplicable</w:t>
      </w:r>
      <w:r w:rsidRPr="00720D49">
        <w:rPr>
          <w:b/>
          <w:sz w:val="22"/>
          <w:szCs w:val="22"/>
        </w:rPr>
        <w:tab/>
      </w:r>
    </w:p>
    <w:p w14:paraId="1AD0CCA8" w14:textId="77777777" w:rsidR="00EE4B1C" w:rsidRPr="00720D49" w:rsidRDefault="00EE4B1C" w:rsidP="00D65D8C">
      <w:pPr>
        <w:jc w:val="both"/>
        <w:rPr>
          <w:sz w:val="22"/>
          <w:szCs w:val="22"/>
        </w:rPr>
      </w:pPr>
      <w:r w:rsidRPr="00720D49">
        <w:rPr>
          <w:sz w:val="22"/>
          <w:szCs w:val="22"/>
        </w:rPr>
        <w:t>Si con posterioridad a la fecha de este Contrato se produjera cualquier cambio en la ley aplicable en relación con los impuestos y los derechos que resultara en el aumento o la disminución de los gastos reembolsables en que incurra el Consultor en la prestación de los Servicios, la remuneración y los gastos reembolsables pagaderos al Consultor en virtud de este Contrato serán aumentados o disminuidos según corresponda por acuerdo entre las Partes, y se efectuarán los correspondientes ajustes de los montos máximos estipulados en la subcláusula 6.1 b) de estas CGC.</w:t>
      </w:r>
    </w:p>
    <w:p w14:paraId="574808B8" w14:textId="77777777" w:rsidR="00EE4B1C" w:rsidRPr="002C39B9" w:rsidRDefault="00EE4B1C" w:rsidP="00D65D8C">
      <w:pPr>
        <w:jc w:val="both"/>
        <w:rPr>
          <w:sz w:val="14"/>
          <w:szCs w:val="22"/>
        </w:rPr>
      </w:pPr>
    </w:p>
    <w:p w14:paraId="018363D3" w14:textId="77777777" w:rsidR="00EE4B1C" w:rsidRPr="00720D49" w:rsidRDefault="00EE4B1C" w:rsidP="00D65D8C">
      <w:pPr>
        <w:jc w:val="both"/>
        <w:rPr>
          <w:b/>
          <w:sz w:val="22"/>
          <w:szCs w:val="22"/>
        </w:rPr>
      </w:pPr>
      <w:r w:rsidRPr="00720D49">
        <w:rPr>
          <w:b/>
          <w:sz w:val="22"/>
          <w:szCs w:val="22"/>
        </w:rPr>
        <w:t>5.4</w:t>
      </w:r>
      <w:r w:rsidRPr="00720D49">
        <w:rPr>
          <w:b/>
          <w:sz w:val="22"/>
          <w:szCs w:val="22"/>
        </w:rPr>
        <w:tab/>
        <w:t>Servicios, instalaciones y bienes del Contratante</w:t>
      </w:r>
      <w:r w:rsidRPr="00720D49">
        <w:rPr>
          <w:b/>
          <w:sz w:val="22"/>
          <w:szCs w:val="22"/>
        </w:rPr>
        <w:tab/>
      </w:r>
    </w:p>
    <w:p w14:paraId="28993520" w14:textId="77777777" w:rsidR="005504D6" w:rsidRPr="00720D49" w:rsidRDefault="00EE4B1C" w:rsidP="00D65D8C">
      <w:pPr>
        <w:jc w:val="both"/>
        <w:rPr>
          <w:sz w:val="22"/>
          <w:szCs w:val="22"/>
        </w:rPr>
      </w:pPr>
      <w:r w:rsidRPr="00720D49">
        <w:rPr>
          <w:sz w:val="22"/>
          <w:szCs w:val="22"/>
        </w:rPr>
        <w:t>El Contratante facilitará al Consultor y al Personal, para los fines de los Servicios y libres de todo cargo, los servicios, instalaciones y bienes indicados en el Apéndice F, en el momento y en la forma allí especificados, estipulándose que, cuando así no se hiciere, las Partes convendrán en i) la prórroga del plazo que sea apropiado conceder al Consultor para proporcionar los Servicios, ii) la forma en que el Consultor habrá de obtener dichos Servicios, instalaciones y bienes de otras fuentes, y iii) si corresponde, los pagos adicionales que en consecuencia deban efectuarse al Consultor de conformidad con la subcláusula 6.1 c) de estas CGC.</w:t>
      </w:r>
    </w:p>
    <w:p w14:paraId="1897CB32" w14:textId="77777777" w:rsidR="00B13188" w:rsidRPr="002C39B9" w:rsidRDefault="00B13188" w:rsidP="00D65D8C">
      <w:pPr>
        <w:jc w:val="both"/>
        <w:rPr>
          <w:sz w:val="14"/>
          <w:szCs w:val="22"/>
        </w:rPr>
      </w:pPr>
    </w:p>
    <w:p w14:paraId="125AEF7B" w14:textId="77777777" w:rsidR="00EE4B1C" w:rsidRPr="00720D49" w:rsidRDefault="00EE4B1C" w:rsidP="00D65D8C">
      <w:pPr>
        <w:numPr>
          <w:ilvl w:val="1"/>
          <w:numId w:val="13"/>
        </w:numPr>
        <w:jc w:val="both"/>
        <w:rPr>
          <w:b/>
          <w:sz w:val="22"/>
          <w:szCs w:val="22"/>
        </w:rPr>
      </w:pPr>
      <w:r w:rsidRPr="00720D49">
        <w:rPr>
          <w:b/>
          <w:sz w:val="22"/>
          <w:szCs w:val="22"/>
        </w:rPr>
        <w:t>Pagos</w:t>
      </w:r>
      <w:r w:rsidRPr="00720D49">
        <w:rPr>
          <w:b/>
          <w:sz w:val="22"/>
          <w:szCs w:val="22"/>
        </w:rPr>
        <w:tab/>
      </w:r>
    </w:p>
    <w:p w14:paraId="45A20741" w14:textId="4C59CF40" w:rsidR="00EE4B1C" w:rsidRDefault="00EE4B1C" w:rsidP="00D65D8C">
      <w:pPr>
        <w:jc w:val="both"/>
        <w:rPr>
          <w:sz w:val="22"/>
          <w:szCs w:val="22"/>
        </w:rPr>
      </w:pPr>
      <w:r w:rsidRPr="00720D49">
        <w:rPr>
          <w:sz w:val="22"/>
          <w:szCs w:val="22"/>
        </w:rPr>
        <w:t>En consideración de los Servicios prestados por el Consultor en virtud de este Contrato, el Contratante hará los pagos estipulados en la cláusula 6 de estas CGC y en la forma allí indicada.</w:t>
      </w:r>
    </w:p>
    <w:p w14:paraId="2C70AB95" w14:textId="4AF95231" w:rsidR="00E602EC" w:rsidRDefault="00E602EC" w:rsidP="00D65D8C">
      <w:pPr>
        <w:jc w:val="both"/>
        <w:rPr>
          <w:sz w:val="22"/>
          <w:szCs w:val="22"/>
        </w:rPr>
      </w:pPr>
    </w:p>
    <w:p w14:paraId="59D2FDA9" w14:textId="77777777" w:rsidR="00E602EC" w:rsidRPr="00720D49" w:rsidRDefault="00E602EC" w:rsidP="00D65D8C">
      <w:pPr>
        <w:jc w:val="both"/>
        <w:rPr>
          <w:sz w:val="22"/>
          <w:szCs w:val="22"/>
        </w:rPr>
      </w:pPr>
    </w:p>
    <w:p w14:paraId="73FD2855" w14:textId="77777777" w:rsidR="00EE4B1C" w:rsidRPr="002C39B9" w:rsidRDefault="00EE4B1C" w:rsidP="00D65D8C">
      <w:pPr>
        <w:jc w:val="both"/>
        <w:rPr>
          <w:sz w:val="14"/>
          <w:szCs w:val="22"/>
        </w:rPr>
      </w:pPr>
    </w:p>
    <w:p w14:paraId="5201339F" w14:textId="77777777" w:rsidR="00EE4B1C" w:rsidRPr="00720D49" w:rsidRDefault="00815E7D" w:rsidP="00D65D8C">
      <w:pPr>
        <w:jc w:val="both"/>
        <w:rPr>
          <w:b/>
          <w:sz w:val="22"/>
          <w:szCs w:val="22"/>
        </w:rPr>
      </w:pPr>
      <w:r w:rsidRPr="00720D49">
        <w:rPr>
          <w:b/>
          <w:sz w:val="22"/>
          <w:szCs w:val="22"/>
        </w:rPr>
        <w:t xml:space="preserve">5.6      </w:t>
      </w:r>
      <w:r w:rsidR="00EE4B1C" w:rsidRPr="00720D49">
        <w:rPr>
          <w:b/>
          <w:sz w:val="22"/>
          <w:szCs w:val="22"/>
        </w:rPr>
        <w:t>Personal de contrapartida</w:t>
      </w:r>
      <w:r w:rsidR="00EE4B1C" w:rsidRPr="00720D49">
        <w:rPr>
          <w:b/>
          <w:sz w:val="22"/>
          <w:szCs w:val="22"/>
        </w:rPr>
        <w:tab/>
      </w:r>
    </w:p>
    <w:p w14:paraId="13264696" w14:textId="77777777" w:rsidR="00EE4B1C" w:rsidRPr="00720D49" w:rsidRDefault="00EE4B1C" w:rsidP="00D65D8C">
      <w:pPr>
        <w:ind w:left="567" w:hanging="567"/>
        <w:jc w:val="both"/>
        <w:rPr>
          <w:sz w:val="22"/>
          <w:szCs w:val="22"/>
        </w:rPr>
      </w:pPr>
      <w:r w:rsidRPr="00720D49">
        <w:rPr>
          <w:sz w:val="22"/>
          <w:szCs w:val="22"/>
        </w:rPr>
        <w:t>a)</w:t>
      </w:r>
      <w:r w:rsidRPr="00720D49">
        <w:rPr>
          <w:sz w:val="22"/>
          <w:szCs w:val="22"/>
        </w:rPr>
        <w:tab/>
        <w:t xml:space="preserve">Si así se dispone en el Apéndice F de este Contrato, el Contratante facilitará al Consultor, en el momento y en la forma allí estipulados, y libre de todo cargo, el personal de contrapartida, seleccionado por el Contratante con el asesoramiento del Consultor, que figure en dicho </w:t>
      </w:r>
      <w:r w:rsidRPr="00720D49">
        <w:rPr>
          <w:sz w:val="22"/>
          <w:szCs w:val="22"/>
        </w:rPr>
        <w:lastRenderedPageBreak/>
        <w:t>apéndice.  El personal de contrapartida trabajará bajo las exclusivas órdenes del Consultor.  En caso de que cualquier integrante del personal de contrapartida no cumpliera satisfactoriamente el trabajo inherente a sus funciones que le hubiera asignado el Consultor, éste podrá pedir su reemplazo, y el Contratante no podrá negarse sin razón a tomar las medidas pertinentes frente a tal petición.</w:t>
      </w:r>
    </w:p>
    <w:p w14:paraId="3E6EAA94" w14:textId="77777777" w:rsidR="00EE4B1C" w:rsidRPr="002C39B9" w:rsidRDefault="00EE4B1C" w:rsidP="00D65D8C">
      <w:pPr>
        <w:ind w:left="567" w:hanging="567"/>
        <w:jc w:val="both"/>
        <w:rPr>
          <w:sz w:val="14"/>
          <w:szCs w:val="22"/>
        </w:rPr>
      </w:pPr>
    </w:p>
    <w:p w14:paraId="3692D18C" w14:textId="77777777" w:rsidR="00EE4B1C" w:rsidRPr="00720D49" w:rsidRDefault="00EE4B1C" w:rsidP="00D65D8C">
      <w:pPr>
        <w:ind w:left="567" w:hanging="567"/>
        <w:jc w:val="both"/>
        <w:rPr>
          <w:sz w:val="22"/>
          <w:szCs w:val="22"/>
        </w:rPr>
      </w:pPr>
      <w:r w:rsidRPr="00720D49">
        <w:rPr>
          <w:sz w:val="22"/>
          <w:szCs w:val="22"/>
        </w:rPr>
        <w:t>b)</w:t>
      </w:r>
      <w:r w:rsidRPr="00720D49">
        <w:rPr>
          <w:sz w:val="22"/>
          <w:szCs w:val="22"/>
        </w:rPr>
        <w:tab/>
        <w:t>Si el Contratante no facilitara al Consultor personal de contrapartida en el momento y en la forma estipulados en el Apéndice F, el Contratante y el Consultor convendrán en i) la forma en que se cumplirá con la parte afectada de los Servicios y ii) si corresponde, los pagos adicionales que en consecuencia deba efectuar el Contratante al Consultor de conformidad con la subcláusula 6.1 c) de estas CGC.</w:t>
      </w:r>
    </w:p>
    <w:p w14:paraId="397DC346" w14:textId="621EC111" w:rsidR="00815E7D" w:rsidRPr="002C39B9" w:rsidRDefault="00815E7D" w:rsidP="00EC6662">
      <w:pPr>
        <w:jc w:val="both"/>
        <w:rPr>
          <w:sz w:val="14"/>
          <w:szCs w:val="22"/>
        </w:rPr>
      </w:pPr>
    </w:p>
    <w:p w14:paraId="28B91EFC" w14:textId="77777777" w:rsidR="00EE4B1C" w:rsidRPr="00720D49" w:rsidRDefault="00EE4B1C" w:rsidP="00D65D8C">
      <w:pPr>
        <w:jc w:val="both"/>
        <w:rPr>
          <w:b/>
          <w:sz w:val="22"/>
          <w:szCs w:val="22"/>
        </w:rPr>
      </w:pPr>
      <w:r w:rsidRPr="00720D49">
        <w:rPr>
          <w:b/>
          <w:sz w:val="22"/>
          <w:szCs w:val="22"/>
        </w:rPr>
        <w:t xml:space="preserve">6.  </w:t>
      </w:r>
      <w:r w:rsidR="00394955" w:rsidRPr="00720D49">
        <w:rPr>
          <w:b/>
          <w:sz w:val="22"/>
          <w:szCs w:val="22"/>
        </w:rPr>
        <w:t xml:space="preserve">      </w:t>
      </w:r>
      <w:r w:rsidRPr="00720D49">
        <w:rPr>
          <w:b/>
          <w:sz w:val="22"/>
          <w:szCs w:val="22"/>
        </w:rPr>
        <w:t>PAGOS AL CONSULTOR</w:t>
      </w:r>
    </w:p>
    <w:p w14:paraId="60E6791E" w14:textId="77777777" w:rsidR="00EE4B1C" w:rsidRPr="00720D49" w:rsidRDefault="00394955" w:rsidP="00D65D8C">
      <w:pPr>
        <w:jc w:val="both"/>
        <w:rPr>
          <w:b/>
          <w:sz w:val="22"/>
          <w:szCs w:val="22"/>
        </w:rPr>
      </w:pPr>
      <w:r w:rsidRPr="00720D49">
        <w:rPr>
          <w:b/>
          <w:sz w:val="22"/>
          <w:szCs w:val="22"/>
        </w:rPr>
        <w:t xml:space="preserve">6.1      </w:t>
      </w:r>
      <w:r w:rsidR="00EE4B1C" w:rsidRPr="00720D49">
        <w:rPr>
          <w:b/>
          <w:sz w:val="22"/>
          <w:szCs w:val="22"/>
        </w:rPr>
        <w:t>Estimación de costos; monto máximo</w:t>
      </w:r>
      <w:r w:rsidR="00EE4B1C" w:rsidRPr="00720D49">
        <w:rPr>
          <w:b/>
          <w:sz w:val="22"/>
          <w:szCs w:val="22"/>
        </w:rPr>
        <w:tab/>
      </w:r>
    </w:p>
    <w:p w14:paraId="04C1705C" w14:textId="7F580B2C" w:rsidR="00EE4B1C" w:rsidRPr="00720D49" w:rsidRDefault="00394955" w:rsidP="00394955">
      <w:pPr>
        <w:pStyle w:val="Textodebloque"/>
        <w:tabs>
          <w:tab w:val="clear" w:pos="702"/>
          <w:tab w:val="left" w:pos="567"/>
        </w:tabs>
        <w:rPr>
          <w:sz w:val="22"/>
          <w:szCs w:val="22"/>
          <w:lang w:val="es-PY"/>
        </w:rPr>
      </w:pPr>
      <w:r w:rsidRPr="00720D49">
        <w:rPr>
          <w:sz w:val="22"/>
          <w:szCs w:val="22"/>
          <w:lang w:val="es-PY"/>
        </w:rPr>
        <w:t xml:space="preserve">a)      </w:t>
      </w:r>
      <w:r w:rsidR="00370E57" w:rsidRPr="00720D49">
        <w:rPr>
          <w:sz w:val="22"/>
          <w:szCs w:val="22"/>
          <w:lang w:val="es-PY"/>
        </w:rPr>
        <w:t xml:space="preserve">  </w:t>
      </w:r>
      <w:r w:rsidRPr="00720D49">
        <w:rPr>
          <w:sz w:val="22"/>
          <w:szCs w:val="22"/>
          <w:lang w:val="es-PY"/>
        </w:rPr>
        <w:t xml:space="preserve"> </w:t>
      </w:r>
      <w:r w:rsidR="00EE4B1C" w:rsidRPr="00720D49">
        <w:rPr>
          <w:sz w:val="22"/>
          <w:szCs w:val="22"/>
          <w:lang w:val="es-PY"/>
        </w:rPr>
        <w:t>En el Apéndice G figura una estimación de costos de los servicios en mo</w:t>
      </w:r>
      <w:r w:rsidRPr="00720D49">
        <w:rPr>
          <w:sz w:val="22"/>
          <w:szCs w:val="22"/>
          <w:lang w:val="es-PY"/>
        </w:rPr>
        <w:t xml:space="preserve">neda extranjera. En el Apéndice </w:t>
      </w:r>
      <w:r w:rsidR="00EE4B1C" w:rsidRPr="00720D49">
        <w:rPr>
          <w:sz w:val="22"/>
          <w:szCs w:val="22"/>
          <w:lang w:val="es-PY"/>
        </w:rPr>
        <w:t>H figura una estimación del costo de los servicios en moneda nacional</w:t>
      </w:r>
    </w:p>
    <w:p w14:paraId="0C002196" w14:textId="77777777" w:rsidR="00EE4B1C" w:rsidRPr="002C39B9" w:rsidRDefault="00EE4B1C" w:rsidP="00D65D8C">
      <w:pPr>
        <w:ind w:left="540" w:right="-72" w:hanging="540"/>
        <w:jc w:val="both"/>
        <w:rPr>
          <w:sz w:val="14"/>
          <w:szCs w:val="22"/>
        </w:rPr>
      </w:pPr>
    </w:p>
    <w:p w14:paraId="7C1538C0" w14:textId="77777777" w:rsidR="00EE4B1C" w:rsidRPr="00720D49" w:rsidRDefault="00EE4B1C" w:rsidP="00D65D8C">
      <w:pPr>
        <w:ind w:left="540" w:right="-72" w:hanging="540"/>
        <w:jc w:val="both"/>
        <w:rPr>
          <w:sz w:val="22"/>
          <w:szCs w:val="22"/>
        </w:rPr>
      </w:pPr>
      <w:r w:rsidRPr="00720D49">
        <w:rPr>
          <w:sz w:val="22"/>
          <w:szCs w:val="22"/>
        </w:rPr>
        <w:t>b)</w:t>
      </w:r>
      <w:r w:rsidRPr="00720D49">
        <w:rPr>
          <w:sz w:val="22"/>
          <w:szCs w:val="22"/>
        </w:rPr>
        <w:tab/>
        <w:t>A menos que se indique lo contrario en la subcláusula 2.6 de estas CGC y con sujeción a la subcláusula 6.1 c) de las mismas, el monto de los pagos que deban efectuarse en virtud de este Contrato no superará el monto que figura en las CEC. Tan pronto como los cargos acumulados en virtud de los Servicios alcancen el 80% de uno de estos montos máximos, el Consultor notificará dicha circunstancia al Contratante.</w:t>
      </w:r>
    </w:p>
    <w:p w14:paraId="552F25F8" w14:textId="77777777" w:rsidR="00EE4B1C" w:rsidRPr="002C39B9" w:rsidRDefault="00EE4B1C" w:rsidP="00D65D8C">
      <w:pPr>
        <w:ind w:left="540" w:right="-72" w:hanging="540"/>
        <w:jc w:val="both"/>
        <w:rPr>
          <w:sz w:val="14"/>
          <w:szCs w:val="22"/>
        </w:rPr>
      </w:pPr>
    </w:p>
    <w:p w14:paraId="0CD07DA1" w14:textId="77777777" w:rsidR="00EE4B1C" w:rsidRPr="00720D49" w:rsidRDefault="00EE4B1C" w:rsidP="00D65D8C">
      <w:pPr>
        <w:ind w:left="540" w:right="-72" w:hanging="540"/>
        <w:jc w:val="both"/>
        <w:rPr>
          <w:sz w:val="22"/>
          <w:szCs w:val="22"/>
        </w:rPr>
      </w:pPr>
      <w:r w:rsidRPr="00720D49">
        <w:rPr>
          <w:sz w:val="22"/>
          <w:szCs w:val="22"/>
        </w:rPr>
        <w:t>c)</w:t>
      </w:r>
      <w:r w:rsidRPr="00720D49">
        <w:rPr>
          <w:sz w:val="22"/>
          <w:szCs w:val="22"/>
        </w:rPr>
        <w:tab/>
        <w:t>No obstante lo dispuesto en la subcláusula 6.1 b) de estas CGC, cuando conforme a las subcláusulas 5.3, 5.4 ó 5.6 de las mismas las Partes convengan en que se harán pagos adicionales al Consultor, según el caso, a fin de cubrir cualquier gasto adicional necesario que no se hubiera contemplado en las estimaciones de costos mencionadas en la subcláusula 6.1 a) de estas CGC, se elevarán el monto o, según el caso, los montos máximos establecidos en la subcláusula 6.1 b) precedente en la suma o las sumas, según el caso, a que asciendan cualesquiera de los mencionados pagos adicionales.</w:t>
      </w:r>
    </w:p>
    <w:p w14:paraId="3570377F" w14:textId="77777777" w:rsidR="00EE4B1C" w:rsidRPr="002C39B9" w:rsidRDefault="00EE4B1C" w:rsidP="00D65D8C">
      <w:pPr>
        <w:jc w:val="both"/>
        <w:rPr>
          <w:b/>
          <w:sz w:val="14"/>
          <w:szCs w:val="22"/>
        </w:rPr>
      </w:pPr>
    </w:p>
    <w:p w14:paraId="2D0DCAD8" w14:textId="77777777" w:rsidR="00EE4B1C" w:rsidRPr="00720D49" w:rsidRDefault="00EE4B1C" w:rsidP="00D65D8C">
      <w:pPr>
        <w:jc w:val="both"/>
        <w:rPr>
          <w:sz w:val="22"/>
          <w:szCs w:val="22"/>
        </w:rPr>
      </w:pPr>
      <w:bookmarkStart w:id="54" w:name="_Toc420305835"/>
      <w:r w:rsidRPr="00720D49">
        <w:rPr>
          <w:b/>
          <w:sz w:val="22"/>
          <w:szCs w:val="22"/>
        </w:rPr>
        <w:t>6.2</w:t>
      </w:r>
      <w:r w:rsidRPr="00720D49">
        <w:rPr>
          <w:b/>
          <w:sz w:val="22"/>
          <w:szCs w:val="22"/>
        </w:rPr>
        <w:tab/>
        <w:t>Remuneraciones y gastos reembolsables</w:t>
      </w:r>
      <w:bookmarkEnd w:id="54"/>
    </w:p>
    <w:p w14:paraId="052B93CB" w14:textId="77777777" w:rsidR="00EE4B1C" w:rsidRPr="00720D49" w:rsidRDefault="00EE4B1C" w:rsidP="00D65D8C">
      <w:pPr>
        <w:ind w:left="540" w:right="-72" w:hanging="540"/>
        <w:jc w:val="both"/>
        <w:rPr>
          <w:sz w:val="22"/>
          <w:szCs w:val="22"/>
        </w:rPr>
      </w:pPr>
      <w:r w:rsidRPr="00720D49">
        <w:rPr>
          <w:sz w:val="22"/>
          <w:szCs w:val="22"/>
        </w:rPr>
        <w:t>a)</w:t>
      </w:r>
      <w:r w:rsidRPr="00720D49">
        <w:rPr>
          <w:sz w:val="22"/>
          <w:szCs w:val="22"/>
        </w:rPr>
        <w:tab/>
        <w:t>Con sujeción a los montos máximos establecidos en la subcláusula 6.1 b) de estas CGC, el Contratante pagará al Consultor i) la remuneración estipulada en la subcláusula 6.2 b) de estas CGC, y ii) los gastos reembolsables establecidos en la subcláusula 6.2 c) de las mismas.  Si así se indica en las CEC, dicha remuneración será reajustada en la forma allí especificada.</w:t>
      </w:r>
    </w:p>
    <w:p w14:paraId="73D1859F" w14:textId="77777777" w:rsidR="00EE4B1C" w:rsidRPr="002C39B9" w:rsidRDefault="00EE4B1C" w:rsidP="00D65D8C">
      <w:pPr>
        <w:ind w:left="540" w:right="-72" w:hanging="540"/>
        <w:jc w:val="both"/>
        <w:rPr>
          <w:sz w:val="14"/>
          <w:szCs w:val="22"/>
        </w:rPr>
      </w:pPr>
    </w:p>
    <w:p w14:paraId="48000B6A" w14:textId="77777777" w:rsidR="00EE4B1C" w:rsidRPr="00720D49" w:rsidRDefault="00EE4B1C" w:rsidP="00D65D8C">
      <w:pPr>
        <w:ind w:left="540" w:right="-72" w:hanging="540"/>
        <w:jc w:val="both"/>
        <w:rPr>
          <w:sz w:val="22"/>
          <w:szCs w:val="22"/>
        </w:rPr>
      </w:pPr>
      <w:r w:rsidRPr="00720D49">
        <w:rPr>
          <w:sz w:val="22"/>
          <w:szCs w:val="22"/>
        </w:rPr>
        <w:t>b)</w:t>
      </w:r>
      <w:r w:rsidRPr="00720D49">
        <w:rPr>
          <w:sz w:val="22"/>
          <w:szCs w:val="22"/>
        </w:rPr>
        <w:tab/>
        <w:t>La remuneración del Personal se determinará según el tiempo efectivamente utilizado por éste en la prestación de los Servicios a partir de la fecha establecida conforme a la subcláusula 2.3 de las CGC y la subcláusula 2.3 de las CEC (u otra fecha que las Partes acordarán por escrito) (incluido el tiempo de viaje necesario por la ruta más directa), y corresponderá a los niveles indicados en las CEC, con sujeción a las disposiciones adicionales allí establecidas.</w:t>
      </w:r>
    </w:p>
    <w:p w14:paraId="44C2B5A7" w14:textId="77777777" w:rsidR="00EE4B1C" w:rsidRPr="002C39B9" w:rsidRDefault="00EE4B1C" w:rsidP="00D65D8C">
      <w:pPr>
        <w:ind w:left="540" w:right="-72" w:hanging="540"/>
        <w:jc w:val="both"/>
        <w:rPr>
          <w:sz w:val="14"/>
          <w:szCs w:val="22"/>
        </w:rPr>
      </w:pPr>
    </w:p>
    <w:p w14:paraId="7CBFA0D4" w14:textId="77777777" w:rsidR="00EE4B1C" w:rsidRPr="00720D49" w:rsidRDefault="00EE4B1C" w:rsidP="00D65D8C">
      <w:pPr>
        <w:ind w:left="540" w:right="-72" w:hanging="540"/>
        <w:jc w:val="both"/>
        <w:rPr>
          <w:sz w:val="22"/>
          <w:szCs w:val="22"/>
        </w:rPr>
      </w:pPr>
      <w:r w:rsidRPr="00720D49">
        <w:rPr>
          <w:sz w:val="22"/>
          <w:szCs w:val="22"/>
        </w:rPr>
        <w:t>c)</w:t>
      </w:r>
      <w:r w:rsidRPr="00720D49">
        <w:rPr>
          <w:sz w:val="22"/>
          <w:szCs w:val="22"/>
        </w:rPr>
        <w:tab/>
        <w:t>Los gastos reembolsables en que haya incurrido efectiva y razonablemente el Consultor durante la prestación de los Servicios, especificados en la subcláusula 6.3 b) de las CEC.</w:t>
      </w:r>
    </w:p>
    <w:p w14:paraId="5E89EB10" w14:textId="77777777" w:rsidR="00EE4B1C" w:rsidRPr="002C39B9" w:rsidRDefault="00EE4B1C" w:rsidP="00D65D8C">
      <w:pPr>
        <w:ind w:left="540" w:right="-72" w:hanging="540"/>
        <w:jc w:val="both"/>
        <w:rPr>
          <w:sz w:val="14"/>
          <w:szCs w:val="22"/>
        </w:rPr>
      </w:pPr>
    </w:p>
    <w:p w14:paraId="6C0B9D00" w14:textId="77777777" w:rsidR="00EE4B1C" w:rsidRPr="00720D49" w:rsidRDefault="00EE4B1C" w:rsidP="00D65D8C">
      <w:pPr>
        <w:numPr>
          <w:ilvl w:val="1"/>
          <w:numId w:val="18"/>
        </w:numPr>
        <w:ind w:right="-72"/>
        <w:jc w:val="both"/>
        <w:rPr>
          <w:b/>
          <w:sz w:val="22"/>
          <w:szCs w:val="22"/>
        </w:rPr>
      </w:pPr>
      <w:bookmarkStart w:id="55" w:name="_Toc420305836"/>
      <w:r w:rsidRPr="00720D49">
        <w:rPr>
          <w:b/>
          <w:sz w:val="22"/>
          <w:szCs w:val="22"/>
        </w:rPr>
        <w:t>Moneda de pago</w:t>
      </w:r>
      <w:bookmarkEnd w:id="55"/>
    </w:p>
    <w:p w14:paraId="14930130" w14:textId="7B865CB3" w:rsidR="00EE4B1C" w:rsidRDefault="00EE4B1C" w:rsidP="00D65D8C">
      <w:pPr>
        <w:ind w:right="-72"/>
        <w:jc w:val="both"/>
        <w:rPr>
          <w:sz w:val="22"/>
          <w:szCs w:val="22"/>
        </w:rPr>
      </w:pPr>
      <w:r w:rsidRPr="00720D49">
        <w:rPr>
          <w:sz w:val="22"/>
          <w:szCs w:val="22"/>
        </w:rPr>
        <w:t>Los pagos se harán en guaraníes.</w:t>
      </w:r>
    </w:p>
    <w:p w14:paraId="6C9F41DA" w14:textId="77777777" w:rsidR="007F3E78" w:rsidRPr="00720D49" w:rsidRDefault="007F3E78" w:rsidP="00D65D8C">
      <w:pPr>
        <w:ind w:right="-72"/>
        <w:jc w:val="both"/>
        <w:rPr>
          <w:sz w:val="22"/>
          <w:szCs w:val="22"/>
        </w:rPr>
      </w:pPr>
    </w:p>
    <w:p w14:paraId="66A14F66" w14:textId="77777777" w:rsidR="0016020C" w:rsidRPr="002C39B9" w:rsidRDefault="0016020C" w:rsidP="00D65D8C">
      <w:pPr>
        <w:ind w:right="-72"/>
        <w:jc w:val="both"/>
        <w:rPr>
          <w:sz w:val="16"/>
          <w:szCs w:val="22"/>
        </w:rPr>
      </w:pPr>
    </w:p>
    <w:p w14:paraId="556FE866" w14:textId="77777777" w:rsidR="00EE4B1C" w:rsidRPr="00720D49" w:rsidRDefault="00EE4B1C" w:rsidP="00D65D8C">
      <w:pPr>
        <w:numPr>
          <w:ilvl w:val="1"/>
          <w:numId w:val="18"/>
        </w:numPr>
        <w:ind w:right="-72"/>
        <w:jc w:val="both"/>
        <w:rPr>
          <w:b/>
          <w:sz w:val="22"/>
          <w:szCs w:val="22"/>
        </w:rPr>
      </w:pPr>
      <w:bookmarkStart w:id="56" w:name="_Toc420305837"/>
      <w:r w:rsidRPr="00720D49">
        <w:rPr>
          <w:b/>
          <w:sz w:val="22"/>
          <w:szCs w:val="22"/>
        </w:rPr>
        <w:t>Modalidad de facturación y pago</w:t>
      </w:r>
      <w:bookmarkEnd w:id="56"/>
    </w:p>
    <w:p w14:paraId="413383EC" w14:textId="77777777" w:rsidR="00EE4B1C" w:rsidRPr="0062122D" w:rsidRDefault="00EE4B1C" w:rsidP="00D65D8C">
      <w:pPr>
        <w:ind w:right="-72"/>
        <w:jc w:val="both"/>
        <w:rPr>
          <w:sz w:val="22"/>
          <w:szCs w:val="22"/>
        </w:rPr>
      </w:pPr>
      <w:r w:rsidRPr="0062122D">
        <w:rPr>
          <w:sz w:val="22"/>
          <w:szCs w:val="22"/>
        </w:rPr>
        <w:t>Las facturaciones y los pagos con respecto a los Servicios se realizarán de la siguiente manera:</w:t>
      </w:r>
    </w:p>
    <w:p w14:paraId="37F9304C" w14:textId="77777777" w:rsidR="00E87455" w:rsidRPr="002C39B9" w:rsidRDefault="00E87455" w:rsidP="000B66B5">
      <w:pPr>
        <w:pStyle w:val="Ttulo3"/>
        <w:keepNext w:val="0"/>
        <w:ind w:left="0" w:right="0" w:firstLine="0"/>
        <w:jc w:val="both"/>
        <w:rPr>
          <w:rFonts w:ascii="Times New Roman" w:hAnsi="Times New Roman"/>
          <w:b w:val="0"/>
          <w:sz w:val="16"/>
          <w:szCs w:val="22"/>
        </w:rPr>
      </w:pPr>
    </w:p>
    <w:p w14:paraId="16D7B329" w14:textId="77777777" w:rsidR="00EE4B1C" w:rsidRPr="0062122D" w:rsidRDefault="00EE4B1C" w:rsidP="00D65D8C">
      <w:pPr>
        <w:pStyle w:val="Ttulo3"/>
        <w:keepNext w:val="0"/>
        <w:numPr>
          <w:ilvl w:val="0"/>
          <w:numId w:val="9"/>
        </w:numPr>
        <w:ind w:right="0"/>
        <w:jc w:val="both"/>
        <w:rPr>
          <w:rFonts w:ascii="Times New Roman" w:hAnsi="Times New Roman"/>
          <w:b w:val="0"/>
          <w:sz w:val="22"/>
          <w:szCs w:val="22"/>
        </w:rPr>
      </w:pPr>
      <w:r w:rsidRPr="0062122D">
        <w:rPr>
          <w:rFonts w:ascii="Times New Roman" w:hAnsi="Times New Roman"/>
          <w:b w:val="0"/>
          <w:sz w:val="22"/>
          <w:szCs w:val="22"/>
        </w:rPr>
        <w:lastRenderedPageBreak/>
        <w:t xml:space="preserve">El Contratante dispondrá el pago anticipado al Consultor de la suma indicada en las CEC, en la forma indicada a continuación. El anticipo será abonable una vez que el Consultor haya suministrado al Contratante una garantía de anticipo en alguna de las siguientes formas: </w:t>
      </w:r>
    </w:p>
    <w:p w14:paraId="6C00DDDF" w14:textId="77777777" w:rsidR="00EE4B1C" w:rsidRPr="0062122D" w:rsidRDefault="00EE4B1C" w:rsidP="00D65D8C">
      <w:pPr>
        <w:pStyle w:val="Ttulo3"/>
        <w:ind w:left="360"/>
        <w:rPr>
          <w:rFonts w:ascii="Times New Roman" w:hAnsi="Times New Roman"/>
          <w:b w:val="0"/>
          <w:sz w:val="22"/>
          <w:szCs w:val="22"/>
        </w:rPr>
      </w:pPr>
      <w:r w:rsidRPr="0062122D">
        <w:rPr>
          <w:rFonts w:ascii="Times New Roman" w:hAnsi="Times New Roman"/>
          <w:b w:val="0"/>
          <w:sz w:val="22"/>
          <w:szCs w:val="22"/>
        </w:rPr>
        <w:t xml:space="preserve"> </w:t>
      </w:r>
    </w:p>
    <w:p w14:paraId="784C93C4" w14:textId="610EFD17" w:rsidR="00EE4B1C" w:rsidRPr="0062122D" w:rsidRDefault="00EE4B1C" w:rsidP="00D65D8C">
      <w:pPr>
        <w:pStyle w:val="Ttulo3"/>
        <w:keepNext w:val="0"/>
        <w:numPr>
          <w:ilvl w:val="0"/>
          <w:numId w:val="8"/>
        </w:numPr>
        <w:ind w:right="0"/>
        <w:jc w:val="both"/>
        <w:rPr>
          <w:rFonts w:ascii="Times New Roman" w:hAnsi="Times New Roman"/>
          <w:b w:val="0"/>
          <w:sz w:val="22"/>
          <w:szCs w:val="22"/>
        </w:rPr>
      </w:pPr>
      <w:r w:rsidRPr="0062122D">
        <w:rPr>
          <w:rFonts w:ascii="Times New Roman" w:hAnsi="Times New Roman"/>
          <w:b w:val="0"/>
          <w:sz w:val="22"/>
          <w:szCs w:val="22"/>
        </w:rPr>
        <w:t xml:space="preserve">Una </w:t>
      </w:r>
      <w:r w:rsidR="00D91C2E" w:rsidRPr="0062122D">
        <w:rPr>
          <w:rFonts w:ascii="Times New Roman" w:hAnsi="Times New Roman"/>
          <w:b w:val="0"/>
          <w:sz w:val="22"/>
          <w:szCs w:val="22"/>
        </w:rPr>
        <w:t xml:space="preserve">póliza de seguros </w:t>
      </w:r>
      <w:r w:rsidRPr="0062122D">
        <w:rPr>
          <w:rFonts w:ascii="Times New Roman" w:hAnsi="Times New Roman"/>
          <w:b w:val="0"/>
          <w:sz w:val="22"/>
          <w:szCs w:val="22"/>
        </w:rPr>
        <w:t>emitida por una Compañía de Seguros autorizada a operar y emitir pólizas de seguros de caución en la República del Paraguay</w:t>
      </w:r>
      <w:r w:rsidR="003503FE" w:rsidRPr="0062122D">
        <w:rPr>
          <w:rFonts w:ascii="Times New Roman" w:hAnsi="Times New Roman"/>
          <w:b w:val="0"/>
          <w:sz w:val="22"/>
          <w:szCs w:val="22"/>
        </w:rPr>
        <w:t>.</w:t>
      </w:r>
    </w:p>
    <w:p w14:paraId="2CCDCBCD" w14:textId="77777777" w:rsidR="00EE4B1C" w:rsidRPr="002C39B9" w:rsidRDefault="00EE4B1C" w:rsidP="00D65D8C">
      <w:pPr>
        <w:ind w:left="324"/>
        <w:rPr>
          <w:sz w:val="16"/>
          <w:szCs w:val="22"/>
        </w:rPr>
      </w:pPr>
    </w:p>
    <w:p w14:paraId="6E104C37" w14:textId="1CB66FFE" w:rsidR="00EE4B1C" w:rsidRPr="0062122D" w:rsidRDefault="00EE4B1C" w:rsidP="00D65D8C">
      <w:pPr>
        <w:ind w:right="-72"/>
        <w:jc w:val="both"/>
        <w:rPr>
          <w:kern w:val="1"/>
          <w:sz w:val="22"/>
          <w:szCs w:val="22"/>
        </w:rPr>
      </w:pPr>
      <w:r w:rsidRPr="0062122D">
        <w:rPr>
          <w:kern w:val="1"/>
          <w:sz w:val="22"/>
          <w:szCs w:val="22"/>
        </w:rPr>
        <w:t>El formato de la garantía deberá ajustarse a uno de los formularios aprobados por la Contratante. La garantía deberá permanecer en vigencia hasta que el anticipo se haya imputado totalmente, según lo indicado en las CEC</w:t>
      </w:r>
      <w:r w:rsidR="00577B3E" w:rsidRPr="0062122D">
        <w:rPr>
          <w:kern w:val="1"/>
          <w:sz w:val="22"/>
          <w:szCs w:val="22"/>
        </w:rPr>
        <w:t xml:space="preserve">. </w:t>
      </w:r>
      <w:r w:rsidR="00577B3E" w:rsidRPr="0062122D">
        <w:rPr>
          <w:b/>
          <w:sz w:val="22"/>
          <w:szCs w:val="22"/>
        </w:rPr>
        <w:t>NO APLICA</w:t>
      </w:r>
    </w:p>
    <w:p w14:paraId="0248C488" w14:textId="77777777" w:rsidR="00EE4B1C" w:rsidRPr="002C39B9" w:rsidRDefault="00EE4B1C" w:rsidP="00D65D8C">
      <w:pPr>
        <w:ind w:left="540" w:right="-72" w:hanging="540"/>
        <w:jc w:val="both"/>
        <w:rPr>
          <w:sz w:val="14"/>
          <w:szCs w:val="22"/>
        </w:rPr>
      </w:pPr>
    </w:p>
    <w:p w14:paraId="3CA85446" w14:textId="21E41DE7" w:rsidR="00EE4B1C" w:rsidRPr="00720D49" w:rsidRDefault="00EE4B1C" w:rsidP="00D65D8C">
      <w:pPr>
        <w:ind w:left="540" w:right="-72" w:hanging="540"/>
        <w:jc w:val="both"/>
        <w:rPr>
          <w:sz w:val="22"/>
          <w:szCs w:val="22"/>
        </w:rPr>
      </w:pPr>
      <w:r w:rsidRPr="0062122D">
        <w:rPr>
          <w:sz w:val="22"/>
          <w:szCs w:val="22"/>
        </w:rPr>
        <w:t>b)</w:t>
      </w:r>
      <w:r w:rsidRPr="0062122D">
        <w:rPr>
          <w:sz w:val="22"/>
          <w:szCs w:val="22"/>
        </w:rPr>
        <w:tab/>
        <w:t>Con la mayor brevedad posible y a más tardar quince (15) días después de finalizado cada mes calendario del período de los Servicios, el Consultor entregará al Contratante, por duplicado, liquidaciones detalladas de las sumas pagaderas en dicho mes de conformidad con las subcláusulas 6.3 y 6.4 de las CGC, acompañadas de copias de las facturas firmadas, los comprobantes y demás elementos probatorios del caso.</w:t>
      </w:r>
      <w:r w:rsidR="0080291A" w:rsidRPr="0062122D">
        <w:rPr>
          <w:sz w:val="22"/>
          <w:szCs w:val="22"/>
        </w:rPr>
        <w:t xml:space="preserve"> </w:t>
      </w:r>
      <w:r w:rsidR="0080291A" w:rsidRPr="0062122D">
        <w:rPr>
          <w:b/>
          <w:sz w:val="22"/>
          <w:szCs w:val="22"/>
        </w:rPr>
        <w:t>NO APLICA</w:t>
      </w:r>
    </w:p>
    <w:p w14:paraId="20B5C41F" w14:textId="77777777" w:rsidR="00EE4B1C" w:rsidRPr="002C39B9" w:rsidRDefault="00EE4B1C" w:rsidP="00D65D8C">
      <w:pPr>
        <w:ind w:left="540" w:right="-72" w:hanging="540"/>
        <w:jc w:val="both"/>
        <w:rPr>
          <w:sz w:val="16"/>
          <w:szCs w:val="22"/>
        </w:rPr>
      </w:pPr>
    </w:p>
    <w:p w14:paraId="783196B3" w14:textId="1274DAEB" w:rsidR="00EE4B1C" w:rsidRPr="00720D49" w:rsidRDefault="00EE4B1C" w:rsidP="00D65D8C">
      <w:pPr>
        <w:ind w:left="540" w:right="-72" w:hanging="540"/>
        <w:jc w:val="both"/>
        <w:rPr>
          <w:sz w:val="22"/>
          <w:szCs w:val="22"/>
        </w:rPr>
      </w:pPr>
      <w:r w:rsidRPr="00720D49">
        <w:rPr>
          <w:sz w:val="22"/>
          <w:szCs w:val="22"/>
        </w:rPr>
        <w:t>c)</w:t>
      </w:r>
      <w:r w:rsidRPr="00720D49">
        <w:rPr>
          <w:sz w:val="22"/>
          <w:szCs w:val="22"/>
        </w:rPr>
        <w:tab/>
        <w:t>El Contratante procesará el pago de las liquidaciones mensuales del Consultor dentro de los treinta días siguientes a la recepción de las mismas y de los documentos probatorios.  Sólo se podrá retener el pago de las partes de las liquidaciones mensuales que no estén suficientemente sustentadas.  En caso de haber alguna discrepancia entre lo pagado efectivamente por el Consultor y los gastos que éste estaba autorizado a realizar, el Contratante podrá hacer el ajuste por la diferencia en cualquier pago posterior.  Se deberán pagar intereses, a la tasa indicada en las CEC, desde la fecha de vencimiento antes mencionada, sobre cualquier monto adeudado en dicha fecha de vencimiento y no pagado en la misma</w:t>
      </w:r>
      <w:r w:rsidRPr="0062122D">
        <w:rPr>
          <w:sz w:val="22"/>
          <w:szCs w:val="22"/>
        </w:rPr>
        <w:t>.</w:t>
      </w:r>
      <w:r w:rsidR="0080291A" w:rsidRPr="0062122D">
        <w:rPr>
          <w:sz w:val="22"/>
          <w:szCs w:val="22"/>
        </w:rPr>
        <w:t xml:space="preserve"> </w:t>
      </w:r>
      <w:r w:rsidR="0080291A" w:rsidRPr="0062122D">
        <w:rPr>
          <w:b/>
          <w:sz w:val="22"/>
          <w:szCs w:val="22"/>
        </w:rPr>
        <w:t>NO APLICA</w:t>
      </w:r>
    </w:p>
    <w:p w14:paraId="216F4F22" w14:textId="77777777" w:rsidR="00EE4B1C" w:rsidRPr="002C39B9" w:rsidRDefault="00EE4B1C" w:rsidP="00D65D8C">
      <w:pPr>
        <w:ind w:left="540" w:right="-72" w:hanging="540"/>
        <w:jc w:val="both"/>
        <w:rPr>
          <w:sz w:val="16"/>
          <w:szCs w:val="22"/>
        </w:rPr>
      </w:pPr>
    </w:p>
    <w:p w14:paraId="463B99CD" w14:textId="77777777" w:rsidR="00EE4B1C" w:rsidRPr="00720D49" w:rsidRDefault="00EE4B1C" w:rsidP="00D65D8C">
      <w:pPr>
        <w:ind w:left="540" w:right="-72" w:hanging="540"/>
        <w:jc w:val="both"/>
        <w:rPr>
          <w:sz w:val="22"/>
          <w:szCs w:val="22"/>
        </w:rPr>
      </w:pPr>
      <w:r w:rsidRPr="00720D49">
        <w:rPr>
          <w:sz w:val="22"/>
          <w:szCs w:val="22"/>
        </w:rPr>
        <w:t>d)</w:t>
      </w:r>
      <w:r w:rsidRPr="00720D49">
        <w:rPr>
          <w:sz w:val="22"/>
          <w:szCs w:val="22"/>
        </w:rPr>
        <w:tab/>
        <w:t>El pago final dispuesto en esta cláusula sólo se efectuará después de presentados por el Consultor, y aprobados a satisfacción del Contratante, el informe final</w:t>
      </w:r>
      <w:r w:rsidR="00A6672C" w:rsidRPr="00720D49">
        <w:rPr>
          <w:sz w:val="22"/>
          <w:szCs w:val="22"/>
        </w:rPr>
        <w:t xml:space="preserve"> de cierre de contrato</w:t>
      </w:r>
      <w:r w:rsidRPr="00720D49">
        <w:rPr>
          <w:sz w:val="22"/>
          <w:szCs w:val="22"/>
        </w:rPr>
        <w:t xml:space="preserve"> y una liquidación final, identificados como tales.  Se considerará que todos los Servicios han sido completados y aceptados en forma definitiva por el Contratante y que el informe y la liquidación finales han sido aprobados a su satisfacción  sesenta (60) días calendario después de que el Contratante haya recibido el informe y la liquidación finales, a menos que, dentro del mencionado período de  sesenta (60) días, el Contratante notifique en detalle y por escrito al Consultor las deficiencias halladas en los Servicios, en el informe final o en la liquidación final.  El Consultor en ese caso efectuará con prontitud las correcciones necesarias, después de lo cual se repetirá el procedimiento antes indicado.  El Consultor reembolsará al Contratante, dentro de los treinta (30) días siguientes a la recepción de una notificación al respecto, cualquier suma que el Contratante haya pagado, u ordenado pagar de conformidad con esta cláusula, en exceso de los montos que debían pagarse de acuerdo con las disposiciones de este Contrato.  El Contratante deberá efectuar dicha solicitud de reembolso dentro de los doce (12) meses calendario siguientes a la recepción del informe y la liquidación finales que él hubiera aprobado de conformidad con lo expuesto.</w:t>
      </w:r>
    </w:p>
    <w:p w14:paraId="77882E21" w14:textId="77777777" w:rsidR="00EE4B1C" w:rsidRPr="002C39B9" w:rsidRDefault="00EE4B1C" w:rsidP="00D65D8C">
      <w:pPr>
        <w:ind w:left="540" w:right="-72" w:hanging="540"/>
        <w:jc w:val="both"/>
        <w:rPr>
          <w:sz w:val="16"/>
          <w:szCs w:val="22"/>
        </w:rPr>
      </w:pPr>
    </w:p>
    <w:p w14:paraId="3E5E8DF7" w14:textId="6883DEE8" w:rsidR="00EE4B1C" w:rsidRDefault="00EE4B1C" w:rsidP="00D65D8C">
      <w:pPr>
        <w:ind w:left="709" w:hanging="709"/>
        <w:jc w:val="both"/>
        <w:rPr>
          <w:sz w:val="22"/>
          <w:szCs w:val="22"/>
        </w:rPr>
      </w:pPr>
      <w:r w:rsidRPr="00720D49">
        <w:rPr>
          <w:sz w:val="22"/>
          <w:szCs w:val="22"/>
        </w:rPr>
        <w:t>e)</w:t>
      </w:r>
      <w:r w:rsidRPr="00720D49">
        <w:rPr>
          <w:sz w:val="22"/>
          <w:szCs w:val="22"/>
        </w:rPr>
        <w:tab/>
        <w:t>Todos los pagos a efectuarse en virtud de este Contrato se depositarán en la cuenta del Consultor especificada en las CEC o mediante cheque cruzado a nombre del Consultor.</w:t>
      </w:r>
    </w:p>
    <w:p w14:paraId="260B5B93" w14:textId="0E00466F" w:rsidR="007E39A5" w:rsidRDefault="007E39A5" w:rsidP="00D65D8C">
      <w:pPr>
        <w:ind w:left="709" w:hanging="709"/>
        <w:jc w:val="both"/>
        <w:rPr>
          <w:sz w:val="22"/>
          <w:szCs w:val="22"/>
        </w:rPr>
      </w:pPr>
    </w:p>
    <w:p w14:paraId="3B9AD6AF" w14:textId="61703EF7" w:rsidR="007E39A5" w:rsidRDefault="007E39A5" w:rsidP="00D65D8C">
      <w:pPr>
        <w:ind w:left="709" w:hanging="709"/>
        <w:jc w:val="both"/>
        <w:rPr>
          <w:ins w:id="57" w:author="LAURA INES SANDOVAL FERNANDEZ" w:date="2022-11-24T09:42:00Z"/>
          <w:sz w:val="22"/>
          <w:szCs w:val="22"/>
        </w:rPr>
      </w:pPr>
    </w:p>
    <w:p w14:paraId="2A2C83B7" w14:textId="030D60BD" w:rsidR="00FA091C" w:rsidRDefault="00FA091C" w:rsidP="00D65D8C">
      <w:pPr>
        <w:ind w:left="709" w:hanging="709"/>
        <w:jc w:val="both"/>
        <w:rPr>
          <w:ins w:id="58" w:author="LAURA INES SANDOVAL FERNANDEZ" w:date="2022-11-24T09:42:00Z"/>
          <w:sz w:val="22"/>
          <w:szCs w:val="22"/>
        </w:rPr>
      </w:pPr>
    </w:p>
    <w:p w14:paraId="3344EE01" w14:textId="5B591F21" w:rsidR="00FA091C" w:rsidRDefault="00FA091C" w:rsidP="00D65D8C">
      <w:pPr>
        <w:ind w:left="709" w:hanging="709"/>
        <w:jc w:val="both"/>
        <w:rPr>
          <w:ins w:id="59" w:author="LAURA INES SANDOVAL FERNANDEZ" w:date="2022-11-24T09:42:00Z"/>
          <w:sz w:val="22"/>
          <w:szCs w:val="22"/>
        </w:rPr>
      </w:pPr>
    </w:p>
    <w:p w14:paraId="050C149A" w14:textId="77777777" w:rsidR="00FA091C" w:rsidRDefault="00FA091C" w:rsidP="00D65D8C">
      <w:pPr>
        <w:ind w:left="709" w:hanging="709"/>
        <w:jc w:val="both"/>
        <w:rPr>
          <w:sz w:val="22"/>
          <w:szCs w:val="22"/>
        </w:rPr>
      </w:pPr>
    </w:p>
    <w:p w14:paraId="57B79E5D" w14:textId="77777777" w:rsidR="007E39A5" w:rsidRPr="00720D49" w:rsidRDefault="007E39A5" w:rsidP="00D65D8C">
      <w:pPr>
        <w:ind w:left="709" w:hanging="709"/>
        <w:jc w:val="both"/>
        <w:rPr>
          <w:sz w:val="22"/>
          <w:szCs w:val="22"/>
        </w:rPr>
      </w:pPr>
    </w:p>
    <w:p w14:paraId="2E0A37B9" w14:textId="77777777" w:rsidR="006C34A7" w:rsidRPr="002C39B9" w:rsidRDefault="006C34A7" w:rsidP="00D65D8C">
      <w:pPr>
        <w:jc w:val="both"/>
        <w:rPr>
          <w:sz w:val="16"/>
          <w:szCs w:val="22"/>
        </w:rPr>
      </w:pPr>
    </w:p>
    <w:p w14:paraId="1B35D1E1" w14:textId="77777777" w:rsidR="00EE4B1C" w:rsidRPr="00720D49" w:rsidRDefault="00EE4B1C" w:rsidP="00D65D8C">
      <w:pPr>
        <w:jc w:val="both"/>
        <w:rPr>
          <w:b/>
          <w:sz w:val="22"/>
          <w:szCs w:val="22"/>
        </w:rPr>
      </w:pPr>
      <w:r w:rsidRPr="00720D49">
        <w:rPr>
          <w:b/>
          <w:sz w:val="22"/>
          <w:szCs w:val="22"/>
        </w:rPr>
        <w:lastRenderedPageBreak/>
        <w:t>7.  EQUIDAD Y BUENA FE</w:t>
      </w:r>
    </w:p>
    <w:p w14:paraId="7AC16D7E" w14:textId="77777777" w:rsidR="00EE4B1C" w:rsidRPr="00720D49" w:rsidRDefault="00EE4B1C" w:rsidP="00D65D8C">
      <w:pPr>
        <w:jc w:val="both"/>
        <w:rPr>
          <w:b/>
          <w:sz w:val="22"/>
          <w:szCs w:val="22"/>
        </w:rPr>
      </w:pPr>
      <w:r w:rsidRPr="00720D49">
        <w:rPr>
          <w:b/>
          <w:sz w:val="22"/>
          <w:szCs w:val="22"/>
        </w:rPr>
        <w:t>7.1</w:t>
      </w:r>
      <w:r w:rsidRPr="00720D49">
        <w:rPr>
          <w:b/>
          <w:sz w:val="22"/>
          <w:szCs w:val="22"/>
        </w:rPr>
        <w:tab/>
        <w:t>Buena fe</w:t>
      </w:r>
      <w:r w:rsidRPr="00720D49">
        <w:rPr>
          <w:b/>
          <w:sz w:val="22"/>
          <w:szCs w:val="22"/>
        </w:rPr>
        <w:tab/>
      </w:r>
    </w:p>
    <w:p w14:paraId="699262EC" w14:textId="77777777" w:rsidR="00EE4B1C" w:rsidRPr="00720D49" w:rsidRDefault="00EE4B1C" w:rsidP="00D65D8C">
      <w:pPr>
        <w:jc w:val="both"/>
        <w:rPr>
          <w:sz w:val="22"/>
          <w:szCs w:val="22"/>
        </w:rPr>
      </w:pPr>
      <w:r w:rsidRPr="00720D49">
        <w:rPr>
          <w:sz w:val="22"/>
          <w:szCs w:val="22"/>
        </w:rPr>
        <w:t>Las Partes se comprometen a actuar de buena fe en lo que respecta a los derechos de ambas en virtud de este Contrato y a adoptar todas las medidas razonables para asegurar el cumplimiento del objeto del mismo.</w:t>
      </w:r>
    </w:p>
    <w:p w14:paraId="13296132" w14:textId="67909E9C" w:rsidR="000343EB" w:rsidRPr="002C39B9" w:rsidRDefault="000343EB" w:rsidP="00D65D8C">
      <w:pPr>
        <w:jc w:val="both"/>
        <w:rPr>
          <w:b/>
          <w:sz w:val="14"/>
          <w:szCs w:val="22"/>
        </w:rPr>
      </w:pPr>
    </w:p>
    <w:p w14:paraId="3AE2A601" w14:textId="77777777" w:rsidR="00D25775" w:rsidRPr="00720D49" w:rsidRDefault="00EE4B1C" w:rsidP="007022C7">
      <w:pPr>
        <w:numPr>
          <w:ilvl w:val="1"/>
          <w:numId w:val="14"/>
        </w:numPr>
        <w:jc w:val="both"/>
        <w:rPr>
          <w:sz w:val="22"/>
          <w:szCs w:val="22"/>
        </w:rPr>
      </w:pPr>
      <w:r w:rsidRPr="00720D49">
        <w:rPr>
          <w:b/>
          <w:sz w:val="22"/>
          <w:szCs w:val="22"/>
        </w:rPr>
        <w:t>Aplicación del Contrato</w:t>
      </w:r>
      <w:r w:rsidRPr="00720D49">
        <w:rPr>
          <w:b/>
          <w:sz w:val="22"/>
          <w:szCs w:val="22"/>
        </w:rPr>
        <w:tab/>
      </w:r>
    </w:p>
    <w:p w14:paraId="2407352E" w14:textId="77777777" w:rsidR="00EE4B1C" w:rsidRPr="00720D49" w:rsidRDefault="00EE4B1C" w:rsidP="00D65D8C">
      <w:pPr>
        <w:jc w:val="both"/>
        <w:rPr>
          <w:sz w:val="22"/>
          <w:szCs w:val="22"/>
        </w:rPr>
      </w:pPr>
      <w:r w:rsidRPr="00720D49">
        <w:rPr>
          <w:sz w:val="22"/>
          <w:szCs w:val="22"/>
        </w:rPr>
        <w:t>En reconocimiento de la imposibilidad de prever en este Contrato todos los hechos que puedan darse durante su vigencia, las Partes aquí acuerdan en que es su propósito que el Contrato se aplique con equidad a ambas Partes, sin menoscabar los intereses de ninguna de ellas, y convienen en que si durante la vigencia de este Contrato cualquiera de ellas considerara que el mismo no se está aplicando con equidad, harán todo lo posible por llegar a un acuerdo acerca de las medidas que pudieran ser necesarias a fin de eliminar la causa o causas de dicha inequidad, y en que ninguna falta de acuerdo sobre cualquier medida conforme a esta cláusula será causa de una controversia que pueda someterse a los medios de solución conforme a la cláusula 8 de estas CGC.</w:t>
      </w:r>
    </w:p>
    <w:p w14:paraId="438FDDC2" w14:textId="77777777" w:rsidR="008C3C96" w:rsidRPr="002C39B9" w:rsidRDefault="008C3C96" w:rsidP="00D65D8C">
      <w:pPr>
        <w:jc w:val="both"/>
        <w:rPr>
          <w:sz w:val="14"/>
          <w:szCs w:val="22"/>
        </w:rPr>
      </w:pPr>
    </w:p>
    <w:p w14:paraId="013B303A" w14:textId="77777777" w:rsidR="008C3C96" w:rsidRPr="00720D49" w:rsidRDefault="00EE4B1C" w:rsidP="00D65D8C">
      <w:pPr>
        <w:jc w:val="both"/>
        <w:rPr>
          <w:b/>
          <w:sz w:val="22"/>
          <w:szCs w:val="22"/>
        </w:rPr>
      </w:pPr>
      <w:r w:rsidRPr="00720D49">
        <w:rPr>
          <w:b/>
          <w:sz w:val="22"/>
          <w:szCs w:val="22"/>
        </w:rPr>
        <w:t>8.  SOLUCIÓN DE CONTROVERSIAS</w:t>
      </w:r>
    </w:p>
    <w:p w14:paraId="56B5BEE4" w14:textId="77777777" w:rsidR="00D25775" w:rsidRPr="00720D49" w:rsidRDefault="00EE4B1C" w:rsidP="00D65D8C">
      <w:pPr>
        <w:jc w:val="both"/>
        <w:rPr>
          <w:sz w:val="22"/>
          <w:szCs w:val="22"/>
        </w:rPr>
      </w:pPr>
      <w:r w:rsidRPr="00720D49">
        <w:rPr>
          <w:b/>
          <w:sz w:val="22"/>
          <w:szCs w:val="22"/>
        </w:rPr>
        <w:t>8.1</w:t>
      </w:r>
      <w:r w:rsidRPr="00720D49">
        <w:rPr>
          <w:b/>
          <w:sz w:val="22"/>
          <w:szCs w:val="22"/>
        </w:rPr>
        <w:tab/>
        <w:t>Solución amigable</w:t>
      </w:r>
      <w:r w:rsidRPr="00720D49">
        <w:rPr>
          <w:b/>
          <w:sz w:val="22"/>
          <w:szCs w:val="22"/>
        </w:rPr>
        <w:tab/>
      </w:r>
    </w:p>
    <w:p w14:paraId="156915E9" w14:textId="77777777" w:rsidR="00EE4B1C" w:rsidRPr="00720D49" w:rsidRDefault="00EE4B1C" w:rsidP="00D65D8C">
      <w:pPr>
        <w:jc w:val="both"/>
        <w:rPr>
          <w:sz w:val="22"/>
          <w:szCs w:val="22"/>
        </w:rPr>
      </w:pPr>
      <w:r w:rsidRPr="00720D49">
        <w:rPr>
          <w:sz w:val="22"/>
          <w:szCs w:val="22"/>
        </w:rPr>
        <w:t>Las Partes harán lo posible por llegar a una solución amigable de todas las controversias que surjan de este Contrato o de su interpretación.</w:t>
      </w:r>
    </w:p>
    <w:p w14:paraId="7B7A4BDB" w14:textId="77777777" w:rsidR="00EC6662" w:rsidRPr="002C39B9" w:rsidRDefault="00EC6662" w:rsidP="00D65D8C">
      <w:pPr>
        <w:jc w:val="both"/>
        <w:rPr>
          <w:b/>
          <w:sz w:val="14"/>
          <w:szCs w:val="22"/>
        </w:rPr>
      </w:pPr>
    </w:p>
    <w:p w14:paraId="1DBD03F3" w14:textId="77777777" w:rsidR="00D25775" w:rsidRPr="00720D49" w:rsidRDefault="00EE4B1C" w:rsidP="00D65D8C">
      <w:pPr>
        <w:jc w:val="both"/>
        <w:rPr>
          <w:sz w:val="22"/>
          <w:szCs w:val="22"/>
        </w:rPr>
      </w:pPr>
      <w:r w:rsidRPr="00720D49">
        <w:rPr>
          <w:b/>
          <w:sz w:val="22"/>
          <w:szCs w:val="22"/>
        </w:rPr>
        <w:t>8.2</w:t>
      </w:r>
      <w:r w:rsidRPr="00720D49">
        <w:rPr>
          <w:b/>
          <w:sz w:val="22"/>
          <w:szCs w:val="22"/>
        </w:rPr>
        <w:tab/>
        <w:t>Solución de controversias</w:t>
      </w:r>
      <w:r w:rsidRPr="00720D49">
        <w:rPr>
          <w:b/>
          <w:sz w:val="22"/>
          <w:szCs w:val="22"/>
        </w:rPr>
        <w:tab/>
      </w:r>
    </w:p>
    <w:p w14:paraId="774D50A0" w14:textId="77777777" w:rsidR="00EE4B1C" w:rsidRPr="00720D49" w:rsidRDefault="00EE4B1C" w:rsidP="00D65D8C">
      <w:pPr>
        <w:jc w:val="both"/>
        <w:rPr>
          <w:sz w:val="22"/>
          <w:szCs w:val="22"/>
        </w:rPr>
      </w:pPr>
      <w:r w:rsidRPr="00720D49">
        <w:rPr>
          <w:sz w:val="22"/>
          <w:szCs w:val="22"/>
        </w:rPr>
        <w:t xml:space="preserve">8.2.1. Toda controversia entre las Partes relativa a cuestiones que surjan en virtud de este Contrato que no haya podido solucionarse en forma amigable podrá ser resuelta de la manera establecida en los párrafos siguientes: </w:t>
      </w:r>
    </w:p>
    <w:p w14:paraId="6C1AF1AC" w14:textId="77777777" w:rsidR="00EE4B1C" w:rsidRPr="002C39B9" w:rsidRDefault="00EE4B1C" w:rsidP="00D65D8C">
      <w:pPr>
        <w:jc w:val="both"/>
        <w:rPr>
          <w:sz w:val="14"/>
          <w:szCs w:val="22"/>
        </w:rPr>
      </w:pPr>
    </w:p>
    <w:p w14:paraId="60B654E2" w14:textId="77777777" w:rsidR="00EE4B1C" w:rsidRPr="00720D49" w:rsidRDefault="00EE4B1C" w:rsidP="00D65D8C">
      <w:pPr>
        <w:jc w:val="both"/>
        <w:rPr>
          <w:sz w:val="22"/>
          <w:szCs w:val="22"/>
        </w:rPr>
      </w:pPr>
      <w:r w:rsidRPr="00720D49">
        <w:rPr>
          <w:sz w:val="22"/>
          <w:szCs w:val="22"/>
        </w:rPr>
        <w:t>8.2.2. Decisiones adoptadas por el Contratante en ejercicio de las prerrogativas establecidas en el artículo 55 de la Ley N° 2051/03:</w:t>
      </w:r>
    </w:p>
    <w:p w14:paraId="4DE3569D" w14:textId="77777777" w:rsidR="00EE4B1C" w:rsidRPr="002C39B9" w:rsidRDefault="00EE4B1C" w:rsidP="00D65D8C">
      <w:pPr>
        <w:jc w:val="both"/>
        <w:rPr>
          <w:sz w:val="14"/>
          <w:szCs w:val="22"/>
        </w:rPr>
      </w:pPr>
    </w:p>
    <w:p w14:paraId="257EB02F" w14:textId="7B23B842" w:rsidR="00EE4B1C" w:rsidRPr="00720D49" w:rsidRDefault="00EE4B1C" w:rsidP="00D65D8C">
      <w:pPr>
        <w:jc w:val="both"/>
        <w:rPr>
          <w:sz w:val="22"/>
          <w:szCs w:val="22"/>
        </w:rPr>
      </w:pPr>
      <w:r w:rsidRPr="00720D49">
        <w:rPr>
          <w:sz w:val="22"/>
          <w:szCs w:val="22"/>
        </w:rPr>
        <w:t>Las decisiones adoptadas por el Contratante en el ejercicio de las prerrogativas establecidas en el artículo 55 de la Ley N° 2051/03</w:t>
      </w:r>
      <w:r w:rsidR="00FB1B4B" w:rsidRPr="00720D49">
        <w:rPr>
          <w:sz w:val="22"/>
          <w:szCs w:val="22"/>
        </w:rPr>
        <w:t xml:space="preserve"> </w:t>
      </w:r>
      <w:r w:rsidRPr="00720D49">
        <w:rPr>
          <w:sz w:val="22"/>
          <w:szCs w:val="22"/>
        </w:rPr>
        <w:t>podrán ser recurridas por el Consultor ante la jurisdicción contenciosa administrativa dentro de los plazos establecidos en la legislación respectiva.</w:t>
      </w:r>
    </w:p>
    <w:p w14:paraId="0839CB2D" w14:textId="77777777" w:rsidR="00E52130" w:rsidRPr="00720D49" w:rsidRDefault="00E52130" w:rsidP="00D65D8C">
      <w:pPr>
        <w:jc w:val="both"/>
        <w:rPr>
          <w:sz w:val="22"/>
          <w:szCs w:val="22"/>
        </w:rPr>
      </w:pPr>
    </w:p>
    <w:p w14:paraId="2C34377E" w14:textId="77777777" w:rsidR="00EE4B1C" w:rsidRPr="00720D49" w:rsidRDefault="00EE4B1C" w:rsidP="00D65D8C">
      <w:pPr>
        <w:jc w:val="both"/>
        <w:rPr>
          <w:sz w:val="22"/>
          <w:szCs w:val="22"/>
        </w:rPr>
      </w:pPr>
      <w:r w:rsidRPr="00720D49">
        <w:rPr>
          <w:sz w:val="22"/>
          <w:szCs w:val="22"/>
        </w:rPr>
        <w:t>Sin perjuicio de ello, el Contratista podrá optar por:</w:t>
      </w:r>
    </w:p>
    <w:p w14:paraId="6A41B4D0" w14:textId="77777777" w:rsidR="00EE4B1C" w:rsidRPr="002C39B9" w:rsidRDefault="00EE4B1C" w:rsidP="00D65D8C">
      <w:pPr>
        <w:jc w:val="both"/>
        <w:rPr>
          <w:sz w:val="14"/>
          <w:szCs w:val="22"/>
        </w:rPr>
      </w:pPr>
    </w:p>
    <w:p w14:paraId="75C279CF" w14:textId="143921A6" w:rsidR="00EE4B1C" w:rsidRPr="00720D49" w:rsidRDefault="00EE4B1C" w:rsidP="00D65D8C">
      <w:pPr>
        <w:ind w:left="709" w:hanging="709"/>
        <w:jc w:val="both"/>
        <w:rPr>
          <w:sz w:val="22"/>
          <w:szCs w:val="22"/>
        </w:rPr>
      </w:pPr>
      <w:r w:rsidRPr="00720D49">
        <w:rPr>
          <w:sz w:val="22"/>
          <w:szCs w:val="22"/>
        </w:rPr>
        <w:t>a)</w:t>
      </w:r>
      <w:r w:rsidRPr="00720D49">
        <w:rPr>
          <w:sz w:val="22"/>
          <w:szCs w:val="22"/>
        </w:rPr>
        <w:tab/>
        <w:t xml:space="preserve">Plantear la reconsideración administrativa de la decisión ante la Contratante, dentro de plazo de diez días corridos, recurso que deberá </w:t>
      </w:r>
      <w:r w:rsidR="007A23C7" w:rsidRPr="00720D49">
        <w:rPr>
          <w:sz w:val="22"/>
          <w:szCs w:val="22"/>
        </w:rPr>
        <w:t>ser</w:t>
      </w:r>
      <w:r w:rsidRPr="00720D49">
        <w:rPr>
          <w:sz w:val="22"/>
          <w:szCs w:val="22"/>
        </w:rPr>
        <w:t xml:space="preserve"> resuelto dentro de dicho plazo. Si la Contratante no se expidiere en dicho plazo, se considerará denegada la petición, o;  </w:t>
      </w:r>
    </w:p>
    <w:p w14:paraId="40C7E9C5" w14:textId="77777777" w:rsidR="00EE4B1C" w:rsidRPr="002C39B9" w:rsidRDefault="00EE4B1C" w:rsidP="00D65D8C">
      <w:pPr>
        <w:ind w:left="709" w:hanging="709"/>
        <w:jc w:val="both"/>
        <w:rPr>
          <w:sz w:val="14"/>
          <w:szCs w:val="22"/>
        </w:rPr>
      </w:pPr>
    </w:p>
    <w:p w14:paraId="505FEFE0" w14:textId="77777777" w:rsidR="00EE4B1C" w:rsidRPr="00720D49" w:rsidRDefault="00EE4B1C" w:rsidP="00D65D8C">
      <w:pPr>
        <w:ind w:left="709" w:hanging="709"/>
        <w:jc w:val="both"/>
        <w:rPr>
          <w:sz w:val="22"/>
          <w:szCs w:val="22"/>
        </w:rPr>
      </w:pPr>
      <w:r w:rsidRPr="00720D49">
        <w:rPr>
          <w:sz w:val="22"/>
          <w:szCs w:val="22"/>
        </w:rPr>
        <w:t>b)</w:t>
      </w:r>
      <w:r w:rsidRPr="00720D49">
        <w:rPr>
          <w:sz w:val="22"/>
          <w:szCs w:val="22"/>
        </w:rPr>
        <w:tab/>
        <w:t xml:space="preserve">Solicitar la intervención de la Dirección </w:t>
      </w:r>
      <w:r w:rsidR="00A90362" w:rsidRPr="00720D49">
        <w:rPr>
          <w:sz w:val="22"/>
          <w:szCs w:val="22"/>
        </w:rPr>
        <w:t xml:space="preserve">Nacional </w:t>
      </w:r>
      <w:r w:rsidRPr="00720D49">
        <w:rPr>
          <w:sz w:val="22"/>
          <w:szCs w:val="22"/>
        </w:rPr>
        <w:t>de Contrataciones Públicas del Ministerio de Hacienda, dentro del mismo plazo, para que ésta convoque a una audiencia de avenimiento, conforme con el procedimiento establecido en el Título Octavo, Capítulo Segundo de la Ley N° 2051/03.</w:t>
      </w:r>
    </w:p>
    <w:p w14:paraId="0B823EE4" w14:textId="77777777" w:rsidR="00EE4B1C" w:rsidRPr="002C39B9" w:rsidRDefault="00EE4B1C" w:rsidP="00D65D8C">
      <w:pPr>
        <w:jc w:val="both"/>
        <w:rPr>
          <w:sz w:val="14"/>
          <w:szCs w:val="22"/>
        </w:rPr>
      </w:pPr>
    </w:p>
    <w:p w14:paraId="1EB3747E" w14:textId="5D528487" w:rsidR="00EE4B1C" w:rsidRPr="00720D49" w:rsidRDefault="00EE4B1C" w:rsidP="00D65D8C">
      <w:pPr>
        <w:jc w:val="both"/>
        <w:rPr>
          <w:sz w:val="22"/>
          <w:szCs w:val="22"/>
        </w:rPr>
      </w:pPr>
      <w:r w:rsidRPr="00720D49">
        <w:rPr>
          <w:sz w:val="22"/>
          <w:szCs w:val="22"/>
        </w:rPr>
        <w:t xml:space="preserve">La interposición del recurso de reconsideración ante el Contratante o de la solicitud de avenimiento ante la Dirección </w:t>
      </w:r>
      <w:r w:rsidR="00A90362" w:rsidRPr="00720D49">
        <w:rPr>
          <w:sz w:val="22"/>
          <w:szCs w:val="22"/>
        </w:rPr>
        <w:t xml:space="preserve">Nacional </w:t>
      </w:r>
      <w:r w:rsidRPr="00720D49">
        <w:rPr>
          <w:sz w:val="22"/>
          <w:szCs w:val="22"/>
        </w:rPr>
        <w:t>de Contrataciones Públicas suspende el plazo para interponer la demanda contenciosa administrativa hasta que la petición sea resuelta</w:t>
      </w:r>
    </w:p>
    <w:p w14:paraId="6588BA12" w14:textId="77777777" w:rsidR="00EE4B1C" w:rsidRPr="00720D49" w:rsidRDefault="00EE4B1C" w:rsidP="00D65D8C">
      <w:pPr>
        <w:jc w:val="both"/>
        <w:rPr>
          <w:sz w:val="22"/>
          <w:szCs w:val="22"/>
        </w:rPr>
      </w:pPr>
      <w:r w:rsidRPr="00720D49">
        <w:rPr>
          <w:sz w:val="22"/>
          <w:szCs w:val="22"/>
        </w:rPr>
        <w:t>8.2.3. Controversias que se susciten por motivos distintos a los establecidos en la cláusula 8.2.2.</w:t>
      </w:r>
    </w:p>
    <w:p w14:paraId="49573C80" w14:textId="77777777" w:rsidR="00EE4B1C" w:rsidRPr="002C39B9" w:rsidRDefault="00EE4B1C" w:rsidP="00D65D8C">
      <w:pPr>
        <w:jc w:val="both"/>
        <w:rPr>
          <w:sz w:val="14"/>
          <w:szCs w:val="22"/>
        </w:rPr>
      </w:pPr>
    </w:p>
    <w:p w14:paraId="32B8CCEC" w14:textId="77777777" w:rsidR="00EE4B1C" w:rsidRPr="00720D49" w:rsidRDefault="00EE4B1C" w:rsidP="00D65D8C">
      <w:pPr>
        <w:jc w:val="both"/>
        <w:rPr>
          <w:sz w:val="22"/>
          <w:szCs w:val="22"/>
        </w:rPr>
      </w:pPr>
      <w:r w:rsidRPr="00720D49">
        <w:rPr>
          <w:sz w:val="22"/>
          <w:szCs w:val="22"/>
        </w:rPr>
        <w:t xml:space="preserve">Las controversias que se susciten entre el Contratante y el </w:t>
      </w:r>
      <w:r w:rsidR="00EC23CF" w:rsidRPr="00720D49">
        <w:rPr>
          <w:sz w:val="22"/>
          <w:szCs w:val="22"/>
        </w:rPr>
        <w:t>Consultor por motivos</w:t>
      </w:r>
      <w:r w:rsidRPr="00720D49">
        <w:rPr>
          <w:sz w:val="22"/>
          <w:szCs w:val="22"/>
        </w:rPr>
        <w:t xml:space="preserve"> distintos a los establecidos en la cláusula 8.2.2. </w:t>
      </w:r>
      <w:r w:rsidR="001620D6" w:rsidRPr="00720D49">
        <w:rPr>
          <w:sz w:val="22"/>
          <w:szCs w:val="22"/>
        </w:rPr>
        <w:t>También</w:t>
      </w:r>
      <w:r w:rsidRPr="00720D49">
        <w:rPr>
          <w:sz w:val="22"/>
          <w:szCs w:val="22"/>
        </w:rPr>
        <w:t xml:space="preserve"> podrán ser resueltas por el procedimiento de avenimiento contemplado en el Título Octavo, Capítulo Segundo de la Ley. </w:t>
      </w:r>
    </w:p>
    <w:p w14:paraId="18658D02" w14:textId="77777777" w:rsidR="00EE4B1C" w:rsidRPr="00720D49" w:rsidRDefault="00EE4B1C" w:rsidP="00D65D8C">
      <w:pPr>
        <w:jc w:val="both"/>
        <w:rPr>
          <w:sz w:val="22"/>
          <w:szCs w:val="22"/>
        </w:rPr>
      </w:pPr>
      <w:r w:rsidRPr="00720D49">
        <w:rPr>
          <w:sz w:val="22"/>
          <w:szCs w:val="22"/>
        </w:rPr>
        <w:t xml:space="preserve">En caso de falta de acuerdo, </w:t>
      </w:r>
      <w:r w:rsidR="00EC23CF" w:rsidRPr="00720D49">
        <w:rPr>
          <w:sz w:val="22"/>
          <w:szCs w:val="22"/>
        </w:rPr>
        <w:t>las partes</w:t>
      </w:r>
      <w:r w:rsidRPr="00720D49">
        <w:rPr>
          <w:sz w:val="22"/>
          <w:szCs w:val="22"/>
        </w:rPr>
        <w:t xml:space="preserve"> podrán someter sus diferencias al arbitraje, conforme con las normas de la Ley N° 1879/2002 de mediación y arbitraje. </w:t>
      </w:r>
    </w:p>
    <w:p w14:paraId="0ADF5561" w14:textId="77777777" w:rsidR="00EE4B1C" w:rsidRPr="002C39B9" w:rsidRDefault="00EE4B1C" w:rsidP="00D65D8C">
      <w:pPr>
        <w:jc w:val="both"/>
        <w:rPr>
          <w:sz w:val="14"/>
          <w:szCs w:val="22"/>
        </w:rPr>
      </w:pPr>
    </w:p>
    <w:p w14:paraId="34DB20F0" w14:textId="77777777" w:rsidR="00B13188" w:rsidRPr="00720D49" w:rsidRDefault="00EE4B1C" w:rsidP="00D65D8C">
      <w:pPr>
        <w:jc w:val="both"/>
        <w:rPr>
          <w:sz w:val="22"/>
          <w:szCs w:val="22"/>
        </w:rPr>
      </w:pPr>
      <w:r w:rsidRPr="00720D49">
        <w:rPr>
          <w:sz w:val="22"/>
          <w:szCs w:val="22"/>
        </w:rPr>
        <w:t>La vía del arbitraje será obligatoria para las partes si el compromiso consta en una cláusula compromisoria inserta en el contrato o en un convenio independiente, y que conste el compromiso en una cláusula compromisoria inserta en el contrato o en un convenio independiente.</w:t>
      </w:r>
    </w:p>
    <w:p w14:paraId="558B6197" w14:textId="77777777" w:rsidR="00B757EB" w:rsidRPr="002C39B9" w:rsidRDefault="00B757EB" w:rsidP="00D65D8C">
      <w:pPr>
        <w:jc w:val="both"/>
        <w:rPr>
          <w:sz w:val="16"/>
          <w:szCs w:val="22"/>
        </w:rPr>
      </w:pPr>
    </w:p>
    <w:p w14:paraId="2D5240E5" w14:textId="77777777" w:rsidR="00B757EB" w:rsidRPr="00720D49" w:rsidRDefault="00B757EB" w:rsidP="00D65D8C">
      <w:pPr>
        <w:jc w:val="both"/>
        <w:rPr>
          <w:sz w:val="22"/>
          <w:szCs w:val="22"/>
        </w:rPr>
      </w:pPr>
    </w:p>
    <w:p w14:paraId="47905EF8" w14:textId="60BDC652" w:rsidR="00EE4B1C" w:rsidRPr="00720D49" w:rsidRDefault="00EE4B1C" w:rsidP="00557AB5">
      <w:pPr>
        <w:pStyle w:val="Ttulo1"/>
        <w:rPr>
          <w:rFonts w:ascii="Times New Roman" w:hAnsi="Times New Roman" w:cs="Times New Roman"/>
        </w:rPr>
      </w:pPr>
      <w:bookmarkStart w:id="60" w:name="_Toc383779433"/>
      <w:r w:rsidRPr="007E39A5">
        <w:rPr>
          <w:rFonts w:ascii="Times New Roman" w:hAnsi="Times New Roman" w:cs="Times New Roman"/>
          <w:highlight w:val="lightGray"/>
        </w:rPr>
        <w:t>III</w:t>
      </w:r>
      <w:r w:rsidR="000767C3" w:rsidRPr="007E39A5">
        <w:rPr>
          <w:rFonts w:ascii="Times New Roman" w:hAnsi="Times New Roman" w:cs="Times New Roman"/>
          <w:highlight w:val="lightGray"/>
        </w:rPr>
        <w:t>. Condiciones</w:t>
      </w:r>
      <w:r w:rsidRPr="007E39A5">
        <w:rPr>
          <w:rFonts w:ascii="Times New Roman" w:hAnsi="Times New Roman" w:cs="Times New Roman"/>
          <w:highlight w:val="lightGray"/>
        </w:rPr>
        <w:t xml:space="preserve"> Especiales del Contrato</w:t>
      </w:r>
      <w:bookmarkEnd w:id="60"/>
    </w:p>
    <w:p w14:paraId="08981867" w14:textId="77777777" w:rsidR="00EE4B1C" w:rsidRPr="00720D49" w:rsidRDefault="00EE4B1C" w:rsidP="00D65D8C">
      <w:pPr>
        <w:rPr>
          <w:sz w:val="22"/>
          <w:szCs w:val="22"/>
        </w:rPr>
      </w:pP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116"/>
        <w:gridCol w:w="7186"/>
      </w:tblGrid>
      <w:tr w:rsidR="00EE4B1C" w:rsidRPr="00720D49" w14:paraId="222475D3" w14:textId="77777777" w:rsidTr="00DC155D">
        <w:trPr>
          <w:trHeight w:val="20"/>
          <w:jc w:val="center"/>
        </w:trPr>
        <w:tc>
          <w:tcPr>
            <w:tcW w:w="672" w:type="pct"/>
            <w:shd w:val="clear" w:color="auto" w:fill="BFBFBF" w:themeFill="background1" w:themeFillShade="BF"/>
          </w:tcPr>
          <w:p w14:paraId="4DECE5C2" w14:textId="77777777" w:rsidR="00EE4B1C" w:rsidRPr="00720D49" w:rsidRDefault="00EE4B1C" w:rsidP="007022C7">
            <w:pPr>
              <w:ind w:right="-36"/>
              <w:jc w:val="center"/>
              <w:rPr>
                <w:b/>
                <w:sz w:val="22"/>
                <w:szCs w:val="22"/>
              </w:rPr>
            </w:pPr>
            <w:r w:rsidRPr="00720D49">
              <w:rPr>
                <w:b/>
                <w:sz w:val="22"/>
                <w:szCs w:val="22"/>
              </w:rPr>
              <w:t>Número de cláusula de las CGC</w:t>
            </w:r>
          </w:p>
        </w:tc>
        <w:tc>
          <w:tcPr>
            <w:tcW w:w="4328" w:type="pct"/>
            <w:shd w:val="clear" w:color="auto" w:fill="BFBFBF" w:themeFill="background1" w:themeFillShade="BF"/>
          </w:tcPr>
          <w:p w14:paraId="0ADAE2AE" w14:textId="77777777" w:rsidR="00DC155D" w:rsidRPr="00720D49" w:rsidRDefault="00DC155D" w:rsidP="00772E55">
            <w:pPr>
              <w:tabs>
                <w:tab w:val="left" w:pos="1440"/>
                <w:tab w:val="center" w:pos="4280"/>
              </w:tabs>
              <w:jc w:val="center"/>
              <w:rPr>
                <w:b/>
                <w:sz w:val="14"/>
                <w:szCs w:val="22"/>
              </w:rPr>
            </w:pPr>
          </w:p>
          <w:p w14:paraId="1437221D" w14:textId="77777777" w:rsidR="00EE4B1C" w:rsidRPr="00720D49" w:rsidRDefault="00EE4B1C" w:rsidP="00772E55">
            <w:pPr>
              <w:tabs>
                <w:tab w:val="left" w:pos="1440"/>
                <w:tab w:val="center" w:pos="4280"/>
              </w:tabs>
              <w:jc w:val="center"/>
              <w:rPr>
                <w:b/>
                <w:sz w:val="22"/>
                <w:szCs w:val="22"/>
              </w:rPr>
            </w:pPr>
            <w:r w:rsidRPr="00720D49">
              <w:rPr>
                <w:b/>
                <w:sz w:val="22"/>
                <w:szCs w:val="22"/>
              </w:rPr>
              <w:t xml:space="preserve">Modificaciones y complementos de las Condiciones Generales </w:t>
            </w:r>
            <w:r w:rsidRPr="00720D49">
              <w:rPr>
                <w:b/>
                <w:sz w:val="22"/>
                <w:szCs w:val="22"/>
              </w:rPr>
              <w:br/>
              <w:t>del Contrato</w:t>
            </w:r>
            <w:r w:rsidR="004663A9" w:rsidRPr="00720D49">
              <w:rPr>
                <w:b/>
                <w:sz w:val="22"/>
                <w:szCs w:val="22"/>
              </w:rPr>
              <w:t>.</w:t>
            </w:r>
          </w:p>
        </w:tc>
      </w:tr>
      <w:tr w:rsidR="003A6EB2" w:rsidRPr="00720D49" w14:paraId="60F4AC71" w14:textId="77777777" w:rsidTr="00DC155D">
        <w:trPr>
          <w:trHeight w:val="20"/>
          <w:jc w:val="center"/>
        </w:trPr>
        <w:tc>
          <w:tcPr>
            <w:tcW w:w="672" w:type="pct"/>
          </w:tcPr>
          <w:p w14:paraId="6BC8D779" w14:textId="77777777" w:rsidR="003A6EB2" w:rsidRPr="00720D49" w:rsidRDefault="003A6EB2" w:rsidP="007022C7">
            <w:pPr>
              <w:widowControl w:val="0"/>
              <w:adjustRightInd w:val="0"/>
              <w:jc w:val="center"/>
              <w:rPr>
                <w:b/>
                <w:sz w:val="22"/>
                <w:szCs w:val="22"/>
                <w:u w:val="single"/>
              </w:rPr>
            </w:pPr>
          </w:p>
        </w:tc>
        <w:tc>
          <w:tcPr>
            <w:tcW w:w="4328" w:type="pct"/>
          </w:tcPr>
          <w:p w14:paraId="12FF232A" w14:textId="77777777" w:rsidR="003A6EB2" w:rsidRPr="00720D49" w:rsidRDefault="003A6EB2" w:rsidP="007022C7">
            <w:pPr>
              <w:widowControl w:val="0"/>
              <w:adjustRightInd w:val="0"/>
              <w:jc w:val="both"/>
              <w:rPr>
                <w:b/>
                <w:sz w:val="22"/>
                <w:szCs w:val="22"/>
                <w:u w:val="single"/>
              </w:rPr>
            </w:pPr>
            <w:r w:rsidRPr="00720D49">
              <w:rPr>
                <w:sz w:val="22"/>
                <w:szCs w:val="22"/>
              </w:rPr>
              <w:t xml:space="preserve">La Contratante es: </w:t>
            </w:r>
            <w:r w:rsidRPr="002C39B9">
              <w:rPr>
                <w:b/>
                <w:bCs/>
                <w:iCs/>
                <w:sz w:val="22"/>
                <w:szCs w:val="22"/>
              </w:rPr>
              <w:t>M</w:t>
            </w:r>
            <w:r w:rsidRPr="002C39B9">
              <w:rPr>
                <w:b/>
                <w:bCs/>
                <w:iCs/>
                <w:spacing w:val="1"/>
                <w:sz w:val="22"/>
                <w:szCs w:val="22"/>
              </w:rPr>
              <w:t>i</w:t>
            </w:r>
            <w:r w:rsidRPr="002C39B9">
              <w:rPr>
                <w:b/>
                <w:bCs/>
                <w:iCs/>
                <w:spacing w:val="-3"/>
                <w:sz w:val="22"/>
                <w:szCs w:val="22"/>
              </w:rPr>
              <w:t>n</w:t>
            </w:r>
            <w:r w:rsidRPr="002C39B9">
              <w:rPr>
                <w:b/>
                <w:bCs/>
                <w:iCs/>
                <w:spacing w:val="1"/>
                <w:sz w:val="22"/>
                <w:szCs w:val="22"/>
              </w:rPr>
              <w:t>i</w:t>
            </w:r>
            <w:r w:rsidRPr="002C39B9">
              <w:rPr>
                <w:b/>
                <w:bCs/>
                <w:iCs/>
                <w:sz w:val="22"/>
                <w:szCs w:val="22"/>
              </w:rPr>
              <w:t>s</w:t>
            </w:r>
            <w:r w:rsidRPr="002C39B9">
              <w:rPr>
                <w:b/>
                <w:bCs/>
                <w:iCs/>
                <w:spacing w:val="-1"/>
                <w:sz w:val="22"/>
                <w:szCs w:val="22"/>
              </w:rPr>
              <w:t>t</w:t>
            </w:r>
            <w:r w:rsidRPr="002C39B9">
              <w:rPr>
                <w:b/>
                <w:bCs/>
                <w:iCs/>
                <w:sz w:val="22"/>
                <w:szCs w:val="22"/>
              </w:rPr>
              <w:t>e</w:t>
            </w:r>
            <w:r w:rsidRPr="002C39B9">
              <w:rPr>
                <w:b/>
                <w:bCs/>
                <w:iCs/>
                <w:spacing w:val="-2"/>
                <w:sz w:val="22"/>
                <w:szCs w:val="22"/>
              </w:rPr>
              <w:t>r</w:t>
            </w:r>
            <w:r w:rsidRPr="002C39B9">
              <w:rPr>
                <w:b/>
                <w:bCs/>
                <w:iCs/>
                <w:spacing w:val="1"/>
                <w:sz w:val="22"/>
                <w:szCs w:val="22"/>
              </w:rPr>
              <w:t>i</w:t>
            </w:r>
            <w:r w:rsidRPr="002C39B9">
              <w:rPr>
                <w:b/>
                <w:bCs/>
                <w:iCs/>
                <w:sz w:val="22"/>
                <w:szCs w:val="22"/>
              </w:rPr>
              <w:t xml:space="preserve">o de </w:t>
            </w:r>
            <w:r w:rsidRPr="002C39B9">
              <w:rPr>
                <w:b/>
                <w:bCs/>
                <w:iCs/>
                <w:spacing w:val="-1"/>
                <w:sz w:val="22"/>
                <w:szCs w:val="22"/>
              </w:rPr>
              <w:t>E</w:t>
            </w:r>
            <w:r w:rsidRPr="002C39B9">
              <w:rPr>
                <w:b/>
                <w:bCs/>
                <w:iCs/>
                <w:sz w:val="22"/>
                <w:szCs w:val="22"/>
              </w:rPr>
              <w:t>d</w:t>
            </w:r>
            <w:r w:rsidRPr="002C39B9">
              <w:rPr>
                <w:b/>
                <w:bCs/>
                <w:iCs/>
                <w:spacing w:val="-3"/>
                <w:sz w:val="22"/>
                <w:szCs w:val="22"/>
              </w:rPr>
              <w:t>u</w:t>
            </w:r>
            <w:r w:rsidRPr="002C39B9">
              <w:rPr>
                <w:b/>
                <w:bCs/>
                <w:iCs/>
                <w:sz w:val="22"/>
                <w:szCs w:val="22"/>
              </w:rPr>
              <w:t>ca</w:t>
            </w:r>
            <w:r w:rsidRPr="002C39B9">
              <w:rPr>
                <w:b/>
                <w:bCs/>
                <w:iCs/>
                <w:spacing w:val="-2"/>
                <w:sz w:val="22"/>
                <w:szCs w:val="22"/>
              </w:rPr>
              <w:t>c</w:t>
            </w:r>
            <w:r w:rsidRPr="002C39B9">
              <w:rPr>
                <w:b/>
                <w:bCs/>
                <w:iCs/>
                <w:spacing w:val="1"/>
                <w:sz w:val="22"/>
                <w:szCs w:val="22"/>
              </w:rPr>
              <w:t>i</w:t>
            </w:r>
            <w:r w:rsidRPr="002C39B9">
              <w:rPr>
                <w:b/>
                <w:bCs/>
                <w:iCs/>
                <w:sz w:val="22"/>
                <w:szCs w:val="22"/>
              </w:rPr>
              <w:t xml:space="preserve">ón y </w:t>
            </w:r>
            <w:r w:rsidRPr="002C39B9">
              <w:rPr>
                <w:b/>
                <w:bCs/>
                <w:iCs/>
                <w:spacing w:val="-1"/>
                <w:sz w:val="22"/>
                <w:szCs w:val="22"/>
              </w:rPr>
              <w:t>C</w:t>
            </w:r>
            <w:r w:rsidR="00394955" w:rsidRPr="002C39B9">
              <w:rPr>
                <w:b/>
                <w:bCs/>
                <w:iCs/>
                <w:spacing w:val="-3"/>
                <w:sz w:val="22"/>
                <w:szCs w:val="22"/>
              </w:rPr>
              <w:t>iencias</w:t>
            </w:r>
          </w:p>
        </w:tc>
      </w:tr>
      <w:tr w:rsidR="003A6EB2" w:rsidRPr="00720D49" w14:paraId="798AB726" w14:textId="77777777" w:rsidTr="00DC155D">
        <w:trPr>
          <w:trHeight w:val="20"/>
          <w:jc w:val="center"/>
        </w:trPr>
        <w:tc>
          <w:tcPr>
            <w:tcW w:w="672" w:type="pct"/>
          </w:tcPr>
          <w:p w14:paraId="25884F02" w14:textId="77777777" w:rsidR="003A6EB2" w:rsidRPr="00720D49" w:rsidRDefault="00BD624E" w:rsidP="007022C7">
            <w:pPr>
              <w:widowControl w:val="0"/>
              <w:adjustRightInd w:val="0"/>
              <w:rPr>
                <w:b/>
                <w:sz w:val="22"/>
                <w:szCs w:val="22"/>
              </w:rPr>
            </w:pPr>
            <w:r w:rsidRPr="00720D49">
              <w:rPr>
                <w:b/>
                <w:sz w:val="22"/>
                <w:szCs w:val="22"/>
              </w:rPr>
              <w:t>1.6</w:t>
            </w:r>
          </w:p>
        </w:tc>
        <w:tc>
          <w:tcPr>
            <w:tcW w:w="4328" w:type="pct"/>
          </w:tcPr>
          <w:p w14:paraId="794BBF0A" w14:textId="77777777" w:rsidR="003A6EB2" w:rsidRPr="00720D49" w:rsidRDefault="003A6EB2" w:rsidP="007022C7">
            <w:pPr>
              <w:suppressAutoHyphens/>
              <w:ind w:right="107"/>
              <w:jc w:val="both"/>
              <w:rPr>
                <w:sz w:val="22"/>
                <w:szCs w:val="22"/>
              </w:rPr>
            </w:pPr>
            <w:r w:rsidRPr="00720D49">
              <w:rPr>
                <w:sz w:val="22"/>
                <w:szCs w:val="22"/>
              </w:rPr>
              <w:t xml:space="preserve">Para </w:t>
            </w:r>
            <w:r w:rsidRPr="00720D49">
              <w:rPr>
                <w:b/>
                <w:bCs/>
                <w:sz w:val="22"/>
                <w:szCs w:val="22"/>
              </w:rPr>
              <w:t>notificaciones,</w:t>
            </w:r>
            <w:r w:rsidRPr="00720D49">
              <w:rPr>
                <w:sz w:val="22"/>
                <w:szCs w:val="22"/>
              </w:rPr>
              <w:t xml:space="preserve"> la dirección de la Contratante será:</w:t>
            </w:r>
          </w:p>
          <w:p w14:paraId="69ECCF20" w14:textId="0972F0D6" w:rsidR="008C3C96" w:rsidRPr="002C39B9" w:rsidRDefault="008C3C96" w:rsidP="007022C7">
            <w:pPr>
              <w:suppressAutoHyphens/>
              <w:ind w:right="107"/>
              <w:jc w:val="both"/>
              <w:rPr>
                <w:sz w:val="10"/>
                <w:szCs w:val="22"/>
              </w:rPr>
            </w:pPr>
          </w:p>
          <w:p w14:paraId="3CD2FF6D" w14:textId="77777777" w:rsidR="00865B19" w:rsidRPr="00720D49" w:rsidRDefault="008C3C96" w:rsidP="007022C7">
            <w:pPr>
              <w:ind w:right="-720"/>
              <w:jc w:val="both"/>
              <w:rPr>
                <w:bCs/>
                <w:iCs/>
                <w:sz w:val="22"/>
                <w:szCs w:val="22"/>
              </w:rPr>
            </w:pPr>
            <w:r w:rsidRPr="00720D49">
              <w:rPr>
                <w:sz w:val="22"/>
                <w:szCs w:val="22"/>
                <w:lang w:val="es-ES"/>
              </w:rPr>
              <w:t xml:space="preserve">Atención: </w:t>
            </w:r>
            <w:r w:rsidR="00865B19" w:rsidRPr="00720D49">
              <w:rPr>
                <w:b/>
                <w:bCs/>
                <w:iCs/>
                <w:sz w:val="22"/>
                <w:szCs w:val="22"/>
              </w:rPr>
              <w:t>Nombre de la Convocante:</w:t>
            </w:r>
            <w:r w:rsidR="00865B19" w:rsidRPr="00720D49">
              <w:rPr>
                <w:bCs/>
                <w:iCs/>
                <w:sz w:val="22"/>
                <w:szCs w:val="22"/>
              </w:rPr>
              <w:t xml:space="preserve"> Ministerio de Educación y </w:t>
            </w:r>
            <w:r w:rsidR="00394955" w:rsidRPr="00720D49">
              <w:rPr>
                <w:bCs/>
                <w:iCs/>
                <w:sz w:val="22"/>
                <w:szCs w:val="22"/>
              </w:rPr>
              <w:t>Ciencias</w:t>
            </w:r>
            <w:r w:rsidR="00865B19" w:rsidRPr="00720D49">
              <w:rPr>
                <w:bCs/>
                <w:iCs/>
                <w:sz w:val="22"/>
                <w:szCs w:val="22"/>
              </w:rPr>
              <w:t xml:space="preserve"> </w:t>
            </w:r>
          </w:p>
          <w:p w14:paraId="2B1D961A" w14:textId="77777777" w:rsidR="000F4A0C" w:rsidRPr="002C39B9" w:rsidRDefault="000F4A0C" w:rsidP="007022C7">
            <w:pPr>
              <w:keepNext/>
              <w:keepLines/>
              <w:jc w:val="both"/>
              <w:rPr>
                <w:b/>
                <w:bCs/>
                <w:iCs/>
                <w:sz w:val="12"/>
                <w:szCs w:val="22"/>
              </w:rPr>
            </w:pPr>
          </w:p>
          <w:p w14:paraId="059DDBA8" w14:textId="274DA83D" w:rsidR="00865B19" w:rsidRPr="002C39B9" w:rsidRDefault="00865B19" w:rsidP="006F256D">
            <w:pPr>
              <w:widowControl w:val="0"/>
              <w:autoSpaceDE w:val="0"/>
              <w:autoSpaceDN w:val="0"/>
              <w:adjustRightInd w:val="0"/>
              <w:snapToGrid w:val="0"/>
              <w:jc w:val="both"/>
              <w:rPr>
                <w:bCs/>
                <w:spacing w:val="2"/>
                <w:sz w:val="14"/>
                <w:szCs w:val="22"/>
                <w:lang w:eastAsia="es-ES"/>
              </w:rPr>
            </w:pPr>
            <w:r w:rsidRPr="00720D49">
              <w:rPr>
                <w:b/>
                <w:bCs/>
                <w:iCs/>
                <w:sz w:val="22"/>
                <w:szCs w:val="22"/>
              </w:rPr>
              <w:t>Pedido de Propuesta es:</w:t>
            </w:r>
            <w:r w:rsidRPr="00720D49">
              <w:rPr>
                <w:sz w:val="22"/>
                <w:szCs w:val="22"/>
              </w:rPr>
              <w:t xml:space="preserve"> </w:t>
            </w:r>
            <w:r w:rsidR="00A82E63" w:rsidRPr="00720D49">
              <w:rPr>
                <w:b/>
                <w:sz w:val="22"/>
                <w:szCs w:val="22"/>
              </w:rPr>
              <w:t xml:space="preserve">LICITACIÓN PÚBLICA NACIONAL </w:t>
            </w:r>
            <w:r w:rsidR="00D029C5" w:rsidRPr="002C39B9">
              <w:rPr>
                <w:b/>
                <w:color w:val="000000" w:themeColor="text1"/>
                <w:sz w:val="22"/>
                <w:szCs w:val="22"/>
              </w:rPr>
              <w:t xml:space="preserve">N° </w:t>
            </w:r>
            <w:r w:rsidR="00FA091C">
              <w:rPr>
                <w:b/>
                <w:color w:val="000000" w:themeColor="text1"/>
                <w:sz w:val="22"/>
                <w:szCs w:val="22"/>
                <w:highlight w:val="yellow"/>
              </w:rPr>
              <w:t>XXXXXXXXX</w:t>
            </w:r>
            <w:r w:rsidR="00EC23CF" w:rsidRPr="003D4BD7">
              <w:rPr>
                <w:b/>
                <w:color w:val="000000" w:themeColor="text1"/>
                <w:sz w:val="22"/>
                <w:szCs w:val="22"/>
                <w:highlight w:val="yellow"/>
              </w:rPr>
              <w:t>/</w:t>
            </w:r>
            <w:r w:rsidR="00FA091C" w:rsidRPr="003D4BD7">
              <w:rPr>
                <w:b/>
                <w:color w:val="000000" w:themeColor="text1"/>
                <w:sz w:val="22"/>
                <w:szCs w:val="22"/>
                <w:highlight w:val="yellow"/>
              </w:rPr>
              <w:t>202</w:t>
            </w:r>
            <w:r w:rsidR="00FA091C">
              <w:rPr>
                <w:b/>
                <w:color w:val="000000" w:themeColor="text1"/>
                <w:sz w:val="22"/>
                <w:szCs w:val="22"/>
              </w:rPr>
              <w:t>3</w:t>
            </w:r>
            <w:r w:rsidR="00FA091C" w:rsidRPr="002C39B9">
              <w:rPr>
                <w:b/>
                <w:color w:val="000000" w:themeColor="text1"/>
                <w:sz w:val="22"/>
                <w:szCs w:val="22"/>
              </w:rPr>
              <w:t xml:space="preserve"> </w:t>
            </w:r>
            <w:r w:rsidR="00A10A4A" w:rsidRPr="00720D49">
              <w:rPr>
                <w:b/>
                <w:sz w:val="22"/>
                <w:szCs w:val="22"/>
              </w:rPr>
              <w:t>“</w:t>
            </w:r>
            <w:r w:rsidR="00E30B99" w:rsidRPr="00720D49">
              <w:rPr>
                <w:b/>
                <w:szCs w:val="22"/>
              </w:rPr>
              <w:t xml:space="preserve">SERVICIO DE CONSULTORÍA DE APOYO ESPECIALIZADO, LOGÍSTICO, DE PROCESAMIENTO Y ANÁLISIS DE DATOS PARA LA APLICACIÓN DEFINITIVA DE LA EVALUACIÓN NACIONAL DE LOGROS DE APRENDIZAJES DE CONTENIDOS ESENCIALES (ENLACE)” </w:t>
            </w:r>
            <w:r w:rsidR="005542A6" w:rsidRPr="00720D49">
              <w:rPr>
                <w:b/>
                <w:szCs w:val="22"/>
              </w:rPr>
              <w:t xml:space="preserve">- </w:t>
            </w:r>
            <w:r w:rsidR="00F851B8">
              <w:rPr>
                <w:b/>
                <w:szCs w:val="22"/>
              </w:rPr>
              <w:t>AD REFE</w:t>
            </w:r>
            <w:bookmarkStart w:id="61" w:name="_GoBack"/>
            <w:bookmarkEnd w:id="61"/>
            <w:r w:rsidR="00F851B8">
              <w:rPr>
                <w:b/>
                <w:szCs w:val="22"/>
              </w:rPr>
              <w:t>RENDUM</w:t>
            </w:r>
            <w:r w:rsidR="00F851B8" w:rsidRPr="00720D49" w:rsidDel="00F851B8">
              <w:rPr>
                <w:b/>
                <w:szCs w:val="22"/>
              </w:rPr>
              <w:t xml:space="preserve"> </w:t>
            </w:r>
            <w:r w:rsidR="005542A6" w:rsidRPr="00720D49">
              <w:rPr>
                <w:b/>
                <w:szCs w:val="22"/>
              </w:rPr>
              <w:t xml:space="preserve">–  ID </w:t>
            </w:r>
            <w:r w:rsidR="00FA091C">
              <w:rPr>
                <w:b/>
                <w:szCs w:val="22"/>
                <w:highlight w:val="yellow"/>
              </w:rPr>
              <w:t>XXXXX</w:t>
            </w:r>
            <w:r w:rsidR="005542A6" w:rsidRPr="003D4BD7">
              <w:rPr>
                <w:b/>
                <w:szCs w:val="22"/>
                <w:highlight w:val="yellow"/>
              </w:rPr>
              <w:t>.</w:t>
            </w:r>
          </w:p>
          <w:p w14:paraId="14007475" w14:textId="0D0A6501" w:rsidR="008C3C96" w:rsidRPr="00720D49" w:rsidRDefault="008C3C96" w:rsidP="007022C7">
            <w:pPr>
              <w:keepNext/>
              <w:keepLines/>
              <w:jc w:val="both"/>
              <w:rPr>
                <w:i/>
                <w:iCs/>
                <w:sz w:val="22"/>
                <w:szCs w:val="22"/>
                <w:lang w:val="es-ES"/>
              </w:rPr>
            </w:pPr>
            <w:r w:rsidRPr="00720D49">
              <w:rPr>
                <w:sz w:val="22"/>
                <w:szCs w:val="22"/>
                <w:lang w:val="es-ES"/>
              </w:rPr>
              <w:t xml:space="preserve">Dirección: </w:t>
            </w:r>
            <w:r w:rsidR="004E0E13" w:rsidRPr="00720D49">
              <w:rPr>
                <w:sz w:val="22"/>
                <w:szCs w:val="22"/>
                <w:lang w:val="es-ES"/>
              </w:rPr>
              <w:t xml:space="preserve">Estrella 443 casi Alberdi, Piso 13. Oficina de la </w:t>
            </w:r>
            <w:r w:rsidR="00DC155D" w:rsidRPr="00720D49">
              <w:rPr>
                <w:sz w:val="22"/>
                <w:szCs w:val="22"/>
                <w:lang w:val="es-ES"/>
              </w:rPr>
              <w:t>Dirección de Contrataciones.</w:t>
            </w:r>
          </w:p>
          <w:p w14:paraId="7080575C" w14:textId="77777777" w:rsidR="008C3C96" w:rsidRPr="00720D49" w:rsidRDefault="008C3C96" w:rsidP="007022C7">
            <w:pPr>
              <w:keepNext/>
              <w:keepLines/>
              <w:rPr>
                <w:i/>
                <w:iCs/>
                <w:sz w:val="22"/>
                <w:szCs w:val="22"/>
                <w:lang w:val="es-ES"/>
              </w:rPr>
            </w:pPr>
            <w:r w:rsidRPr="00720D49">
              <w:rPr>
                <w:sz w:val="22"/>
                <w:szCs w:val="22"/>
                <w:lang w:val="es-ES"/>
              </w:rPr>
              <w:t xml:space="preserve">Ciudad: </w:t>
            </w:r>
            <w:r w:rsidRPr="002C39B9">
              <w:rPr>
                <w:b/>
                <w:bCs/>
                <w:sz w:val="22"/>
                <w:szCs w:val="22"/>
                <w:lang w:val="es-ES"/>
              </w:rPr>
              <w:t>Asunción</w:t>
            </w:r>
            <w:r w:rsidRPr="002C39B9">
              <w:rPr>
                <w:b/>
                <w:iCs/>
                <w:sz w:val="22"/>
                <w:szCs w:val="22"/>
                <w:lang w:val="es-ES"/>
              </w:rPr>
              <w:t>, Paraguay</w:t>
            </w:r>
          </w:p>
          <w:p w14:paraId="06A460BB" w14:textId="6659A1B6" w:rsidR="008C3C96" w:rsidRPr="00720D49" w:rsidRDefault="00DC155D" w:rsidP="007022C7">
            <w:pPr>
              <w:pStyle w:val="Outline"/>
              <w:keepNext/>
              <w:keepLines/>
              <w:spacing w:before="0"/>
              <w:rPr>
                <w:b/>
                <w:bCs/>
                <w:kern w:val="0"/>
                <w:sz w:val="22"/>
                <w:szCs w:val="22"/>
                <w:lang w:val="es-ES"/>
              </w:rPr>
            </w:pPr>
            <w:r w:rsidRPr="00720D49">
              <w:rPr>
                <w:kern w:val="0"/>
                <w:sz w:val="22"/>
                <w:szCs w:val="22"/>
                <w:lang w:val="es-ES"/>
              </w:rPr>
              <w:t>Teléfono</w:t>
            </w:r>
            <w:r w:rsidR="008C3C96" w:rsidRPr="00720D49">
              <w:rPr>
                <w:kern w:val="0"/>
                <w:sz w:val="22"/>
                <w:szCs w:val="22"/>
                <w:lang w:val="es-ES"/>
              </w:rPr>
              <w:t xml:space="preserve">: </w:t>
            </w:r>
            <w:r w:rsidRPr="00720D49">
              <w:rPr>
                <w:kern w:val="0"/>
                <w:sz w:val="22"/>
                <w:szCs w:val="22"/>
                <w:lang w:val="es-ES"/>
              </w:rPr>
              <w:t xml:space="preserve">021 </w:t>
            </w:r>
            <w:r w:rsidR="004E0E13" w:rsidRPr="00720D49">
              <w:rPr>
                <w:kern w:val="0"/>
                <w:sz w:val="22"/>
                <w:szCs w:val="22"/>
                <w:lang w:val="es-ES"/>
              </w:rPr>
              <w:t>497 178</w:t>
            </w:r>
          </w:p>
          <w:p w14:paraId="6B1FA698" w14:textId="77777777" w:rsidR="008C3C96" w:rsidRPr="002C39B9" w:rsidRDefault="008C3C96" w:rsidP="007022C7">
            <w:pPr>
              <w:pStyle w:val="Outline"/>
              <w:keepNext/>
              <w:keepLines/>
              <w:spacing w:before="0"/>
              <w:rPr>
                <w:kern w:val="0"/>
                <w:sz w:val="12"/>
                <w:szCs w:val="22"/>
                <w:lang w:val="es-ES"/>
              </w:rPr>
            </w:pPr>
          </w:p>
          <w:p w14:paraId="38470C0E" w14:textId="77777777" w:rsidR="009B1DA1" w:rsidRPr="00720D49" w:rsidRDefault="009B1DA1" w:rsidP="007022C7">
            <w:pPr>
              <w:jc w:val="both"/>
              <w:rPr>
                <w:sz w:val="22"/>
                <w:szCs w:val="22"/>
              </w:rPr>
            </w:pPr>
            <w:r w:rsidRPr="00720D49">
              <w:rPr>
                <w:sz w:val="22"/>
                <w:szCs w:val="22"/>
              </w:rPr>
              <w:t>Se considerará que la notificación tendrá efecto:</w:t>
            </w:r>
          </w:p>
          <w:p w14:paraId="18A65239" w14:textId="4F52BC67" w:rsidR="009B1DA1" w:rsidRPr="00720D49" w:rsidRDefault="009B1DA1" w:rsidP="007022C7">
            <w:pPr>
              <w:ind w:left="392" w:hanging="392"/>
              <w:jc w:val="both"/>
              <w:rPr>
                <w:sz w:val="22"/>
                <w:szCs w:val="22"/>
              </w:rPr>
            </w:pPr>
            <w:r w:rsidRPr="00720D49">
              <w:rPr>
                <w:sz w:val="22"/>
                <w:szCs w:val="22"/>
              </w:rPr>
              <w:t>a)</w:t>
            </w:r>
            <w:r w:rsidRPr="00720D49">
              <w:rPr>
                <w:sz w:val="22"/>
                <w:szCs w:val="22"/>
              </w:rPr>
              <w:tab/>
              <w:t xml:space="preserve">En el caso de entrega </w:t>
            </w:r>
            <w:r w:rsidR="00370E57" w:rsidRPr="00720D49">
              <w:rPr>
                <w:sz w:val="22"/>
                <w:szCs w:val="22"/>
              </w:rPr>
              <w:t>de manera personal</w:t>
            </w:r>
            <w:r w:rsidRPr="00720D49">
              <w:rPr>
                <w:sz w:val="22"/>
                <w:szCs w:val="22"/>
              </w:rPr>
              <w:t xml:space="preserve"> o por correo certificado, cuando sea entregada;</w:t>
            </w:r>
          </w:p>
          <w:p w14:paraId="3FAD2614" w14:textId="066C9BE3" w:rsidR="009B1DA1" w:rsidRPr="00ED755A" w:rsidRDefault="009B1DA1" w:rsidP="007022C7">
            <w:pPr>
              <w:ind w:left="392" w:hanging="392"/>
              <w:jc w:val="both"/>
              <w:rPr>
                <w:sz w:val="22"/>
                <w:szCs w:val="22"/>
              </w:rPr>
            </w:pPr>
            <w:r w:rsidRPr="00ED755A">
              <w:rPr>
                <w:sz w:val="22"/>
                <w:szCs w:val="22"/>
              </w:rPr>
              <w:t>b)</w:t>
            </w:r>
            <w:r w:rsidRPr="00ED755A">
              <w:rPr>
                <w:sz w:val="22"/>
                <w:szCs w:val="22"/>
              </w:rPr>
              <w:tab/>
              <w:t xml:space="preserve">En el caso de telegramas, (24) veinte y </w:t>
            </w:r>
            <w:r w:rsidR="00EC23CF" w:rsidRPr="00ED755A">
              <w:rPr>
                <w:sz w:val="22"/>
                <w:szCs w:val="22"/>
              </w:rPr>
              <w:t>cuatro horas</w:t>
            </w:r>
            <w:r w:rsidRPr="00ED755A">
              <w:rPr>
                <w:sz w:val="22"/>
                <w:szCs w:val="22"/>
              </w:rPr>
              <w:t xml:space="preserve"> después de confirmada su transmisión,  </w:t>
            </w:r>
          </w:p>
          <w:p w14:paraId="709AB124" w14:textId="7E0B2217" w:rsidR="00106B8E" w:rsidRPr="00720D49" w:rsidRDefault="00ED755A" w:rsidP="00D04252">
            <w:pPr>
              <w:widowControl w:val="0"/>
              <w:tabs>
                <w:tab w:val="left" w:pos="375"/>
              </w:tabs>
              <w:autoSpaceDE w:val="0"/>
              <w:autoSpaceDN w:val="0"/>
              <w:adjustRightInd w:val="0"/>
              <w:ind w:right="107"/>
              <w:jc w:val="both"/>
              <w:rPr>
                <w:sz w:val="22"/>
                <w:szCs w:val="22"/>
              </w:rPr>
            </w:pPr>
            <w:r>
              <w:rPr>
                <w:sz w:val="22"/>
                <w:szCs w:val="22"/>
              </w:rPr>
              <w:t>c)</w:t>
            </w:r>
            <w:r w:rsidR="00106B8E" w:rsidRPr="00720D49">
              <w:rPr>
                <w:sz w:val="22"/>
                <w:szCs w:val="22"/>
              </w:rPr>
              <w:t xml:space="preserve">   En el caso de correo electrónico, se dará por notificado </w:t>
            </w:r>
            <w:r w:rsidR="00804FF4">
              <w:rPr>
                <w:sz w:val="22"/>
                <w:szCs w:val="22"/>
              </w:rPr>
              <w:t>al día siguiente al de la remisión, sin necesidad de acuse de recibo, de conformidad a la Resolución DNCP N° 2490/</w:t>
            </w:r>
            <w:r w:rsidR="00D04252">
              <w:rPr>
                <w:sz w:val="22"/>
                <w:szCs w:val="22"/>
              </w:rPr>
              <w:t xml:space="preserve">19, artículo 7°. </w:t>
            </w:r>
          </w:p>
        </w:tc>
      </w:tr>
      <w:tr w:rsidR="003A6EB2" w:rsidRPr="00720D49" w14:paraId="17E32EC9" w14:textId="77777777" w:rsidTr="00DC155D">
        <w:trPr>
          <w:trHeight w:val="20"/>
          <w:jc w:val="center"/>
        </w:trPr>
        <w:tc>
          <w:tcPr>
            <w:tcW w:w="672" w:type="pct"/>
          </w:tcPr>
          <w:p w14:paraId="59A11D6C" w14:textId="77777777" w:rsidR="003A6EB2" w:rsidRPr="00720D49" w:rsidRDefault="00BD624E" w:rsidP="007022C7">
            <w:pPr>
              <w:widowControl w:val="0"/>
              <w:adjustRightInd w:val="0"/>
              <w:rPr>
                <w:b/>
                <w:sz w:val="22"/>
                <w:szCs w:val="22"/>
              </w:rPr>
            </w:pPr>
            <w:r w:rsidRPr="00720D49">
              <w:rPr>
                <w:b/>
                <w:sz w:val="22"/>
                <w:szCs w:val="22"/>
              </w:rPr>
              <w:t>1.9</w:t>
            </w:r>
          </w:p>
        </w:tc>
        <w:tc>
          <w:tcPr>
            <w:tcW w:w="4328" w:type="pct"/>
          </w:tcPr>
          <w:p w14:paraId="14F29260" w14:textId="77777777" w:rsidR="003A6EB2" w:rsidRPr="00720D49" w:rsidRDefault="003A6EB2" w:rsidP="007022C7">
            <w:pPr>
              <w:widowControl w:val="0"/>
              <w:adjustRightInd w:val="0"/>
              <w:rPr>
                <w:sz w:val="22"/>
                <w:szCs w:val="22"/>
              </w:rPr>
            </w:pPr>
            <w:r w:rsidRPr="00720D49">
              <w:rPr>
                <w:sz w:val="22"/>
                <w:szCs w:val="22"/>
              </w:rPr>
              <w:t xml:space="preserve">Los representantes autorizados son: </w:t>
            </w:r>
          </w:p>
          <w:p w14:paraId="38E6340F" w14:textId="47B73AB6" w:rsidR="003A6EB2" w:rsidRPr="00720D49" w:rsidRDefault="003A6EB2" w:rsidP="007022C7">
            <w:pPr>
              <w:widowControl w:val="0"/>
              <w:adjustRightInd w:val="0"/>
              <w:rPr>
                <w:sz w:val="22"/>
                <w:szCs w:val="22"/>
              </w:rPr>
            </w:pPr>
            <w:r w:rsidRPr="00720D49">
              <w:rPr>
                <w:sz w:val="22"/>
                <w:szCs w:val="22"/>
              </w:rPr>
              <w:t xml:space="preserve">En el caso del Contratante: </w:t>
            </w:r>
            <w:r w:rsidR="00D728C0" w:rsidRPr="00720D49">
              <w:rPr>
                <w:b/>
                <w:bCs/>
                <w:iCs/>
                <w:sz w:val="22"/>
                <w:szCs w:val="22"/>
              </w:rPr>
              <w:t>M</w:t>
            </w:r>
            <w:r w:rsidR="00D728C0" w:rsidRPr="00720D49">
              <w:rPr>
                <w:b/>
                <w:bCs/>
                <w:iCs/>
                <w:spacing w:val="1"/>
                <w:sz w:val="22"/>
                <w:szCs w:val="22"/>
              </w:rPr>
              <w:t>i</w:t>
            </w:r>
            <w:r w:rsidR="00D728C0" w:rsidRPr="00720D49">
              <w:rPr>
                <w:b/>
                <w:bCs/>
                <w:iCs/>
                <w:spacing w:val="-3"/>
                <w:sz w:val="22"/>
                <w:szCs w:val="22"/>
              </w:rPr>
              <w:t>n</w:t>
            </w:r>
            <w:r w:rsidR="00D728C0" w:rsidRPr="00720D49">
              <w:rPr>
                <w:b/>
                <w:bCs/>
                <w:iCs/>
                <w:spacing w:val="1"/>
                <w:sz w:val="22"/>
                <w:szCs w:val="22"/>
              </w:rPr>
              <w:t>i</w:t>
            </w:r>
            <w:r w:rsidR="00D728C0" w:rsidRPr="00720D49">
              <w:rPr>
                <w:b/>
                <w:bCs/>
                <w:iCs/>
                <w:sz w:val="22"/>
                <w:szCs w:val="22"/>
              </w:rPr>
              <w:t>s</w:t>
            </w:r>
            <w:r w:rsidR="00D728C0" w:rsidRPr="00720D49">
              <w:rPr>
                <w:b/>
                <w:bCs/>
                <w:iCs/>
                <w:spacing w:val="-1"/>
                <w:sz w:val="22"/>
                <w:szCs w:val="22"/>
              </w:rPr>
              <w:t>t</w:t>
            </w:r>
            <w:r w:rsidR="00D728C0" w:rsidRPr="00720D49">
              <w:rPr>
                <w:b/>
                <w:bCs/>
                <w:iCs/>
                <w:sz w:val="22"/>
                <w:szCs w:val="22"/>
              </w:rPr>
              <w:t>e</w:t>
            </w:r>
            <w:r w:rsidR="00D728C0" w:rsidRPr="00720D49">
              <w:rPr>
                <w:b/>
                <w:bCs/>
                <w:iCs/>
                <w:spacing w:val="-2"/>
                <w:sz w:val="22"/>
                <w:szCs w:val="22"/>
              </w:rPr>
              <w:t>r</w:t>
            </w:r>
            <w:r w:rsidR="00D728C0" w:rsidRPr="00720D49">
              <w:rPr>
                <w:b/>
                <w:bCs/>
                <w:iCs/>
                <w:spacing w:val="1"/>
                <w:sz w:val="22"/>
                <w:szCs w:val="22"/>
              </w:rPr>
              <w:t>i</w:t>
            </w:r>
            <w:r w:rsidR="00D728C0" w:rsidRPr="00720D49">
              <w:rPr>
                <w:b/>
                <w:bCs/>
                <w:iCs/>
                <w:sz w:val="22"/>
                <w:szCs w:val="22"/>
              </w:rPr>
              <w:t xml:space="preserve">o de </w:t>
            </w:r>
            <w:r w:rsidR="00D728C0" w:rsidRPr="00720D49">
              <w:rPr>
                <w:b/>
                <w:bCs/>
                <w:iCs/>
                <w:spacing w:val="-1"/>
                <w:sz w:val="22"/>
                <w:szCs w:val="22"/>
              </w:rPr>
              <w:t>E</w:t>
            </w:r>
            <w:r w:rsidR="00D728C0" w:rsidRPr="00720D49">
              <w:rPr>
                <w:b/>
                <w:bCs/>
                <w:iCs/>
                <w:sz w:val="22"/>
                <w:szCs w:val="22"/>
              </w:rPr>
              <w:t>d</w:t>
            </w:r>
            <w:r w:rsidR="00D728C0" w:rsidRPr="00720D49">
              <w:rPr>
                <w:b/>
                <w:bCs/>
                <w:iCs/>
                <w:spacing w:val="-3"/>
                <w:sz w:val="22"/>
                <w:szCs w:val="22"/>
              </w:rPr>
              <w:t>u</w:t>
            </w:r>
            <w:r w:rsidR="00D728C0" w:rsidRPr="00720D49">
              <w:rPr>
                <w:b/>
                <w:bCs/>
                <w:iCs/>
                <w:sz w:val="22"/>
                <w:szCs w:val="22"/>
              </w:rPr>
              <w:t>ca</w:t>
            </w:r>
            <w:r w:rsidR="00D728C0" w:rsidRPr="00720D49">
              <w:rPr>
                <w:b/>
                <w:bCs/>
                <w:iCs/>
                <w:spacing w:val="-2"/>
                <w:sz w:val="22"/>
                <w:szCs w:val="22"/>
              </w:rPr>
              <w:t>c</w:t>
            </w:r>
            <w:r w:rsidR="00D728C0" w:rsidRPr="00720D49">
              <w:rPr>
                <w:b/>
                <w:bCs/>
                <w:iCs/>
                <w:spacing w:val="1"/>
                <w:sz w:val="22"/>
                <w:szCs w:val="22"/>
              </w:rPr>
              <w:t>i</w:t>
            </w:r>
            <w:r w:rsidR="00D728C0" w:rsidRPr="00720D49">
              <w:rPr>
                <w:b/>
                <w:bCs/>
                <w:iCs/>
                <w:sz w:val="22"/>
                <w:szCs w:val="22"/>
              </w:rPr>
              <w:t xml:space="preserve">ón y </w:t>
            </w:r>
            <w:r w:rsidR="00D728C0" w:rsidRPr="00720D49">
              <w:rPr>
                <w:b/>
                <w:bCs/>
                <w:iCs/>
                <w:spacing w:val="-1"/>
                <w:sz w:val="22"/>
                <w:szCs w:val="22"/>
              </w:rPr>
              <w:t>C</w:t>
            </w:r>
            <w:r w:rsidR="00D728C0" w:rsidRPr="00720D49">
              <w:rPr>
                <w:b/>
                <w:bCs/>
                <w:iCs/>
                <w:spacing w:val="-3"/>
                <w:sz w:val="22"/>
                <w:szCs w:val="22"/>
              </w:rPr>
              <w:t>iencias</w:t>
            </w:r>
            <w:r w:rsidR="00FD270B">
              <w:rPr>
                <w:b/>
                <w:bCs/>
                <w:iCs/>
                <w:spacing w:val="-3"/>
                <w:sz w:val="22"/>
                <w:szCs w:val="22"/>
              </w:rPr>
              <w:t>.</w:t>
            </w:r>
          </w:p>
          <w:p w14:paraId="7267EC5A" w14:textId="77777777" w:rsidR="003A6EB2" w:rsidRPr="00720D49" w:rsidRDefault="003A6EB2" w:rsidP="007022C7">
            <w:pPr>
              <w:widowControl w:val="0"/>
              <w:adjustRightInd w:val="0"/>
              <w:rPr>
                <w:sz w:val="22"/>
                <w:szCs w:val="22"/>
              </w:rPr>
            </w:pPr>
            <w:r w:rsidRPr="00720D49">
              <w:rPr>
                <w:sz w:val="22"/>
                <w:szCs w:val="22"/>
              </w:rPr>
              <w:t>En el caso del Consultor</w:t>
            </w:r>
            <w:r w:rsidR="0021754A" w:rsidRPr="00720D49">
              <w:rPr>
                <w:sz w:val="22"/>
                <w:szCs w:val="22"/>
              </w:rPr>
              <w:t xml:space="preserve">: </w:t>
            </w:r>
            <w:r w:rsidR="002F7E22" w:rsidRPr="00720D49">
              <w:rPr>
                <w:sz w:val="22"/>
                <w:szCs w:val="22"/>
              </w:rPr>
              <w:t>______________________________</w:t>
            </w:r>
          </w:p>
        </w:tc>
      </w:tr>
      <w:tr w:rsidR="003A6EB2" w:rsidRPr="00720D49" w14:paraId="2DA8C529" w14:textId="77777777" w:rsidTr="00DC155D">
        <w:trPr>
          <w:trHeight w:val="20"/>
          <w:jc w:val="center"/>
        </w:trPr>
        <w:tc>
          <w:tcPr>
            <w:tcW w:w="672" w:type="pct"/>
          </w:tcPr>
          <w:p w14:paraId="018692B1" w14:textId="77777777" w:rsidR="003A6EB2" w:rsidRPr="00720D49" w:rsidRDefault="003A6EB2" w:rsidP="007022C7">
            <w:pPr>
              <w:rPr>
                <w:b/>
                <w:sz w:val="22"/>
                <w:szCs w:val="22"/>
              </w:rPr>
            </w:pPr>
          </w:p>
          <w:p w14:paraId="22B63039" w14:textId="77777777" w:rsidR="003A6EB2" w:rsidRPr="00720D49" w:rsidRDefault="003A6EB2" w:rsidP="007022C7">
            <w:pPr>
              <w:rPr>
                <w:b/>
                <w:sz w:val="22"/>
                <w:szCs w:val="22"/>
              </w:rPr>
            </w:pPr>
            <w:r w:rsidRPr="00720D49">
              <w:rPr>
                <w:b/>
                <w:sz w:val="22"/>
                <w:szCs w:val="22"/>
              </w:rPr>
              <w:t>1.</w:t>
            </w:r>
            <w:r w:rsidR="00BD624E" w:rsidRPr="00720D49">
              <w:rPr>
                <w:b/>
                <w:sz w:val="22"/>
                <w:szCs w:val="22"/>
              </w:rPr>
              <w:t>10</w:t>
            </w:r>
          </w:p>
        </w:tc>
        <w:tc>
          <w:tcPr>
            <w:tcW w:w="4328" w:type="pct"/>
          </w:tcPr>
          <w:p w14:paraId="4264BCB8" w14:textId="77777777" w:rsidR="003A6EB2" w:rsidRPr="00720D49" w:rsidRDefault="009B1DA1" w:rsidP="007022C7">
            <w:pPr>
              <w:jc w:val="both"/>
              <w:rPr>
                <w:sz w:val="22"/>
                <w:szCs w:val="22"/>
              </w:rPr>
            </w:pPr>
            <w:r w:rsidRPr="00720D49">
              <w:rPr>
                <w:sz w:val="22"/>
                <w:szCs w:val="22"/>
              </w:rPr>
              <w:t>El consultor será responsable del pago de todos los impuestos y otros tributos o gravámenes sin excepción alguna.</w:t>
            </w:r>
          </w:p>
        </w:tc>
      </w:tr>
      <w:tr w:rsidR="003A6EB2" w:rsidRPr="00720D49" w14:paraId="2CB76968" w14:textId="77777777" w:rsidTr="00DC155D">
        <w:trPr>
          <w:trHeight w:val="20"/>
          <w:jc w:val="center"/>
        </w:trPr>
        <w:tc>
          <w:tcPr>
            <w:tcW w:w="672" w:type="pct"/>
          </w:tcPr>
          <w:p w14:paraId="3EA07DAD" w14:textId="77777777" w:rsidR="003A6EB2" w:rsidRPr="00720D49" w:rsidRDefault="003A6EB2" w:rsidP="007022C7">
            <w:pPr>
              <w:rPr>
                <w:b/>
                <w:sz w:val="22"/>
                <w:szCs w:val="22"/>
              </w:rPr>
            </w:pPr>
          </w:p>
          <w:p w14:paraId="2E023023" w14:textId="77777777" w:rsidR="003A6EB2" w:rsidRPr="00720D49" w:rsidRDefault="003A6EB2" w:rsidP="007022C7">
            <w:pPr>
              <w:rPr>
                <w:b/>
                <w:sz w:val="22"/>
                <w:szCs w:val="22"/>
              </w:rPr>
            </w:pPr>
            <w:r w:rsidRPr="00720D49">
              <w:rPr>
                <w:b/>
                <w:sz w:val="22"/>
                <w:szCs w:val="22"/>
              </w:rPr>
              <w:t>2.1</w:t>
            </w:r>
          </w:p>
        </w:tc>
        <w:tc>
          <w:tcPr>
            <w:tcW w:w="4328" w:type="pct"/>
          </w:tcPr>
          <w:p w14:paraId="24FD83D6" w14:textId="5E6F5081" w:rsidR="003A6EB2" w:rsidRPr="004D2381" w:rsidRDefault="0077110B" w:rsidP="00FD270B">
            <w:pPr>
              <w:jc w:val="both"/>
              <w:rPr>
                <w:sz w:val="22"/>
                <w:szCs w:val="22"/>
              </w:rPr>
            </w:pPr>
            <w:r w:rsidRPr="004D2381">
              <w:rPr>
                <w:sz w:val="22"/>
                <w:szCs w:val="22"/>
                <w:u w:val="single"/>
              </w:rPr>
              <w:t>Las condiciones para la entrada en vigor del Contrato son las siguientes</w:t>
            </w:r>
            <w:r w:rsidRPr="004D2381">
              <w:rPr>
                <w:sz w:val="22"/>
                <w:szCs w:val="22"/>
              </w:rPr>
              <w:t xml:space="preserve">: dentro de </w:t>
            </w:r>
            <w:r w:rsidR="00FD270B" w:rsidRPr="004D2381">
              <w:rPr>
                <w:sz w:val="22"/>
                <w:szCs w:val="22"/>
              </w:rPr>
              <w:t xml:space="preserve">los 5 </w:t>
            </w:r>
            <w:r w:rsidR="00221074" w:rsidRPr="004D2381">
              <w:rPr>
                <w:sz w:val="22"/>
                <w:szCs w:val="22"/>
              </w:rPr>
              <w:t xml:space="preserve">(cinco) </w:t>
            </w:r>
            <w:r w:rsidR="00FD270B" w:rsidRPr="004D2381">
              <w:rPr>
                <w:sz w:val="22"/>
                <w:szCs w:val="22"/>
              </w:rPr>
              <w:t xml:space="preserve">días suscripto el contrato </w:t>
            </w:r>
            <w:r w:rsidRPr="004D2381">
              <w:rPr>
                <w:sz w:val="22"/>
                <w:szCs w:val="22"/>
              </w:rPr>
              <w:t xml:space="preserve">por </w:t>
            </w:r>
            <w:r w:rsidR="00FD270B" w:rsidRPr="004D2381">
              <w:rPr>
                <w:sz w:val="22"/>
                <w:szCs w:val="22"/>
              </w:rPr>
              <w:t xml:space="preserve">ambas </w:t>
            </w:r>
            <w:r w:rsidRPr="004D2381">
              <w:rPr>
                <w:sz w:val="22"/>
                <w:szCs w:val="22"/>
              </w:rPr>
              <w:t>partes.</w:t>
            </w:r>
          </w:p>
        </w:tc>
      </w:tr>
      <w:tr w:rsidR="00D728C0" w:rsidRPr="00720D49" w14:paraId="62D3711B" w14:textId="77777777" w:rsidTr="00DC155D">
        <w:trPr>
          <w:trHeight w:val="20"/>
          <w:jc w:val="center"/>
        </w:trPr>
        <w:tc>
          <w:tcPr>
            <w:tcW w:w="672" w:type="pct"/>
          </w:tcPr>
          <w:p w14:paraId="3A790E25" w14:textId="022595D4" w:rsidR="00D728C0" w:rsidRPr="00720D49" w:rsidRDefault="00D728C0" w:rsidP="007022C7">
            <w:pPr>
              <w:rPr>
                <w:b/>
                <w:sz w:val="22"/>
                <w:szCs w:val="22"/>
              </w:rPr>
            </w:pPr>
            <w:r w:rsidRPr="00720D49">
              <w:rPr>
                <w:b/>
                <w:sz w:val="22"/>
                <w:szCs w:val="22"/>
              </w:rPr>
              <w:t>2.2</w:t>
            </w:r>
          </w:p>
        </w:tc>
        <w:tc>
          <w:tcPr>
            <w:tcW w:w="4328" w:type="pct"/>
          </w:tcPr>
          <w:p w14:paraId="5120651A" w14:textId="59452696" w:rsidR="00D728C0" w:rsidRPr="00720D49" w:rsidRDefault="00D728C0" w:rsidP="00DC155D">
            <w:pPr>
              <w:jc w:val="both"/>
              <w:rPr>
                <w:sz w:val="22"/>
                <w:szCs w:val="22"/>
                <w:u w:val="single"/>
              </w:rPr>
            </w:pPr>
            <w:r w:rsidRPr="00720D49">
              <w:rPr>
                <w:sz w:val="22"/>
                <w:szCs w:val="22"/>
              </w:rPr>
              <w:t>La prestación del servicio comenzar</w:t>
            </w:r>
            <w:r w:rsidR="00DC155D" w:rsidRPr="00720D49">
              <w:rPr>
                <w:sz w:val="22"/>
                <w:szCs w:val="22"/>
              </w:rPr>
              <w:t>á</w:t>
            </w:r>
            <w:r w:rsidRPr="00720D49">
              <w:rPr>
                <w:sz w:val="22"/>
                <w:szCs w:val="22"/>
              </w:rPr>
              <w:t xml:space="preserve"> a partir de la fecha de recepción de la Orden de Inicio de</w:t>
            </w:r>
            <w:r w:rsidR="00DC155D" w:rsidRPr="00720D49">
              <w:rPr>
                <w:sz w:val="22"/>
                <w:szCs w:val="22"/>
              </w:rPr>
              <w:t>l</w:t>
            </w:r>
            <w:r w:rsidRPr="00720D49">
              <w:rPr>
                <w:sz w:val="22"/>
                <w:szCs w:val="22"/>
              </w:rPr>
              <w:t xml:space="preserve"> </w:t>
            </w:r>
            <w:r w:rsidR="00DC155D" w:rsidRPr="00720D49">
              <w:rPr>
                <w:sz w:val="22"/>
                <w:szCs w:val="22"/>
              </w:rPr>
              <w:t>S</w:t>
            </w:r>
            <w:r w:rsidRPr="00720D49">
              <w:rPr>
                <w:sz w:val="22"/>
                <w:szCs w:val="22"/>
              </w:rPr>
              <w:t>ervicio, por parte de la consultora.</w:t>
            </w:r>
          </w:p>
        </w:tc>
      </w:tr>
      <w:tr w:rsidR="00AA016C" w:rsidRPr="00720D49" w14:paraId="5C6CEC61" w14:textId="77777777" w:rsidTr="00DC155D">
        <w:trPr>
          <w:trHeight w:val="20"/>
          <w:jc w:val="center"/>
        </w:trPr>
        <w:tc>
          <w:tcPr>
            <w:tcW w:w="672" w:type="pct"/>
          </w:tcPr>
          <w:p w14:paraId="13538B42" w14:textId="77777777" w:rsidR="00AA016C" w:rsidRPr="00720D49" w:rsidRDefault="00BD624E" w:rsidP="007022C7">
            <w:pPr>
              <w:rPr>
                <w:b/>
                <w:sz w:val="22"/>
                <w:szCs w:val="22"/>
              </w:rPr>
            </w:pPr>
            <w:r w:rsidRPr="00720D49">
              <w:rPr>
                <w:b/>
                <w:sz w:val="22"/>
                <w:szCs w:val="22"/>
              </w:rPr>
              <w:t>2.3</w:t>
            </w:r>
          </w:p>
        </w:tc>
        <w:tc>
          <w:tcPr>
            <w:tcW w:w="4328" w:type="pct"/>
          </w:tcPr>
          <w:p w14:paraId="6E6BE758" w14:textId="77777777" w:rsidR="003D4BD7" w:rsidRPr="00720D49" w:rsidRDefault="003D4BD7" w:rsidP="003D4BD7">
            <w:pPr>
              <w:jc w:val="both"/>
              <w:rPr>
                <w:sz w:val="22"/>
                <w:szCs w:val="22"/>
              </w:rPr>
            </w:pPr>
            <w:r w:rsidRPr="00165A1E">
              <w:rPr>
                <w:sz w:val="22"/>
                <w:szCs w:val="22"/>
                <w:highlight w:val="yellow"/>
              </w:rPr>
              <w:t>Los servicios tendrán una duración total de</w:t>
            </w:r>
            <w:r w:rsidRPr="00720D49">
              <w:rPr>
                <w:sz w:val="22"/>
                <w:szCs w:val="22"/>
              </w:rPr>
              <w:t xml:space="preserve"> </w:t>
            </w:r>
            <w:r w:rsidRPr="00165A1E">
              <w:rPr>
                <w:sz w:val="22"/>
                <w:szCs w:val="22"/>
                <w:highlight w:val="yellow"/>
              </w:rPr>
              <w:t>9 (nueve</w:t>
            </w:r>
            <w:r>
              <w:rPr>
                <w:sz w:val="22"/>
                <w:szCs w:val="22"/>
              </w:rPr>
              <w:t>)</w:t>
            </w:r>
            <w:r w:rsidRPr="00720D49">
              <w:rPr>
                <w:sz w:val="22"/>
                <w:szCs w:val="22"/>
              </w:rPr>
              <w:t xml:space="preserve"> meses a partir de la fecha en que el consultor recibe la orden de inicio de los servicios contratados. </w:t>
            </w:r>
          </w:p>
          <w:p w14:paraId="0712199A" w14:textId="0C2B2660" w:rsidR="00AA016C" w:rsidRPr="00720D49" w:rsidRDefault="00AA016C" w:rsidP="003D4BD7">
            <w:pPr>
              <w:jc w:val="both"/>
              <w:rPr>
                <w:sz w:val="22"/>
                <w:szCs w:val="22"/>
              </w:rPr>
            </w:pPr>
          </w:p>
        </w:tc>
      </w:tr>
      <w:tr w:rsidR="003A6EB2" w:rsidRPr="00720D49" w14:paraId="21EC2FB2" w14:textId="77777777" w:rsidTr="00DC155D">
        <w:trPr>
          <w:trHeight w:val="20"/>
          <w:jc w:val="center"/>
        </w:trPr>
        <w:tc>
          <w:tcPr>
            <w:tcW w:w="672" w:type="pct"/>
          </w:tcPr>
          <w:p w14:paraId="17337463" w14:textId="77777777" w:rsidR="003A6EB2" w:rsidRPr="00AF20A7" w:rsidRDefault="00BD624E" w:rsidP="007022C7">
            <w:pPr>
              <w:rPr>
                <w:b/>
                <w:sz w:val="22"/>
                <w:szCs w:val="22"/>
              </w:rPr>
            </w:pPr>
            <w:r w:rsidRPr="00AF20A7">
              <w:rPr>
                <w:b/>
                <w:sz w:val="22"/>
                <w:szCs w:val="22"/>
              </w:rPr>
              <w:lastRenderedPageBreak/>
              <w:t>2.4</w:t>
            </w:r>
          </w:p>
        </w:tc>
        <w:tc>
          <w:tcPr>
            <w:tcW w:w="4328" w:type="pct"/>
          </w:tcPr>
          <w:p w14:paraId="5A81000F" w14:textId="49380671" w:rsidR="0084453B" w:rsidRPr="00AF20A7" w:rsidRDefault="003D4BD7" w:rsidP="00094C3A">
            <w:pPr>
              <w:jc w:val="both"/>
              <w:rPr>
                <w:sz w:val="22"/>
                <w:szCs w:val="22"/>
              </w:rPr>
            </w:pPr>
            <w:r w:rsidRPr="00720D49">
              <w:rPr>
                <w:sz w:val="22"/>
                <w:szCs w:val="22"/>
              </w:rPr>
              <w:t>El plazo de vigencia del contrato será hasta el cumplimiento total de las obligaciones, con la recepción del Informe Final por parte del Responsable del Programa o Proyecto que corresponda.</w:t>
            </w:r>
          </w:p>
        </w:tc>
      </w:tr>
      <w:tr w:rsidR="003A6EB2" w:rsidRPr="00720D49" w14:paraId="1DAB36AD" w14:textId="77777777" w:rsidTr="00DC155D">
        <w:trPr>
          <w:trHeight w:val="20"/>
          <w:jc w:val="center"/>
        </w:trPr>
        <w:tc>
          <w:tcPr>
            <w:tcW w:w="672" w:type="pct"/>
          </w:tcPr>
          <w:p w14:paraId="7CEE76E2" w14:textId="77777777" w:rsidR="003A6EB2" w:rsidRPr="00720D49" w:rsidRDefault="00BD624E" w:rsidP="007022C7">
            <w:pPr>
              <w:rPr>
                <w:b/>
                <w:sz w:val="22"/>
                <w:szCs w:val="22"/>
              </w:rPr>
            </w:pPr>
            <w:r w:rsidRPr="00720D49">
              <w:rPr>
                <w:b/>
                <w:sz w:val="22"/>
                <w:szCs w:val="22"/>
              </w:rPr>
              <w:t>3.2.4</w:t>
            </w:r>
          </w:p>
        </w:tc>
        <w:tc>
          <w:tcPr>
            <w:tcW w:w="4328" w:type="pct"/>
          </w:tcPr>
          <w:p w14:paraId="6353B748" w14:textId="1F06B62D" w:rsidR="003A6EB2" w:rsidRPr="00720D49" w:rsidRDefault="003A6EB2" w:rsidP="007022C7">
            <w:pPr>
              <w:jc w:val="both"/>
              <w:rPr>
                <w:sz w:val="22"/>
                <w:szCs w:val="22"/>
              </w:rPr>
            </w:pPr>
            <w:r w:rsidRPr="00720D49">
              <w:rPr>
                <w:sz w:val="22"/>
                <w:szCs w:val="22"/>
              </w:rPr>
              <w:t>Prohibición al Consultor de tener otros intereses en el Proyecto: El Consultor</w:t>
            </w:r>
            <w:r w:rsidR="00736FF0" w:rsidRPr="00720D49">
              <w:rPr>
                <w:sz w:val="22"/>
                <w:szCs w:val="22"/>
              </w:rPr>
              <w:t xml:space="preserve">, </w:t>
            </w:r>
            <w:r w:rsidR="00A76C5F" w:rsidRPr="00720D49">
              <w:rPr>
                <w:sz w:val="22"/>
                <w:szCs w:val="22"/>
              </w:rPr>
              <w:t>Subconsultor, Personales</w:t>
            </w:r>
            <w:r w:rsidRPr="00720D49">
              <w:rPr>
                <w:sz w:val="22"/>
                <w:szCs w:val="22"/>
              </w:rPr>
              <w:t>,</w:t>
            </w:r>
            <w:r w:rsidR="00736FF0" w:rsidRPr="00720D49">
              <w:rPr>
                <w:sz w:val="22"/>
                <w:szCs w:val="22"/>
              </w:rPr>
              <w:t xml:space="preserve"> no</w:t>
            </w:r>
            <w:r w:rsidRPr="00720D49">
              <w:rPr>
                <w:sz w:val="22"/>
                <w:szCs w:val="22"/>
              </w:rPr>
              <w:t xml:space="preserve"> podrán desarrollar</w:t>
            </w:r>
            <w:r w:rsidR="00736FF0" w:rsidRPr="00720D49">
              <w:rPr>
                <w:sz w:val="22"/>
                <w:szCs w:val="22"/>
              </w:rPr>
              <w:t xml:space="preserve"> </w:t>
            </w:r>
            <w:r w:rsidRPr="00720D49">
              <w:rPr>
                <w:sz w:val="22"/>
                <w:szCs w:val="22"/>
              </w:rPr>
              <w:t xml:space="preserve">en forma directa o indirecta, ninguna de las siguientes actividades: </w:t>
            </w:r>
            <w:r w:rsidR="00736FF0" w:rsidRPr="00720D49">
              <w:rPr>
                <w:sz w:val="22"/>
                <w:szCs w:val="22"/>
              </w:rPr>
              <w:t>Co</w:t>
            </w:r>
            <w:r w:rsidRPr="00720D49">
              <w:rPr>
                <w:sz w:val="22"/>
                <w:szCs w:val="22"/>
              </w:rPr>
              <w:t>mercial</w:t>
            </w:r>
            <w:r w:rsidR="00736FF0" w:rsidRPr="00720D49">
              <w:rPr>
                <w:sz w:val="22"/>
                <w:szCs w:val="22"/>
              </w:rPr>
              <w:t xml:space="preserve">es </w:t>
            </w:r>
            <w:r w:rsidRPr="00720D49">
              <w:rPr>
                <w:sz w:val="22"/>
                <w:szCs w:val="22"/>
              </w:rPr>
              <w:t>o profesional</w:t>
            </w:r>
            <w:r w:rsidR="00736FF0" w:rsidRPr="00720D49">
              <w:rPr>
                <w:sz w:val="22"/>
                <w:szCs w:val="22"/>
              </w:rPr>
              <w:t>es</w:t>
            </w:r>
            <w:r w:rsidRPr="00720D49">
              <w:rPr>
                <w:sz w:val="22"/>
                <w:szCs w:val="22"/>
              </w:rPr>
              <w:t xml:space="preserve"> </w:t>
            </w:r>
            <w:r w:rsidR="00736FF0" w:rsidRPr="00720D49">
              <w:rPr>
                <w:sz w:val="22"/>
                <w:szCs w:val="22"/>
              </w:rPr>
              <w:t xml:space="preserve">durante la vigencia de este Contrato </w:t>
            </w:r>
            <w:r w:rsidRPr="00720D49">
              <w:rPr>
                <w:sz w:val="22"/>
                <w:szCs w:val="22"/>
              </w:rPr>
              <w:t>en el Paraguay que sea</w:t>
            </w:r>
            <w:r w:rsidR="00736FF0" w:rsidRPr="00720D49">
              <w:rPr>
                <w:sz w:val="22"/>
                <w:szCs w:val="22"/>
              </w:rPr>
              <w:t>n</w:t>
            </w:r>
            <w:r w:rsidRPr="00720D49">
              <w:rPr>
                <w:sz w:val="22"/>
                <w:szCs w:val="22"/>
              </w:rPr>
              <w:t xml:space="preserve"> incompatible</w:t>
            </w:r>
            <w:r w:rsidR="00736FF0" w:rsidRPr="00720D49">
              <w:rPr>
                <w:sz w:val="22"/>
                <w:szCs w:val="22"/>
              </w:rPr>
              <w:t>s</w:t>
            </w:r>
            <w:r w:rsidRPr="00720D49">
              <w:rPr>
                <w:sz w:val="22"/>
                <w:szCs w:val="22"/>
              </w:rPr>
              <w:t xml:space="preserve"> con las asignadas a ellos</w:t>
            </w:r>
            <w:r w:rsidR="00736FF0" w:rsidRPr="00720D49">
              <w:rPr>
                <w:sz w:val="22"/>
                <w:szCs w:val="22"/>
              </w:rPr>
              <w:t>,</w:t>
            </w:r>
            <w:r w:rsidRPr="00720D49">
              <w:rPr>
                <w:sz w:val="22"/>
                <w:szCs w:val="22"/>
              </w:rPr>
              <w:t xml:space="preserve"> en virtud de este Contrato.</w:t>
            </w:r>
          </w:p>
        </w:tc>
      </w:tr>
      <w:tr w:rsidR="003A6EB2" w:rsidRPr="00720D49" w14:paraId="2A8B7A49" w14:textId="77777777" w:rsidTr="00DC155D">
        <w:trPr>
          <w:trHeight w:val="20"/>
          <w:jc w:val="center"/>
        </w:trPr>
        <w:tc>
          <w:tcPr>
            <w:tcW w:w="672" w:type="pct"/>
          </w:tcPr>
          <w:p w14:paraId="4C5D4571" w14:textId="77777777" w:rsidR="003A6EB2" w:rsidRPr="00720D49" w:rsidRDefault="0084453B" w:rsidP="007022C7">
            <w:pPr>
              <w:rPr>
                <w:b/>
                <w:sz w:val="22"/>
                <w:szCs w:val="22"/>
              </w:rPr>
            </w:pPr>
            <w:r w:rsidRPr="00720D49">
              <w:rPr>
                <w:b/>
                <w:sz w:val="22"/>
                <w:szCs w:val="22"/>
              </w:rPr>
              <w:t>3.</w:t>
            </w:r>
            <w:r w:rsidR="00BD624E" w:rsidRPr="00720D49">
              <w:rPr>
                <w:b/>
                <w:sz w:val="22"/>
                <w:szCs w:val="22"/>
              </w:rPr>
              <w:t>5</w:t>
            </w:r>
          </w:p>
        </w:tc>
        <w:tc>
          <w:tcPr>
            <w:tcW w:w="4328" w:type="pct"/>
          </w:tcPr>
          <w:p w14:paraId="313DDB8A" w14:textId="77777777" w:rsidR="0084453B" w:rsidRPr="00720D49" w:rsidRDefault="0084453B" w:rsidP="007022C7">
            <w:pPr>
              <w:keepNext/>
              <w:keepLines/>
              <w:jc w:val="both"/>
              <w:rPr>
                <w:sz w:val="22"/>
                <w:szCs w:val="22"/>
              </w:rPr>
            </w:pPr>
            <w:r w:rsidRPr="00720D49">
              <w:rPr>
                <w:sz w:val="22"/>
                <w:szCs w:val="22"/>
              </w:rPr>
              <w:t>Los riesgos y las coberturas serán las siguientes:</w:t>
            </w:r>
          </w:p>
          <w:p w14:paraId="2D1C0EA8" w14:textId="77777777" w:rsidR="008C3C96" w:rsidRPr="00720D49" w:rsidRDefault="008C3C96" w:rsidP="007022C7">
            <w:pPr>
              <w:keepNext/>
              <w:keepLines/>
              <w:jc w:val="both"/>
              <w:rPr>
                <w:sz w:val="22"/>
                <w:szCs w:val="22"/>
              </w:rPr>
            </w:pPr>
          </w:p>
          <w:p w14:paraId="286B0E7C" w14:textId="77777777" w:rsidR="0084453B" w:rsidRPr="00720D49" w:rsidRDefault="00F5190B" w:rsidP="007022C7">
            <w:pPr>
              <w:keepNext/>
              <w:keepLines/>
              <w:jc w:val="both"/>
              <w:rPr>
                <w:sz w:val="22"/>
                <w:szCs w:val="22"/>
              </w:rPr>
            </w:pPr>
            <w:r w:rsidRPr="00720D49">
              <w:rPr>
                <w:sz w:val="22"/>
                <w:szCs w:val="22"/>
              </w:rPr>
              <w:t>(a)</w:t>
            </w:r>
            <w:r w:rsidR="0084453B" w:rsidRPr="00720D49">
              <w:rPr>
                <w:sz w:val="22"/>
                <w:szCs w:val="22"/>
              </w:rPr>
              <w:t xml:space="preserve">El porcentaje de la Garantía de Desempeño de una Actividad o Profesión será de 10% (Diez por ciento) del valor del Contrato, por el plazo de vigencia del contrato. </w:t>
            </w:r>
          </w:p>
          <w:p w14:paraId="2E178184" w14:textId="77777777" w:rsidR="008C3C96" w:rsidRPr="00720D49" w:rsidRDefault="008C3C96" w:rsidP="007022C7">
            <w:pPr>
              <w:keepNext/>
              <w:keepLines/>
              <w:jc w:val="both"/>
              <w:rPr>
                <w:sz w:val="22"/>
                <w:szCs w:val="22"/>
              </w:rPr>
            </w:pPr>
          </w:p>
          <w:p w14:paraId="56D06FF5" w14:textId="1A73CF3E" w:rsidR="0084453B" w:rsidRPr="00720D49" w:rsidRDefault="0084453B" w:rsidP="007022C7">
            <w:pPr>
              <w:keepNext/>
              <w:keepLines/>
              <w:jc w:val="both"/>
              <w:rPr>
                <w:sz w:val="22"/>
                <w:szCs w:val="22"/>
              </w:rPr>
            </w:pPr>
            <w:r w:rsidRPr="00720D49">
              <w:rPr>
                <w:sz w:val="22"/>
                <w:szCs w:val="22"/>
              </w:rPr>
              <w:t xml:space="preserve">Reaseguros: De conformidad a lo establecido en la Resolución Ministerial N° 1526/09, “Por la cual se reglamenta la presentación de las documentaciones respaldatorias de las diferentes </w:t>
            </w:r>
            <w:r w:rsidR="00463A3D" w:rsidRPr="00720D49">
              <w:rPr>
                <w:sz w:val="22"/>
                <w:szCs w:val="22"/>
              </w:rPr>
              <w:t>Garantías Bancarias</w:t>
            </w:r>
            <w:r w:rsidRPr="00720D49">
              <w:rPr>
                <w:sz w:val="22"/>
                <w:szCs w:val="22"/>
              </w:rPr>
              <w:t xml:space="preserve"> que son presentadas a este Ministerio”, las garantías solicitadas deberán </w:t>
            </w:r>
            <w:r w:rsidR="002844AB" w:rsidRPr="00720D49">
              <w:rPr>
                <w:sz w:val="22"/>
                <w:szCs w:val="22"/>
              </w:rPr>
              <w:t>de</w:t>
            </w:r>
            <w:r w:rsidRPr="00720D49">
              <w:rPr>
                <w:sz w:val="22"/>
                <w:szCs w:val="22"/>
              </w:rPr>
              <w:t xml:space="preserve"> contar con cobertura de Reaseguros de acuerdo a los valores establecidos por la Superintendencia de Seguros en su Resolución N° 102/2009, debiendo presentar a este Ministerio para su verificación las siguientes Documentaciones en el formato requerido:</w:t>
            </w:r>
          </w:p>
          <w:p w14:paraId="1563DD07" w14:textId="77777777" w:rsidR="008D22D2" w:rsidRPr="00720D49" w:rsidRDefault="008D22D2" w:rsidP="007022C7">
            <w:pPr>
              <w:keepNext/>
              <w:keepLines/>
              <w:jc w:val="both"/>
              <w:rPr>
                <w:sz w:val="22"/>
                <w:szCs w:val="22"/>
              </w:rPr>
            </w:pPr>
          </w:p>
          <w:p w14:paraId="332312E9" w14:textId="77777777" w:rsidR="0084453B" w:rsidRPr="00720D49" w:rsidRDefault="0084453B" w:rsidP="007022C7">
            <w:pPr>
              <w:keepNext/>
              <w:keepLines/>
              <w:jc w:val="both"/>
              <w:rPr>
                <w:sz w:val="22"/>
                <w:szCs w:val="22"/>
              </w:rPr>
            </w:pPr>
            <w:r w:rsidRPr="00720D49">
              <w:rPr>
                <w:sz w:val="22"/>
                <w:szCs w:val="22"/>
              </w:rPr>
              <w:t>Constancia emitida por el Corredor (Broker) del Contrato Automático de Reaseguros, con la mención del Reasegurador Líder, país de origen, porcentaje de p</w:t>
            </w:r>
            <w:r w:rsidR="00F5190B" w:rsidRPr="00720D49">
              <w:rPr>
                <w:sz w:val="22"/>
                <w:szCs w:val="22"/>
              </w:rPr>
              <w:t xml:space="preserve">articipación, calificación, </w:t>
            </w:r>
            <w:r w:rsidR="00963F03" w:rsidRPr="00720D49">
              <w:rPr>
                <w:sz w:val="22"/>
                <w:szCs w:val="22"/>
              </w:rPr>
              <w:t>y vigencia</w:t>
            </w:r>
            <w:r w:rsidRPr="00720D49">
              <w:rPr>
                <w:sz w:val="22"/>
                <w:szCs w:val="22"/>
              </w:rPr>
              <w:t xml:space="preserve"> del referido documento.</w:t>
            </w:r>
          </w:p>
          <w:p w14:paraId="6399456A" w14:textId="77777777" w:rsidR="008C3C96" w:rsidRPr="00720D49" w:rsidRDefault="008C3C96" w:rsidP="007022C7">
            <w:pPr>
              <w:keepNext/>
              <w:keepLines/>
              <w:jc w:val="both"/>
              <w:rPr>
                <w:sz w:val="22"/>
                <w:szCs w:val="22"/>
              </w:rPr>
            </w:pPr>
          </w:p>
          <w:p w14:paraId="0A08EC5F" w14:textId="77777777" w:rsidR="0084453B" w:rsidRPr="00720D49" w:rsidRDefault="0084453B" w:rsidP="007022C7">
            <w:pPr>
              <w:keepNext/>
              <w:keepLines/>
              <w:jc w:val="both"/>
              <w:rPr>
                <w:sz w:val="22"/>
                <w:szCs w:val="22"/>
              </w:rPr>
            </w:pPr>
            <w:r w:rsidRPr="00720D49">
              <w:rPr>
                <w:sz w:val="22"/>
                <w:szCs w:val="22"/>
              </w:rPr>
              <w:t>En caso de que el monto asegurado sobrepase la capacidad del citado Contrato, indicar como ha sido colocado en Reaseguro Facultativo, debiendo mencionar el Nombre del reasegurador, porcentaje de participación, y la nota de cobertura del negocio realizado, nombre del contacto en el Reasegurador con el que se pueda certificar la cobertura, indicando cargo, dirección de e-mail, teléfono y fax del mismo.</w:t>
            </w:r>
          </w:p>
          <w:p w14:paraId="1360AB77" w14:textId="77777777" w:rsidR="0084453B" w:rsidRPr="00720D49" w:rsidRDefault="0084453B" w:rsidP="007022C7">
            <w:pPr>
              <w:keepNext/>
              <w:keepLines/>
              <w:jc w:val="both"/>
              <w:rPr>
                <w:sz w:val="22"/>
                <w:szCs w:val="22"/>
              </w:rPr>
            </w:pPr>
          </w:p>
          <w:p w14:paraId="7E9EBB7C" w14:textId="3655F056" w:rsidR="003A6EB2" w:rsidRPr="00720D49" w:rsidRDefault="0084453B" w:rsidP="007022C7">
            <w:pPr>
              <w:keepNext/>
              <w:keepLines/>
              <w:jc w:val="both"/>
              <w:rPr>
                <w:sz w:val="22"/>
                <w:szCs w:val="22"/>
              </w:rPr>
            </w:pPr>
            <w:r w:rsidRPr="00720D49">
              <w:rPr>
                <w:sz w:val="22"/>
                <w:szCs w:val="22"/>
              </w:rPr>
              <w:t>Deberán ser presentadas por el Consultor como condición previa a la emisión de la Orden de Proceder por part</w:t>
            </w:r>
            <w:r w:rsidR="00463A3D" w:rsidRPr="00720D49">
              <w:rPr>
                <w:sz w:val="22"/>
                <w:szCs w:val="22"/>
              </w:rPr>
              <w:t>e del Contratante. Estas garantías bancarias</w:t>
            </w:r>
            <w:r w:rsidRPr="00720D49">
              <w:rPr>
                <w:sz w:val="22"/>
                <w:szCs w:val="22"/>
              </w:rPr>
              <w:t xml:space="preserve"> deberán contener una cláusula que supedita su cancelación anticipada a un aviso previo por parte de la Empresa de Seguros a la Contratante. La póliza detallada en (b) deberá especificar que el personal del Contratante asignado para coordinación, supervisión o acompañamiento del servicio del Consultor, se considerará como tercero a efectos de esta cobertura.</w:t>
            </w:r>
          </w:p>
        </w:tc>
      </w:tr>
      <w:tr w:rsidR="003A6EB2" w:rsidRPr="00720D49" w14:paraId="3B79C347" w14:textId="77777777" w:rsidTr="00DC155D">
        <w:trPr>
          <w:trHeight w:val="659"/>
          <w:jc w:val="center"/>
        </w:trPr>
        <w:tc>
          <w:tcPr>
            <w:tcW w:w="672" w:type="pct"/>
          </w:tcPr>
          <w:p w14:paraId="43DF0E46" w14:textId="77777777" w:rsidR="003A6EB2" w:rsidRPr="00720D49" w:rsidRDefault="003A6EB2" w:rsidP="007022C7">
            <w:pPr>
              <w:rPr>
                <w:b/>
                <w:sz w:val="22"/>
                <w:szCs w:val="22"/>
              </w:rPr>
            </w:pPr>
          </w:p>
          <w:p w14:paraId="5F335F68" w14:textId="77777777" w:rsidR="003A6EB2" w:rsidRPr="00720D49" w:rsidRDefault="0084453B" w:rsidP="007022C7">
            <w:pPr>
              <w:rPr>
                <w:b/>
                <w:sz w:val="22"/>
                <w:szCs w:val="22"/>
              </w:rPr>
            </w:pPr>
            <w:r w:rsidRPr="00720D49">
              <w:rPr>
                <w:b/>
                <w:sz w:val="22"/>
                <w:szCs w:val="22"/>
              </w:rPr>
              <w:t>3.</w:t>
            </w:r>
            <w:r w:rsidR="00BD624E" w:rsidRPr="00720D49">
              <w:rPr>
                <w:b/>
                <w:sz w:val="22"/>
                <w:szCs w:val="22"/>
              </w:rPr>
              <w:t>6</w:t>
            </w:r>
          </w:p>
        </w:tc>
        <w:tc>
          <w:tcPr>
            <w:tcW w:w="4328" w:type="pct"/>
          </w:tcPr>
          <w:p w14:paraId="50DFF9AA" w14:textId="77777777" w:rsidR="0084453B" w:rsidRPr="00720D49" w:rsidRDefault="00963F03" w:rsidP="007022C7">
            <w:pPr>
              <w:jc w:val="both"/>
              <w:rPr>
                <w:sz w:val="22"/>
                <w:szCs w:val="22"/>
              </w:rPr>
            </w:pPr>
            <w:r w:rsidRPr="00720D49">
              <w:rPr>
                <w:sz w:val="22"/>
                <w:szCs w:val="22"/>
              </w:rPr>
              <w:t>El Consultor no podrá utilizar estos documentos para fines ajenos a este Contrato sin el consentimiento previo por escrito del Contratante.</w:t>
            </w:r>
          </w:p>
        </w:tc>
      </w:tr>
      <w:tr w:rsidR="003A6EB2" w:rsidRPr="00720D49" w14:paraId="0F7AE76A" w14:textId="77777777" w:rsidTr="00DC155D">
        <w:trPr>
          <w:trHeight w:val="20"/>
          <w:jc w:val="center"/>
        </w:trPr>
        <w:tc>
          <w:tcPr>
            <w:tcW w:w="672" w:type="pct"/>
          </w:tcPr>
          <w:p w14:paraId="49455070" w14:textId="77777777" w:rsidR="003A6EB2" w:rsidRPr="00720D49" w:rsidRDefault="003A6EB2" w:rsidP="007022C7">
            <w:pPr>
              <w:rPr>
                <w:b/>
                <w:sz w:val="22"/>
                <w:szCs w:val="22"/>
              </w:rPr>
            </w:pPr>
          </w:p>
          <w:p w14:paraId="032BA3C5" w14:textId="77777777" w:rsidR="003A6EB2" w:rsidRPr="00720D49" w:rsidRDefault="003A6EB2" w:rsidP="007022C7">
            <w:pPr>
              <w:rPr>
                <w:b/>
                <w:sz w:val="22"/>
                <w:szCs w:val="22"/>
              </w:rPr>
            </w:pPr>
            <w:r w:rsidRPr="00720D49">
              <w:rPr>
                <w:b/>
                <w:sz w:val="22"/>
                <w:szCs w:val="22"/>
              </w:rPr>
              <w:t>3.7</w:t>
            </w:r>
          </w:p>
        </w:tc>
        <w:tc>
          <w:tcPr>
            <w:tcW w:w="4328" w:type="pct"/>
          </w:tcPr>
          <w:p w14:paraId="3C367031" w14:textId="77777777" w:rsidR="003A6EB2" w:rsidRPr="00720D49" w:rsidRDefault="00963F03" w:rsidP="007022C7">
            <w:pPr>
              <w:jc w:val="both"/>
              <w:rPr>
                <w:sz w:val="22"/>
                <w:szCs w:val="22"/>
              </w:rPr>
            </w:pPr>
            <w:r w:rsidRPr="00720D49">
              <w:rPr>
                <w:sz w:val="22"/>
                <w:szCs w:val="22"/>
              </w:rPr>
              <w:t>El Consultor será responsable por la obtención de visas, licencias, permisos de trabajo, trámites de aduana e inmigración para el personal extranjero o repatriado que pudiera contratar, así como la obtención de las aprobaciones del Gobierno que se requieran, autorizaciones de importación y exportación y otros similares, eximiendo al Contratante de cualquier responsabilidad.</w:t>
            </w:r>
          </w:p>
        </w:tc>
      </w:tr>
      <w:tr w:rsidR="003A6EB2" w:rsidRPr="00720D49" w14:paraId="0DD75733" w14:textId="77777777" w:rsidTr="00DC155D">
        <w:trPr>
          <w:trHeight w:val="20"/>
          <w:jc w:val="center"/>
        </w:trPr>
        <w:tc>
          <w:tcPr>
            <w:tcW w:w="672" w:type="pct"/>
          </w:tcPr>
          <w:p w14:paraId="790C8F4B" w14:textId="77777777" w:rsidR="002C03B7" w:rsidRPr="00720D49" w:rsidRDefault="002C03B7" w:rsidP="007022C7">
            <w:pPr>
              <w:rPr>
                <w:b/>
                <w:sz w:val="22"/>
                <w:szCs w:val="22"/>
              </w:rPr>
            </w:pPr>
          </w:p>
          <w:p w14:paraId="71E21C84" w14:textId="77777777" w:rsidR="003A6EB2" w:rsidRPr="00720D49" w:rsidRDefault="003A6EB2" w:rsidP="007022C7">
            <w:pPr>
              <w:rPr>
                <w:b/>
                <w:sz w:val="22"/>
                <w:szCs w:val="22"/>
              </w:rPr>
            </w:pPr>
            <w:r w:rsidRPr="00720D49">
              <w:rPr>
                <w:b/>
                <w:sz w:val="22"/>
                <w:szCs w:val="22"/>
              </w:rPr>
              <w:t>4.</w:t>
            </w:r>
            <w:r w:rsidR="00D37567" w:rsidRPr="00720D49">
              <w:rPr>
                <w:b/>
                <w:sz w:val="22"/>
                <w:szCs w:val="22"/>
              </w:rPr>
              <w:t>3</w:t>
            </w:r>
          </w:p>
        </w:tc>
        <w:tc>
          <w:tcPr>
            <w:tcW w:w="4328" w:type="pct"/>
          </w:tcPr>
          <w:p w14:paraId="0A6CDFEE" w14:textId="3CB01A38" w:rsidR="003A6EB2" w:rsidRPr="00720D49" w:rsidRDefault="007B6602" w:rsidP="007B6602">
            <w:pPr>
              <w:jc w:val="both"/>
              <w:rPr>
                <w:sz w:val="22"/>
                <w:szCs w:val="22"/>
              </w:rPr>
            </w:pPr>
            <w:r w:rsidRPr="00AF20A7">
              <w:rPr>
                <w:sz w:val="22"/>
                <w:szCs w:val="22"/>
              </w:rPr>
              <w:t>El</w:t>
            </w:r>
            <w:r w:rsidR="00B17BD3" w:rsidRPr="00AF20A7">
              <w:rPr>
                <w:sz w:val="22"/>
                <w:szCs w:val="22"/>
              </w:rPr>
              <w:t xml:space="preserve"> </w:t>
            </w:r>
            <w:r w:rsidRPr="00AF20A7">
              <w:rPr>
                <w:sz w:val="22"/>
                <w:szCs w:val="22"/>
              </w:rPr>
              <w:t>C</w:t>
            </w:r>
            <w:r w:rsidR="00B17BD3" w:rsidRPr="00AF20A7">
              <w:rPr>
                <w:sz w:val="22"/>
                <w:szCs w:val="22"/>
              </w:rPr>
              <w:t>onsultor</w:t>
            </w:r>
            <w:r w:rsidR="002C03B7" w:rsidRPr="00AF20A7">
              <w:rPr>
                <w:sz w:val="22"/>
                <w:szCs w:val="22"/>
              </w:rPr>
              <w:t xml:space="preserve"> no podrá reemplazar al personal técnico clave ofrecido en la propuesta, salvo que se halle debidamente justificado </w:t>
            </w:r>
            <w:r w:rsidR="0073398A" w:rsidRPr="00AF20A7">
              <w:rPr>
                <w:sz w:val="22"/>
                <w:szCs w:val="22"/>
              </w:rPr>
              <w:t>y aceptado por la contratante</w:t>
            </w:r>
            <w:r w:rsidR="00531F4E" w:rsidRPr="00AF20A7">
              <w:rPr>
                <w:sz w:val="22"/>
                <w:szCs w:val="22"/>
              </w:rPr>
              <w:t xml:space="preserve"> vía nota de conformidad</w:t>
            </w:r>
            <w:r w:rsidR="0073398A" w:rsidRPr="00AF20A7">
              <w:rPr>
                <w:sz w:val="22"/>
                <w:szCs w:val="22"/>
              </w:rPr>
              <w:t>.</w:t>
            </w:r>
          </w:p>
        </w:tc>
      </w:tr>
      <w:tr w:rsidR="003A6EB2" w:rsidRPr="00720D49" w14:paraId="7202EA0C" w14:textId="77777777" w:rsidTr="006F1A4D">
        <w:trPr>
          <w:trHeight w:val="20"/>
          <w:jc w:val="center"/>
        </w:trPr>
        <w:tc>
          <w:tcPr>
            <w:tcW w:w="672" w:type="pct"/>
          </w:tcPr>
          <w:p w14:paraId="1938F9AD" w14:textId="77777777" w:rsidR="003A6EB2" w:rsidRPr="00720D49" w:rsidRDefault="003A6EB2" w:rsidP="007022C7">
            <w:pPr>
              <w:rPr>
                <w:b/>
                <w:sz w:val="22"/>
                <w:szCs w:val="22"/>
              </w:rPr>
            </w:pPr>
          </w:p>
          <w:p w14:paraId="39CF1387" w14:textId="77777777" w:rsidR="003A6EB2" w:rsidRPr="00720D49" w:rsidRDefault="003A6EB2" w:rsidP="007022C7">
            <w:pPr>
              <w:rPr>
                <w:b/>
                <w:sz w:val="22"/>
                <w:szCs w:val="22"/>
              </w:rPr>
            </w:pPr>
          </w:p>
          <w:p w14:paraId="582CE5ED" w14:textId="77777777" w:rsidR="003A6EB2" w:rsidRPr="00720D49" w:rsidRDefault="003A6EB2" w:rsidP="007022C7">
            <w:pPr>
              <w:rPr>
                <w:b/>
                <w:sz w:val="22"/>
                <w:szCs w:val="22"/>
              </w:rPr>
            </w:pPr>
            <w:r w:rsidRPr="00720D49">
              <w:rPr>
                <w:b/>
                <w:sz w:val="22"/>
                <w:szCs w:val="22"/>
              </w:rPr>
              <w:t xml:space="preserve">6.4 </w:t>
            </w:r>
          </w:p>
        </w:tc>
        <w:tc>
          <w:tcPr>
            <w:tcW w:w="4328" w:type="pct"/>
            <w:shd w:val="clear" w:color="auto" w:fill="auto"/>
          </w:tcPr>
          <w:p w14:paraId="52ADC89E" w14:textId="46713718" w:rsidR="0077110B" w:rsidRPr="00720D49" w:rsidRDefault="0077110B" w:rsidP="0077110B">
            <w:pPr>
              <w:tabs>
                <w:tab w:val="left" w:pos="5194"/>
              </w:tabs>
              <w:autoSpaceDE w:val="0"/>
              <w:autoSpaceDN w:val="0"/>
              <w:adjustRightInd w:val="0"/>
              <w:jc w:val="both"/>
              <w:rPr>
                <w:sz w:val="22"/>
                <w:szCs w:val="22"/>
              </w:rPr>
            </w:pPr>
            <w:r w:rsidRPr="00720D49">
              <w:rPr>
                <w:sz w:val="22"/>
                <w:szCs w:val="22"/>
              </w:rPr>
              <w:t>El pago de la prestación del servicio objeto de la presente contratación se hará en guaraníes con fondos asignados al MEC en el Presupuesto General de la Nación de</w:t>
            </w:r>
            <w:r w:rsidR="002844AB" w:rsidRPr="00720D49">
              <w:rPr>
                <w:sz w:val="22"/>
                <w:szCs w:val="22"/>
              </w:rPr>
              <w:t xml:space="preserve"> </w:t>
            </w:r>
            <w:r w:rsidRPr="00720D49">
              <w:rPr>
                <w:sz w:val="22"/>
                <w:szCs w:val="22"/>
              </w:rPr>
              <w:t>l</w:t>
            </w:r>
            <w:r w:rsidR="002844AB" w:rsidRPr="00720D49">
              <w:rPr>
                <w:sz w:val="22"/>
                <w:szCs w:val="22"/>
              </w:rPr>
              <w:t>os</w:t>
            </w:r>
            <w:r w:rsidRPr="00720D49">
              <w:rPr>
                <w:sz w:val="22"/>
                <w:szCs w:val="22"/>
              </w:rPr>
              <w:t xml:space="preserve"> Ejercicio</w:t>
            </w:r>
            <w:r w:rsidR="002844AB" w:rsidRPr="00720D49">
              <w:rPr>
                <w:sz w:val="22"/>
                <w:szCs w:val="22"/>
              </w:rPr>
              <w:t>s</w:t>
            </w:r>
            <w:r w:rsidRPr="00720D49">
              <w:rPr>
                <w:sz w:val="22"/>
                <w:szCs w:val="22"/>
              </w:rPr>
              <w:t xml:space="preserve"> Fiscal</w:t>
            </w:r>
            <w:r w:rsidR="002844AB" w:rsidRPr="00720D49">
              <w:rPr>
                <w:sz w:val="22"/>
                <w:szCs w:val="22"/>
              </w:rPr>
              <w:t>es</w:t>
            </w:r>
            <w:r w:rsidRPr="00720D49">
              <w:rPr>
                <w:sz w:val="22"/>
                <w:szCs w:val="22"/>
              </w:rPr>
              <w:t xml:space="preserve"> 2023 previa aprobación de la partida presupuestaria correspondiente de acuerdo a la disponibilidad del plan de caja y plan financiero, de la siguiente forma:</w:t>
            </w:r>
          </w:p>
          <w:p w14:paraId="6FF637ED" w14:textId="77777777" w:rsidR="0077110B" w:rsidRPr="00720D49" w:rsidRDefault="0077110B" w:rsidP="0077110B">
            <w:pPr>
              <w:tabs>
                <w:tab w:val="left" w:pos="5194"/>
              </w:tabs>
              <w:autoSpaceDE w:val="0"/>
              <w:autoSpaceDN w:val="0"/>
              <w:adjustRightInd w:val="0"/>
              <w:jc w:val="both"/>
              <w:rPr>
                <w:sz w:val="22"/>
                <w:szCs w:val="22"/>
              </w:rPr>
            </w:pPr>
          </w:p>
          <w:tbl>
            <w:tblPr>
              <w:tblW w:w="0" w:type="auto"/>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840"/>
              <w:gridCol w:w="2155"/>
              <w:gridCol w:w="2037"/>
            </w:tblGrid>
            <w:tr w:rsidR="0077110B" w:rsidRPr="00720D49" w14:paraId="30E0D516" w14:textId="77777777" w:rsidTr="001D1484">
              <w:trPr>
                <w:trHeight w:val="340"/>
                <w:jc w:val="center"/>
              </w:trPr>
              <w:tc>
                <w:tcPr>
                  <w:tcW w:w="2840" w:type="dxa"/>
                  <w:tcBorders>
                    <w:bottom w:val="single" w:sz="12" w:space="0" w:color="666666"/>
                  </w:tcBorders>
                  <w:shd w:val="clear" w:color="auto" w:fill="auto"/>
                </w:tcPr>
                <w:p w14:paraId="53CC79D4" w14:textId="77777777" w:rsidR="0077110B" w:rsidRPr="00720D49" w:rsidRDefault="0077110B" w:rsidP="002C39B9">
                  <w:pPr>
                    <w:rPr>
                      <w:b/>
                      <w:bCs/>
                      <w:sz w:val="22"/>
                      <w:szCs w:val="22"/>
                    </w:rPr>
                  </w:pPr>
                  <w:r w:rsidRPr="00720D49">
                    <w:rPr>
                      <w:b/>
                      <w:sz w:val="22"/>
                      <w:szCs w:val="22"/>
                    </w:rPr>
                    <w:t xml:space="preserve">Detalle de pagos por productos </w:t>
                  </w:r>
                  <w:r w:rsidRPr="00720D49">
                    <w:rPr>
                      <w:b/>
                      <w:bCs/>
                      <w:sz w:val="22"/>
                      <w:szCs w:val="22"/>
                    </w:rPr>
                    <w:t>Producto aprobado</w:t>
                  </w:r>
                </w:p>
              </w:tc>
              <w:tc>
                <w:tcPr>
                  <w:tcW w:w="2155" w:type="dxa"/>
                  <w:tcBorders>
                    <w:bottom w:val="single" w:sz="12" w:space="0" w:color="666666"/>
                  </w:tcBorders>
                  <w:shd w:val="clear" w:color="auto" w:fill="auto"/>
                </w:tcPr>
                <w:p w14:paraId="666AA83C" w14:textId="77777777" w:rsidR="0077110B" w:rsidRPr="00720D49" w:rsidRDefault="0077110B" w:rsidP="0077110B">
                  <w:pPr>
                    <w:jc w:val="center"/>
                    <w:rPr>
                      <w:b/>
                      <w:bCs/>
                      <w:sz w:val="22"/>
                      <w:szCs w:val="22"/>
                    </w:rPr>
                  </w:pPr>
                  <w:r w:rsidRPr="00720D49">
                    <w:rPr>
                      <w:b/>
                      <w:sz w:val="22"/>
                      <w:szCs w:val="22"/>
                    </w:rPr>
                    <w:t>Porcentaje de asignación</w:t>
                  </w:r>
                  <w:r w:rsidRPr="00720D49">
                    <w:rPr>
                      <w:b/>
                      <w:bCs/>
                      <w:sz w:val="22"/>
                      <w:szCs w:val="22"/>
                    </w:rPr>
                    <w:t xml:space="preserve"> %</w:t>
                  </w:r>
                </w:p>
              </w:tc>
              <w:tc>
                <w:tcPr>
                  <w:tcW w:w="2037" w:type="dxa"/>
                  <w:tcBorders>
                    <w:bottom w:val="single" w:sz="12" w:space="0" w:color="666666"/>
                  </w:tcBorders>
                </w:tcPr>
                <w:p w14:paraId="1CF420C3" w14:textId="77777777" w:rsidR="00763047" w:rsidRPr="00720D49" w:rsidRDefault="00763047" w:rsidP="0077110B">
                  <w:pPr>
                    <w:jc w:val="center"/>
                    <w:rPr>
                      <w:b/>
                      <w:sz w:val="22"/>
                      <w:szCs w:val="22"/>
                    </w:rPr>
                  </w:pPr>
                </w:p>
                <w:p w14:paraId="24C4E70E" w14:textId="77777777" w:rsidR="0077110B" w:rsidRPr="00720D49" w:rsidRDefault="0077110B" w:rsidP="0077110B">
                  <w:pPr>
                    <w:jc w:val="center"/>
                    <w:rPr>
                      <w:b/>
                      <w:sz w:val="22"/>
                      <w:szCs w:val="22"/>
                    </w:rPr>
                  </w:pPr>
                  <w:r w:rsidRPr="00720D49">
                    <w:rPr>
                      <w:b/>
                      <w:sz w:val="22"/>
                      <w:szCs w:val="22"/>
                    </w:rPr>
                    <w:t>Ejercicio Fiscal</w:t>
                  </w:r>
                </w:p>
              </w:tc>
            </w:tr>
            <w:tr w:rsidR="001D1484" w:rsidRPr="00720D49" w14:paraId="5F3092A5" w14:textId="77777777" w:rsidTr="001D1484">
              <w:trPr>
                <w:trHeight w:val="340"/>
                <w:jc w:val="center"/>
              </w:trPr>
              <w:tc>
                <w:tcPr>
                  <w:tcW w:w="2840" w:type="dxa"/>
                  <w:shd w:val="clear" w:color="auto" w:fill="auto"/>
                </w:tcPr>
                <w:p w14:paraId="3C5B6E08" w14:textId="77777777" w:rsidR="001D1484" w:rsidRPr="00720D49" w:rsidRDefault="001D1484" w:rsidP="003C1CBA">
                  <w:pPr>
                    <w:jc w:val="both"/>
                    <w:rPr>
                      <w:b/>
                      <w:bCs/>
                      <w:sz w:val="22"/>
                      <w:szCs w:val="22"/>
                    </w:rPr>
                  </w:pPr>
                  <w:r w:rsidRPr="00720D49">
                    <w:rPr>
                      <w:b/>
                      <w:bCs/>
                      <w:sz w:val="22"/>
                      <w:szCs w:val="22"/>
                    </w:rPr>
                    <w:t>Producto 1</w:t>
                  </w:r>
                </w:p>
              </w:tc>
              <w:tc>
                <w:tcPr>
                  <w:tcW w:w="2155" w:type="dxa"/>
                  <w:shd w:val="clear" w:color="auto" w:fill="auto"/>
                  <w:vAlign w:val="center"/>
                </w:tcPr>
                <w:p w14:paraId="1A98F5DC" w14:textId="5F87A50C" w:rsidR="001D1484" w:rsidRPr="00720D49" w:rsidRDefault="001D1484" w:rsidP="003C1CBA">
                  <w:pPr>
                    <w:jc w:val="center"/>
                    <w:rPr>
                      <w:sz w:val="22"/>
                      <w:szCs w:val="22"/>
                    </w:rPr>
                  </w:pPr>
                  <w:r w:rsidRPr="00720D49">
                    <w:rPr>
                      <w:sz w:val="22"/>
                      <w:szCs w:val="22"/>
                    </w:rPr>
                    <w:t>20%</w:t>
                  </w:r>
                </w:p>
              </w:tc>
              <w:tc>
                <w:tcPr>
                  <w:tcW w:w="2037" w:type="dxa"/>
                  <w:vMerge w:val="restart"/>
                  <w:shd w:val="clear" w:color="auto" w:fill="auto"/>
                  <w:vAlign w:val="center"/>
                </w:tcPr>
                <w:p w14:paraId="791CC14D" w14:textId="3BDD10D8" w:rsidR="001D1484" w:rsidRPr="00720D49" w:rsidRDefault="001D1484" w:rsidP="003D4BD7">
                  <w:pPr>
                    <w:jc w:val="center"/>
                    <w:rPr>
                      <w:sz w:val="22"/>
                      <w:szCs w:val="22"/>
                    </w:rPr>
                  </w:pPr>
                  <w:r w:rsidRPr="00720D49">
                    <w:rPr>
                      <w:sz w:val="22"/>
                      <w:szCs w:val="22"/>
                    </w:rPr>
                    <w:t>202</w:t>
                  </w:r>
                  <w:r>
                    <w:rPr>
                      <w:sz w:val="22"/>
                      <w:szCs w:val="22"/>
                    </w:rPr>
                    <w:t>3</w:t>
                  </w:r>
                </w:p>
              </w:tc>
            </w:tr>
            <w:tr w:rsidR="001D1484" w:rsidRPr="00720D49" w14:paraId="0995B28A" w14:textId="77777777" w:rsidTr="001D1484">
              <w:trPr>
                <w:trHeight w:val="340"/>
                <w:jc w:val="center"/>
              </w:trPr>
              <w:tc>
                <w:tcPr>
                  <w:tcW w:w="2840" w:type="dxa"/>
                  <w:shd w:val="clear" w:color="auto" w:fill="auto"/>
                </w:tcPr>
                <w:p w14:paraId="65769E87" w14:textId="77777777" w:rsidR="001D1484" w:rsidRPr="00720D49" w:rsidRDefault="001D1484" w:rsidP="003C1CBA">
                  <w:pPr>
                    <w:jc w:val="both"/>
                    <w:rPr>
                      <w:b/>
                      <w:bCs/>
                      <w:sz w:val="22"/>
                      <w:szCs w:val="22"/>
                    </w:rPr>
                  </w:pPr>
                  <w:r w:rsidRPr="00720D49">
                    <w:rPr>
                      <w:b/>
                      <w:bCs/>
                      <w:sz w:val="22"/>
                      <w:szCs w:val="22"/>
                    </w:rPr>
                    <w:t>Producto 2</w:t>
                  </w:r>
                </w:p>
              </w:tc>
              <w:tc>
                <w:tcPr>
                  <w:tcW w:w="2155" w:type="dxa"/>
                  <w:tcBorders>
                    <w:bottom w:val="single" w:sz="4" w:space="0" w:color="auto"/>
                  </w:tcBorders>
                  <w:shd w:val="clear" w:color="auto" w:fill="auto"/>
                  <w:vAlign w:val="center"/>
                </w:tcPr>
                <w:p w14:paraId="12AC920A" w14:textId="2567630A" w:rsidR="001D1484" w:rsidRPr="00720D49" w:rsidRDefault="001D1484" w:rsidP="003C1CBA">
                  <w:pPr>
                    <w:jc w:val="center"/>
                    <w:rPr>
                      <w:sz w:val="22"/>
                      <w:szCs w:val="22"/>
                    </w:rPr>
                  </w:pPr>
                  <w:r w:rsidRPr="00720D49">
                    <w:rPr>
                      <w:sz w:val="22"/>
                      <w:szCs w:val="22"/>
                    </w:rPr>
                    <w:t>40%</w:t>
                  </w:r>
                </w:p>
              </w:tc>
              <w:tc>
                <w:tcPr>
                  <w:tcW w:w="2037" w:type="dxa"/>
                  <w:vMerge/>
                  <w:shd w:val="clear" w:color="auto" w:fill="auto"/>
                </w:tcPr>
                <w:p w14:paraId="016B39D1" w14:textId="078A606F" w:rsidR="001D1484" w:rsidRPr="00720D49" w:rsidRDefault="001D1484" w:rsidP="003C1CBA">
                  <w:pPr>
                    <w:jc w:val="center"/>
                    <w:rPr>
                      <w:sz w:val="22"/>
                      <w:szCs w:val="22"/>
                    </w:rPr>
                  </w:pPr>
                </w:p>
              </w:tc>
            </w:tr>
            <w:tr w:rsidR="001D1484" w:rsidRPr="00720D49" w14:paraId="412FA653" w14:textId="77777777" w:rsidTr="001D1484">
              <w:trPr>
                <w:trHeight w:val="340"/>
                <w:jc w:val="center"/>
              </w:trPr>
              <w:tc>
                <w:tcPr>
                  <w:tcW w:w="2840" w:type="dxa"/>
                  <w:shd w:val="clear" w:color="auto" w:fill="auto"/>
                </w:tcPr>
                <w:p w14:paraId="4EEF00AB" w14:textId="77777777" w:rsidR="001D1484" w:rsidRPr="00720D49" w:rsidRDefault="001D1484" w:rsidP="003C1CBA">
                  <w:pPr>
                    <w:jc w:val="both"/>
                    <w:rPr>
                      <w:b/>
                      <w:bCs/>
                      <w:sz w:val="22"/>
                      <w:szCs w:val="22"/>
                    </w:rPr>
                  </w:pPr>
                  <w:r w:rsidRPr="00720D49">
                    <w:rPr>
                      <w:b/>
                      <w:bCs/>
                      <w:sz w:val="22"/>
                      <w:szCs w:val="22"/>
                    </w:rPr>
                    <w:t>Producto 3</w:t>
                  </w:r>
                </w:p>
              </w:tc>
              <w:tc>
                <w:tcPr>
                  <w:tcW w:w="2155" w:type="dxa"/>
                  <w:tcBorders>
                    <w:top w:val="single" w:sz="4" w:space="0" w:color="auto"/>
                    <w:bottom w:val="single" w:sz="4" w:space="0" w:color="auto"/>
                  </w:tcBorders>
                  <w:shd w:val="clear" w:color="auto" w:fill="auto"/>
                  <w:vAlign w:val="center"/>
                </w:tcPr>
                <w:p w14:paraId="41F98FBA" w14:textId="449D91C9" w:rsidR="001D1484" w:rsidRPr="00720D49" w:rsidRDefault="001D1484" w:rsidP="003C1CBA">
                  <w:pPr>
                    <w:jc w:val="center"/>
                    <w:rPr>
                      <w:sz w:val="22"/>
                      <w:szCs w:val="22"/>
                    </w:rPr>
                  </w:pPr>
                  <w:r>
                    <w:rPr>
                      <w:sz w:val="22"/>
                      <w:szCs w:val="22"/>
                    </w:rPr>
                    <w:t>3</w:t>
                  </w:r>
                  <w:r w:rsidRPr="00720D49">
                    <w:rPr>
                      <w:sz w:val="22"/>
                      <w:szCs w:val="22"/>
                    </w:rPr>
                    <w:t>0%</w:t>
                  </w:r>
                </w:p>
              </w:tc>
              <w:tc>
                <w:tcPr>
                  <w:tcW w:w="2037" w:type="dxa"/>
                  <w:vMerge/>
                  <w:shd w:val="clear" w:color="auto" w:fill="auto"/>
                </w:tcPr>
                <w:p w14:paraId="1E0BAE6F" w14:textId="1C3658DE" w:rsidR="001D1484" w:rsidRPr="00720D49" w:rsidRDefault="001D1484" w:rsidP="003C1CBA">
                  <w:pPr>
                    <w:jc w:val="center"/>
                    <w:rPr>
                      <w:sz w:val="22"/>
                      <w:szCs w:val="22"/>
                    </w:rPr>
                  </w:pPr>
                </w:p>
              </w:tc>
            </w:tr>
            <w:tr w:rsidR="001D1484" w:rsidRPr="00720D49" w14:paraId="09EFFCC4" w14:textId="77777777" w:rsidTr="001D1484">
              <w:trPr>
                <w:trHeight w:val="340"/>
                <w:jc w:val="center"/>
              </w:trPr>
              <w:tc>
                <w:tcPr>
                  <w:tcW w:w="2840" w:type="dxa"/>
                  <w:shd w:val="clear" w:color="auto" w:fill="auto"/>
                </w:tcPr>
                <w:p w14:paraId="2555E180" w14:textId="20EC8517" w:rsidR="001D1484" w:rsidRPr="00720D49" w:rsidRDefault="001D1484" w:rsidP="003C1CBA">
                  <w:pPr>
                    <w:jc w:val="both"/>
                    <w:rPr>
                      <w:b/>
                      <w:bCs/>
                      <w:sz w:val="22"/>
                      <w:szCs w:val="22"/>
                    </w:rPr>
                  </w:pPr>
                  <w:r w:rsidRPr="00720D49">
                    <w:rPr>
                      <w:b/>
                      <w:bCs/>
                      <w:sz w:val="22"/>
                      <w:szCs w:val="22"/>
                    </w:rPr>
                    <w:t>Producto 4</w:t>
                  </w:r>
                </w:p>
              </w:tc>
              <w:tc>
                <w:tcPr>
                  <w:tcW w:w="2155" w:type="dxa"/>
                  <w:tcBorders>
                    <w:top w:val="single" w:sz="4" w:space="0" w:color="auto"/>
                  </w:tcBorders>
                  <w:shd w:val="clear" w:color="auto" w:fill="auto"/>
                  <w:vAlign w:val="center"/>
                </w:tcPr>
                <w:p w14:paraId="6AB8AA36" w14:textId="508AC0BD" w:rsidR="001D1484" w:rsidRPr="00720D49" w:rsidDel="003B3FB5" w:rsidRDefault="001D1484" w:rsidP="003C1CBA">
                  <w:pPr>
                    <w:jc w:val="center"/>
                    <w:rPr>
                      <w:sz w:val="22"/>
                      <w:szCs w:val="22"/>
                    </w:rPr>
                  </w:pPr>
                  <w:r>
                    <w:rPr>
                      <w:sz w:val="22"/>
                      <w:szCs w:val="22"/>
                    </w:rPr>
                    <w:t>1</w:t>
                  </w:r>
                  <w:r w:rsidRPr="00720D49">
                    <w:rPr>
                      <w:sz w:val="22"/>
                      <w:szCs w:val="22"/>
                    </w:rPr>
                    <w:t>0</w:t>
                  </w:r>
                  <w:r>
                    <w:rPr>
                      <w:sz w:val="22"/>
                      <w:szCs w:val="22"/>
                    </w:rPr>
                    <w:t>%</w:t>
                  </w:r>
                </w:p>
              </w:tc>
              <w:tc>
                <w:tcPr>
                  <w:tcW w:w="2037" w:type="dxa"/>
                  <w:vMerge/>
                  <w:shd w:val="clear" w:color="auto" w:fill="auto"/>
                </w:tcPr>
                <w:p w14:paraId="4966DB18" w14:textId="51B17201" w:rsidR="001D1484" w:rsidRPr="00720D49" w:rsidRDefault="001D1484" w:rsidP="003C1CBA">
                  <w:pPr>
                    <w:jc w:val="center"/>
                    <w:rPr>
                      <w:sz w:val="22"/>
                      <w:szCs w:val="22"/>
                    </w:rPr>
                  </w:pPr>
                </w:p>
              </w:tc>
            </w:tr>
          </w:tbl>
          <w:p w14:paraId="13E46552" w14:textId="53D71011" w:rsidR="007A20E7" w:rsidRPr="00720D49" w:rsidRDefault="007A20E7" w:rsidP="00464ED4">
            <w:pPr>
              <w:jc w:val="both"/>
              <w:rPr>
                <w:b/>
                <w:bCs/>
                <w:sz w:val="22"/>
                <w:szCs w:val="22"/>
              </w:rPr>
            </w:pPr>
            <w:r w:rsidRPr="00720D49">
              <w:rPr>
                <w:b/>
                <w:bCs/>
                <w:sz w:val="22"/>
                <w:szCs w:val="22"/>
              </w:rPr>
              <w:t xml:space="preserve">Se indica que, los pagos se harán por productos debidamente presentados y aprobados y los porcentajes se aplicarán por cada Proyecto, objeto de este llamado. </w:t>
            </w:r>
          </w:p>
          <w:p w14:paraId="3C0FB7C8" w14:textId="77777777" w:rsidR="00AD5337" w:rsidRPr="00720D49" w:rsidRDefault="00AD5337" w:rsidP="00464ED4">
            <w:pPr>
              <w:jc w:val="both"/>
              <w:rPr>
                <w:b/>
                <w:bCs/>
                <w:sz w:val="22"/>
                <w:szCs w:val="22"/>
              </w:rPr>
            </w:pPr>
          </w:p>
          <w:p w14:paraId="55F3C244" w14:textId="53DF9107" w:rsidR="0080291A" w:rsidRPr="00720D49" w:rsidRDefault="008C7AB1" w:rsidP="002F3707">
            <w:pPr>
              <w:autoSpaceDE w:val="0"/>
              <w:autoSpaceDN w:val="0"/>
              <w:adjustRightInd w:val="0"/>
              <w:jc w:val="both"/>
              <w:rPr>
                <w:sz w:val="22"/>
                <w:szCs w:val="22"/>
              </w:rPr>
            </w:pPr>
            <w:r w:rsidRPr="00B342DC">
              <w:rPr>
                <w:b/>
                <w:sz w:val="22"/>
                <w:szCs w:val="22"/>
                <w:highlight w:val="lightGray"/>
              </w:rPr>
              <w:t>FORMAS Y CONDICIONES DE PAGO AL PROVEEDOR EN VIRTUD DEL CONTRATO SERÁN LAS SIGUIENTES</w:t>
            </w:r>
            <w:r w:rsidRPr="00720D49">
              <w:rPr>
                <w:sz w:val="22"/>
                <w:szCs w:val="22"/>
              </w:rPr>
              <w:t>:</w:t>
            </w:r>
          </w:p>
          <w:p w14:paraId="567956A0" w14:textId="77777777" w:rsidR="0050514F" w:rsidRDefault="0050514F" w:rsidP="0050514F">
            <w:pPr>
              <w:pStyle w:val="Listavistosa-nfasis11"/>
              <w:ind w:left="142"/>
              <w:jc w:val="both"/>
              <w:rPr>
                <w:rFonts w:ascii="Times New Roman" w:hAnsi="Times New Roman"/>
                <w:sz w:val="22"/>
                <w:szCs w:val="22"/>
              </w:rPr>
            </w:pPr>
            <w:r w:rsidRPr="00815934">
              <w:rPr>
                <w:rFonts w:ascii="Times New Roman" w:hAnsi="Times New Roman"/>
                <w:sz w:val="22"/>
                <w:szCs w:val="22"/>
              </w:rPr>
              <w:t>Los pagos serán efectuados a través de la Dirección General de Administración y Finanzas del Ministerio de Educación y Ciencias, contra la presentación de las</w:t>
            </w:r>
            <w:r>
              <w:rPr>
                <w:rFonts w:ascii="Times New Roman" w:hAnsi="Times New Roman"/>
                <w:sz w:val="22"/>
                <w:szCs w:val="22"/>
              </w:rPr>
              <w:t xml:space="preserve"> </w:t>
            </w:r>
            <w:r w:rsidRPr="00815934">
              <w:rPr>
                <w:rFonts w:ascii="Times New Roman" w:hAnsi="Times New Roman"/>
                <w:sz w:val="22"/>
                <w:szCs w:val="22"/>
              </w:rPr>
              <w:t xml:space="preserve">facturas por las provisiones efectuadas. </w:t>
            </w:r>
            <w:r w:rsidRPr="00670CA1">
              <w:rPr>
                <w:rFonts w:ascii="Times New Roman" w:hAnsi="Times New Roman"/>
                <w:sz w:val="22"/>
                <w:szCs w:val="22"/>
                <w:u w:val="single"/>
              </w:rPr>
              <w:t>La solicitud de pago del Proveedor a la Contratante deberá ser por escrito, acompañada de la factura a crédito que describa, según corresponda, los bienes/servicios proveídos/prestados, y los documentos requeridos en cumplimiento de las obligaciones estipuladas en el Contrato, conforme a los productos requeridos</w:t>
            </w:r>
            <w:r>
              <w:rPr>
                <w:rFonts w:ascii="Times New Roman" w:hAnsi="Times New Roman"/>
                <w:sz w:val="22"/>
                <w:szCs w:val="22"/>
              </w:rPr>
              <w:t>.</w:t>
            </w:r>
          </w:p>
          <w:p w14:paraId="30CA048E" w14:textId="464FA3B4" w:rsidR="0050514F" w:rsidRPr="00B342DC" w:rsidRDefault="0050514F" w:rsidP="008C7AB1">
            <w:pPr>
              <w:autoSpaceDE w:val="0"/>
              <w:autoSpaceDN w:val="0"/>
              <w:adjustRightInd w:val="0"/>
              <w:jc w:val="both"/>
              <w:rPr>
                <w:sz w:val="22"/>
                <w:szCs w:val="22"/>
              </w:rPr>
            </w:pPr>
          </w:p>
          <w:p w14:paraId="2E793EB0" w14:textId="3F6BEAA7" w:rsidR="008C7AB1" w:rsidRDefault="008C7AB1" w:rsidP="008C7AB1">
            <w:pPr>
              <w:autoSpaceDE w:val="0"/>
              <w:autoSpaceDN w:val="0"/>
              <w:adjustRightInd w:val="0"/>
              <w:jc w:val="both"/>
              <w:rPr>
                <w:ins w:id="62" w:author="LAURA INES SANDOVAL FERNANDEZ" w:date="2022-11-24T10:18:00Z"/>
                <w:sz w:val="22"/>
                <w:szCs w:val="22"/>
              </w:rPr>
            </w:pPr>
            <w:r w:rsidRPr="00B342DC">
              <w:rPr>
                <w:sz w:val="22"/>
                <w:szCs w:val="22"/>
              </w:rPr>
              <w:t xml:space="preserve">Los pagos quedarán supeditados a la disponibilidad de créditos presupuestarios aprobados y asignados de Plan Financiero Institucional en el </w:t>
            </w:r>
            <w:r w:rsidR="00D03B14">
              <w:rPr>
                <w:sz w:val="22"/>
                <w:szCs w:val="22"/>
              </w:rPr>
              <w:t>Presupuesto General de la Nación</w:t>
            </w:r>
            <w:r w:rsidR="00D03B14" w:rsidRPr="00B342DC">
              <w:rPr>
                <w:sz w:val="22"/>
                <w:szCs w:val="22"/>
              </w:rPr>
              <w:t xml:space="preserve"> </w:t>
            </w:r>
            <w:r w:rsidRPr="00B342DC">
              <w:rPr>
                <w:sz w:val="22"/>
                <w:szCs w:val="22"/>
              </w:rPr>
              <w:t xml:space="preserve">del Ejercicio Fiscal correspondiente. El pago se realizará de acuerdo a la disponibilidad del plan de caja otorgado en forma mensual por el Ministerio de Hacienda y se tendrá </w:t>
            </w:r>
            <w:r w:rsidRPr="00B342DC">
              <w:rPr>
                <w:sz w:val="22"/>
                <w:szCs w:val="22"/>
                <w:u w:val="single"/>
              </w:rPr>
              <w:t>60 días contados a partir de la obligación de la factura</w:t>
            </w:r>
            <w:r w:rsidRPr="00B342DC">
              <w:rPr>
                <w:sz w:val="22"/>
                <w:szCs w:val="22"/>
              </w:rPr>
              <w:t>, después de que la contratante la haya aceptado. Dicha aceptación o rechazo, deberá darse a más tardar a los 15 (quince) días posteriores a su presentación. Asimismo, el pago se efectuará luego de la emisión del Código de Contratación por parte de la Dirección Nacional de Contrataciones Públicas.</w:t>
            </w:r>
          </w:p>
          <w:p w14:paraId="2A15CE0E" w14:textId="77777777" w:rsidR="00D03B14" w:rsidRPr="00B342DC" w:rsidRDefault="00D03B14" w:rsidP="008C7AB1">
            <w:pPr>
              <w:autoSpaceDE w:val="0"/>
              <w:autoSpaceDN w:val="0"/>
              <w:adjustRightInd w:val="0"/>
              <w:jc w:val="both"/>
              <w:rPr>
                <w:sz w:val="22"/>
                <w:szCs w:val="22"/>
              </w:rPr>
            </w:pPr>
          </w:p>
          <w:p w14:paraId="715B3358" w14:textId="20CFD1CA" w:rsidR="008C7AB1" w:rsidRDefault="008C7AB1" w:rsidP="008C7AB1">
            <w:pPr>
              <w:autoSpaceDE w:val="0"/>
              <w:autoSpaceDN w:val="0"/>
              <w:adjustRightInd w:val="0"/>
              <w:jc w:val="both"/>
              <w:rPr>
                <w:ins w:id="63" w:author="LAURA INES SANDOVAL FERNANDEZ" w:date="2022-11-24T10:29:00Z"/>
                <w:sz w:val="22"/>
                <w:szCs w:val="22"/>
              </w:rPr>
            </w:pPr>
            <w:r w:rsidRPr="00B342DC">
              <w:rPr>
                <w:sz w:val="22"/>
                <w:szCs w:val="22"/>
              </w:rPr>
              <w:t xml:space="preserve">Conjuntamente con la factura, el contratista deberá acreditar el pago de las imposiciones previsionales de las personas que prestaron los servicios en el mes facturado, el cumplimiento del pago de las cargas impositivas y demás obligaciones legales, a través de los documentos solicitados en el decreto </w:t>
            </w:r>
            <w:r w:rsidR="005E5B98">
              <w:rPr>
                <w:sz w:val="22"/>
                <w:szCs w:val="22"/>
              </w:rPr>
              <w:t>N</w:t>
            </w:r>
            <w:r w:rsidR="005E5B98" w:rsidRPr="00B342DC">
              <w:rPr>
                <w:sz w:val="22"/>
                <w:szCs w:val="22"/>
              </w:rPr>
              <w:t xml:space="preserve">º </w:t>
            </w:r>
            <w:r w:rsidRPr="00B342DC">
              <w:rPr>
                <w:sz w:val="22"/>
                <w:szCs w:val="22"/>
              </w:rPr>
              <w:t>6121/16.</w:t>
            </w:r>
          </w:p>
          <w:p w14:paraId="5FAFE6E8" w14:textId="77777777" w:rsidR="00442302" w:rsidRPr="00B342DC" w:rsidRDefault="00442302" w:rsidP="008C7AB1">
            <w:pPr>
              <w:autoSpaceDE w:val="0"/>
              <w:autoSpaceDN w:val="0"/>
              <w:adjustRightInd w:val="0"/>
              <w:jc w:val="both"/>
              <w:rPr>
                <w:sz w:val="22"/>
                <w:szCs w:val="22"/>
              </w:rPr>
            </w:pPr>
          </w:p>
          <w:p w14:paraId="72153729" w14:textId="77777777" w:rsidR="00442302" w:rsidRPr="00815934" w:rsidRDefault="00442302" w:rsidP="00442302">
            <w:pPr>
              <w:pStyle w:val="Listavistosa-nfasis11"/>
              <w:ind w:left="142"/>
              <w:jc w:val="both"/>
              <w:rPr>
                <w:rFonts w:ascii="Times New Roman" w:hAnsi="Times New Roman"/>
                <w:sz w:val="22"/>
                <w:szCs w:val="22"/>
              </w:rPr>
            </w:pPr>
          </w:p>
          <w:p w14:paraId="298BC479" w14:textId="40B12F8E" w:rsidR="00442302" w:rsidRDefault="00442302" w:rsidP="006F1A4D">
            <w:pPr>
              <w:autoSpaceDE w:val="0"/>
              <w:autoSpaceDN w:val="0"/>
              <w:adjustRightInd w:val="0"/>
              <w:jc w:val="both"/>
              <w:rPr>
                <w:i/>
                <w:sz w:val="22"/>
                <w:szCs w:val="22"/>
              </w:rPr>
            </w:pPr>
            <w:r w:rsidRPr="00815934">
              <w:rPr>
                <w:sz w:val="22"/>
                <w:szCs w:val="22"/>
              </w:rPr>
              <w:t xml:space="preserve">A los efectos de este contrato </w:t>
            </w:r>
            <w:r>
              <w:rPr>
                <w:sz w:val="22"/>
                <w:szCs w:val="22"/>
              </w:rPr>
              <w:t xml:space="preserve">se aplicará la retención en concepto </w:t>
            </w:r>
            <w:r w:rsidRPr="00EF546C">
              <w:rPr>
                <w:i/>
                <w:sz w:val="22"/>
                <w:szCs w:val="22"/>
              </w:rPr>
              <w:t>“contribución sobre contratos suscriptos”</w:t>
            </w:r>
            <w:r>
              <w:rPr>
                <w:i/>
                <w:sz w:val="22"/>
                <w:szCs w:val="22"/>
              </w:rPr>
              <w:t>,</w:t>
            </w:r>
            <w:r>
              <w:rPr>
                <w:sz w:val="22"/>
                <w:szCs w:val="22"/>
              </w:rPr>
              <w:t xml:space="preserve"> </w:t>
            </w:r>
            <w:r w:rsidRPr="00815934">
              <w:rPr>
                <w:sz w:val="22"/>
                <w:szCs w:val="22"/>
              </w:rPr>
              <w:t xml:space="preserve">sobre el importe de cada factura, deducidos los </w:t>
            </w:r>
            <w:r w:rsidRPr="00815934">
              <w:rPr>
                <w:sz w:val="22"/>
                <w:szCs w:val="22"/>
              </w:rPr>
              <w:lastRenderedPageBreak/>
              <w:t>impuestos correspondientes que presente al cobro el Proveedor</w:t>
            </w:r>
            <w:r>
              <w:rPr>
                <w:sz w:val="22"/>
                <w:szCs w:val="22"/>
              </w:rPr>
              <w:t xml:space="preserve">, </w:t>
            </w:r>
            <w:r w:rsidRPr="00815934">
              <w:rPr>
                <w:sz w:val="22"/>
                <w:szCs w:val="22"/>
              </w:rPr>
              <w:t>en aplicación del</w:t>
            </w:r>
            <w:r>
              <w:rPr>
                <w:sz w:val="22"/>
                <w:szCs w:val="22"/>
              </w:rPr>
              <w:t xml:space="preserve"> </w:t>
            </w:r>
            <w:r w:rsidRPr="00EF546C">
              <w:rPr>
                <w:sz w:val="22"/>
                <w:szCs w:val="22"/>
              </w:rPr>
              <w:t xml:space="preserve">art. 41 de la Ley 3.439/07 </w:t>
            </w:r>
            <w:r w:rsidRPr="00EF546C">
              <w:rPr>
                <w:i/>
                <w:sz w:val="22"/>
                <w:szCs w:val="22"/>
              </w:rPr>
              <w:t>“Que modifica la Ley 2051/03 “De Contrataciones Públicas” y que establece la Carta Orgánica de la Dirección Nacional de Contrataciones Públicas</w:t>
            </w:r>
            <w:r>
              <w:rPr>
                <w:i/>
                <w:sz w:val="22"/>
                <w:szCs w:val="22"/>
              </w:rPr>
              <w:t>” y sus modificatorias, de conformidad a lo establecido en la Ley “Que Aprueba el Presupuesto General de la Nación para el Ejercicio Fiscal 2023.</w:t>
            </w:r>
          </w:p>
          <w:p w14:paraId="687A230A" w14:textId="77777777" w:rsidR="00442302" w:rsidRDefault="00442302" w:rsidP="006F1A4D">
            <w:pPr>
              <w:autoSpaceDE w:val="0"/>
              <w:autoSpaceDN w:val="0"/>
              <w:adjustRightInd w:val="0"/>
              <w:jc w:val="both"/>
              <w:rPr>
                <w:i/>
                <w:sz w:val="22"/>
                <w:szCs w:val="22"/>
              </w:rPr>
            </w:pPr>
          </w:p>
          <w:p w14:paraId="72AD56FE" w14:textId="014AB198" w:rsidR="008C7AB1" w:rsidRPr="00576D70" w:rsidRDefault="008C7AB1" w:rsidP="006F1A4D">
            <w:pPr>
              <w:autoSpaceDE w:val="0"/>
              <w:autoSpaceDN w:val="0"/>
              <w:adjustRightInd w:val="0"/>
              <w:jc w:val="both"/>
              <w:rPr>
                <w:sz w:val="22"/>
                <w:szCs w:val="22"/>
              </w:rPr>
            </w:pPr>
            <w:r w:rsidRPr="00576D70">
              <w:rPr>
                <w:sz w:val="22"/>
                <w:szCs w:val="22"/>
              </w:rPr>
              <w:t>Al momento de la suscripción del contrato el proveedor deberá presentar una Declaración Jurada indicando la cuenta corriente o caja de ahorro habilitada en un Banco de plaza, a los efectos de habilitar en el Sistema de Tesorería (SITE) de conformidad a lo establecido en el Decreto N° 7781/2006.</w:t>
            </w:r>
          </w:p>
          <w:p w14:paraId="61CA7376" w14:textId="77777777" w:rsidR="00B44478" w:rsidRDefault="00B44478" w:rsidP="00005060">
            <w:pPr>
              <w:jc w:val="both"/>
              <w:rPr>
                <w:b/>
                <w:sz w:val="22"/>
                <w:szCs w:val="22"/>
              </w:rPr>
            </w:pPr>
          </w:p>
          <w:p w14:paraId="0F91A081" w14:textId="659D6221" w:rsidR="00005060" w:rsidRPr="00720D49" w:rsidRDefault="00005060" w:rsidP="00005060">
            <w:pPr>
              <w:jc w:val="both"/>
              <w:rPr>
                <w:sz w:val="22"/>
                <w:szCs w:val="22"/>
                <w:lang w:val="es-ES"/>
              </w:rPr>
            </w:pPr>
            <w:r w:rsidRPr="00720D49">
              <w:rPr>
                <w:sz w:val="22"/>
                <w:szCs w:val="22"/>
                <w:lang w:val="es-ES"/>
              </w:rPr>
              <w:t>Los documentos exigidos para el pago son los siguientes:</w:t>
            </w:r>
          </w:p>
          <w:p w14:paraId="60C73E37" w14:textId="77777777" w:rsidR="00005060" w:rsidRPr="00720D49" w:rsidRDefault="00005060" w:rsidP="00E727B2">
            <w:pPr>
              <w:numPr>
                <w:ilvl w:val="0"/>
                <w:numId w:val="33"/>
              </w:numPr>
              <w:jc w:val="both"/>
              <w:rPr>
                <w:sz w:val="22"/>
                <w:szCs w:val="22"/>
                <w:lang w:val="es-ES"/>
              </w:rPr>
            </w:pPr>
            <w:r w:rsidRPr="00720D49">
              <w:rPr>
                <w:sz w:val="22"/>
                <w:szCs w:val="22"/>
                <w:lang w:val="es-ES"/>
              </w:rPr>
              <w:t>Nota de Solicitud de pago del Contratista conteniendo: Número de Resolución que lo adjudica; Número de Contrato Vigente; Número de Factura; Monto solicitado en guaraníes.</w:t>
            </w:r>
          </w:p>
          <w:p w14:paraId="56AABD83" w14:textId="386B838B" w:rsidR="00005060" w:rsidRPr="00D36F26" w:rsidRDefault="00005060" w:rsidP="00D36F26">
            <w:pPr>
              <w:numPr>
                <w:ilvl w:val="0"/>
                <w:numId w:val="33"/>
              </w:numPr>
              <w:jc w:val="both"/>
              <w:rPr>
                <w:sz w:val="22"/>
                <w:szCs w:val="22"/>
                <w:lang w:val="es-ES"/>
              </w:rPr>
            </w:pPr>
            <w:r w:rsidRPr="00D36F26">
              <w:rPr>
                <w:sz w:val="22"/>
                <w:szCs w:val="22"/>
                <w:lang w:val="es-ES"/>
              </w:rPr>
              <w:t>Copia de la Nota de remisión con la conformidad de la dependencia receptora de los Productos 1, 2</w:t>
            </w:r>
            <w:r w:rsidR="00C1436A" w:rsidRPr="00D36F26">
              <w:rPr>
                <w:sz w:val="22"/>
                <w:szCs w:val="22"/>
                <w:lang w:val="es-ES"/>
              </w:rPr>
              <w:t>,</w:t>
            </w:r>
            <w:r w:rsidRPr="00D36F26">
              <w:rPr>
                <w:sz w:val="22"/>
                <w:szCs w:val="22"/>
                <w:lang w:val="es-ES"/>
              </w:rPr>
              <w:t xml:space="preserve"> </w:t>
            </w:r>
            <w:r w:rsidR="00D75229" w:rsidRPr="00D36F26">
              <w:rPr>
                <w:sz w:val="22"/>
                <w:szCs w:val="22"/>
                <w:lang w:val="es-ES"/>
              </w:rPr>
              <w:t>3</w:t>
            </w:r>
            <w:r w:rsidR="00021FE4" w:rsidRPr="00D36F26">
              <w:rPr>
                <w:sz w:val="22"/>
                <w:szCs w:val="22"/>
                <w:lang w:val="es-ES"/>
              </w:rPr>
              <w:t xml:space="preserve"> o 4</w:t>
            </w:r>
            <w:r w:rsidR="00A82CE0" w:rsidRPr="00D36F26">
              <w:rPr>
                <w:sz w:val="22"/>
                <w:szCs w:val="22"/>
                <w:lang w:val="es-ES"/>
              </w:rPr>
              <w:t xml:space="preserve"> </w:t>
            </w:r>
            <w:r w:rsidRPr="00D36F26">
              <w:rPr>
                <w:sz w:val="22"/>
                <w:szCs w:val="22"/>
                <w:lang w:val="es-ES"/>
              </w:rPr>
              <w:t>según sea la solicitud de pago.</w:t>
            </w:r>
          </w:p>
          <w:p w14:paraId="6F353C41" w14:textId="77777777" w:rsidR="00005060" w:rsidRPr="00720D49" w:rsidRDefault="00005060" w:rsidP="00E727B2">
            <w:pPr>
              <w:numPr>
                <w:ilvl w:val="0"/>
                <w:numId w:val="33"/>
              </w:numPr>
              <w:jc w:val="both"/>
              <w:rPr>
                <w:sz w:val="22"/>
                <w:szCs w:val="22"/>
                <w:lang w:val="es-ES"/>
              </w:rPr>
            </w:pPr>
            <w:r w:rsidRPr="00720D49">
              <w:rPr>
                <w:sz w:val="22"/>
                <w:szCs w:val="22"/>
                <w:lang w:val="es-ES"/>
              </w:rPr>
              <w:t>Factura Crédito.</w:t>
            </w:r>
          </w:p>
          <w:p w14:paraId="68557881" w14:textId="77777777" w:rsidR="00005060" w:rsidRPr="00720D49" w:rsidRDefault="00005060" w:rsidP="00D36F26">
            <w:pPr>
              <w:numPr>
                <w:ilvl w:val="0"/>
                <w:numId w:val="33"/>
              </w:numPr>
              <w:jc w:val="both"/>
              <w:rPr>
                <w:sz w:val="22"/>
                <w:szCs w:val="22"/>
                <w:lang w:val="es-ES"/>
              </w:rPr>
            </w:pPr>
            <w:r w:rsidRPr="00720D49">
              <w:rPr>
                <w:sz w:val="22"/>
                <w:szCs w:val="22"/>
                <w:lang w:val="es-ES"/>
              </w:rPr>
              <w:t>Declaración Jurada Vigente del Pago del Impuesto al Valor Agregado y el Impuesto a la Renta.</w:t>
            </w:r>
          </w:p>
          <w:p w14:paraId="31FCE679" w14:textId="77777777" w:rsidR="00005060" w:rsidRPr="00720D49" w:rsidRDefault="00005060" w:rsidP="00E727B2">
            <w:pPr>
              <w:numPr>
                <w:ilvl w:val="0"/>
                <w:numId w:val="33"/>
              </w:numPr>
              <w:jc w:val="both"/>
              <w:rPr>
                <w:sz w:val="22"/>
                <w:szCs w:val="22"/>
                <w:lang w:val="es-ES"/>
              </w:rPr>
            </w:pPr>
            <w:r w:rsidRPr="00720D49">
              <w:rPr>
                <w:sz w:val="22"/>
                <w:szCs w:val="22"/>
                <w:lang w:val="es-ES"/>
              </w:rPr>
              <w:t>Certificado de Cumplimiento Tributario.</w:t>
            </w:r>
          </w:p>
          <w:p w14:paraId="1CEAD5D8" w14:textId="0D31FE04" w:rsidR="00005060" w:rsidRPr="00720D49" w:rsidRDefault="00005060" w:rsidP="00005060">
            <w:pPr>
              <w:numPr>
                <w:ilvl w:val="0"/>
                <w:numId w:val="33"/>
              </w:numPr>
              <w:jc w:val="both"/>
              <w:rPr>
                <w:sz w:val="22"/>
                <w:szCs w:val="22"/>
                <w:lang w:val="es-ES"/>
              </w:rPr>
            </w:pPr>
            <w:r w:rsidRPr="00720D49">
              <w:rPr>
                <w:sz w:val="22"/>
                <w:szCs w:val="22"/>
                <w:lang w:val="es-ES"/>
              </w:rPr>
              <w:t>Copia simple de la Póliza de Responsabilidad Profesional vigente.</w:t>
            </w:r>
          </w:p>
          <w:p w14:paraId="2E89A81B" w14:textId="77777777" w:rsidR="00D2284E" w:rsidRPr="00720D49" w:rsidRDefault="00D2284E" w:rsidP="00A71688">
            <w:pPr>
              <w:jc w:val="both"/>
              <w:rPr>
                <w:sz w:val="22"/>
                <w:szCs w:val="22"/>
                <w:lang w:val="es-PY"/>
              </w:rPr>
            </w:pPr>
          </w:p>
        </w:tc>
      </w:tr>
      <w:tr w:rsidR="003A6EB2" w:rsidRPr="00720D49" w14:paraId="636E45ED" w14:textId="77777777" w:rsidTr="00DC155D">
        <w:trPr>
          <w:cantSplit/>
          <w:trHeight w:val="20"/>
          <w:jc w:val="center"/>
        </w:trPr>
        <w:tc>
          <w:tcPr>
            <w:tcW w:w="672" w:type="pct"/>
          </w:tcPr>
          <w:p w14:paraId="74D9D12E" w14:textId="77777777" w:rsidR="003A6EB2" w:rsidRPr="00720D49" w:rsidRDefault="003A6EB2" w:rsidP="007022C7">
            <w:pPr>
              <w:rPr>
                <w:b/>
                <w:sz w:val="22"/>
                <w:szCs w:val="22"/>
              </w:rPr>
            </w:pPr>
            <w:r w:rsidRPr="00720D49">
              <w:rPr>
                <w:b/>
                <w:sz w:val="22"/>
                <w:szCs w:val="22"/>
              </w:rPr>
              <w:lastRenderedPageBreak/>
              <w:t>6.</w:t>
            </w:r>
            <w:r w:rsidR="002461E9" w:rsidRPr="00720D49">
              <w:rPr>
                <w:b/>
                <w:sz w:val="22"/>
                <w:szCs w:val="22"/>
              </w:rPr>
              <w:t>5</w:t>
            </w:r>
          </w:p>
        </w:tc>
        <w:tc>
          <w:tcPr>
            <w:tcW w:w="4328" w:type="pct"/>
          </w:tcPr>
          <w:p w14:paraId="4861FD0C" w14:textId="0FD44F72" w:rsidR="003A6EB2" w:rsidRPr="00720D49" w:rsidRDefault="00963FB1" w:rsidP="00CC359B">
            <w:pPr>
              <w:jc w:val="both"/>
              <w:rPr>
                <w:sz w:val="22"/>
                <w:szCs w:val="22"/>
              </w:rPr>
            </w:pPr>
            <w:r w:rsidRPr="00720D49">
              <w:rPr>
                <w:sz w:val="22"/>
                <w:szCs w:val="22"/>
              </w:rPr>
              <w:t xml:space="preserve">En caso de que la contratante incurriera en mora en los pagos, se aplicará una tasa de interés por cada día de atraso, del: </w:t>
            </w:r>
            <w:r w:rsidRPr="00720D49">
              <w:rPr>
                <w:b/>
                <w:sz w:val="22"/>
                <w:szCs w:val="22"/>
              </w:rPr>
              <w:t>0,01 %</w:t>
            </w:r>
          </w:p>
          <w:p w14:paraId="58EC8DD2" w14:textId="77777777" w:rsidR="00963FB1" w:rsidRPr="00720D49" w:rsidRDefault="00963FB1" w:rsidP="00963FB1">
            <w:pPr>
              <w:jc w:val="both"/>
              <w:rPr>
                <w:sz w:val="22"/>
                <w:szCs w:val="22"/>
              </w:rPr>
            </w:pPr>
            <w:r w:rsidRPr="00720D49">
              <w:rPr>
                <w:sz w:val="22"/>
                <w:szCs w:val="22"/>
              </w:rPr>
              <w:t>La mora será computada a partir del día siguiente del vencimiento del pago y no incluye el día en el que la contratante realiza el pago.</w:t>
            </w:r>
          </w:p>
          <w:p w14:paraId="633AD79B" w14:textId="3CAF76BA" w:rsidR="00963FB1" w:rsidRPr="00720D49" w:rsidRDefault="00963FB1" w:rsidP="00CC359B">
            <w:pPr>
              <w:jc w:val="both"/>
              <w:rPr>
                <w:sz w:val="22"/>
                <w:szCs w:val="22"/>
              </w:rPr>
            </w:pPr>
            <w:r w:rsidRPr="00720D49">
              <w:rPr>
                <w:sz w:val="22"/>
                <w:szCs w:val="22"/>
              </w:rPr>
              <w:t>Si la Contratante no efectuara cualquiera de los pagos al proveedor en las fechas de vencimiento correspondiente o dentro del plazo establecido en la presente cláusula, la Contratante pagará al proveedor interés sobre los montos de los pagos morosos a la tasa establecida en este apartado, por el período de la demora hasta que haya efectuado el pago completo, ya sea antes o después de cualquier juicio.</w:t>
            </w:r>
          </w:p>
        </w:tc>
      </w:tr>
      <w:tr w:rsidR="000B661D" w:rsidRPr="00720D49" w14:paraId="6B1B14FB" w14:textId="77777777" w:rsidTr="00DC155D">
        <w:trPr>
          <w:cantSplit/>
          <w:trHeight w:val="20"/>
          <w:jc w:val="center"/>
        </w:trPr>
        <w:tc>
          <w:tcPr>
            <w:tcW w:w="672" w:type="pct"/>
          </w:tcPr>
          <w:p w14:paraId="187D6F2A" w14:textId="77777777" w:rsidR="000B661D" w:rsidRPr="00720D49" w:rsidRDefault="000B661D" w:rsidP="00F47E05">
            <w:pPr>
              <w:rPr>
                <w:b/>
                <w:sz w:val="22"/>
                <w:szCs w:val="22"/>
              </w:rPr>
            </w:pPr>
            <w:r w:rsidRPr="00720D49">
              <w:rPr>
                <w:b/>
                <w:sz w:val="22"/>
                <w:szCs w:val="22"/>
              </w:rPr>
              <w:t>6.4</w:t>
            </w:r>
          </w:p>
        </w:tc>
        <w:tc>
          <w:tcPr>
            <w:tcW w:w="4328" w:type="pct"/>
          </w:tcPr>
          <w:p w14:paraId="1F1E5E79" w14:textId="5E87B2D2" w:rsidR="000B661D" w:rsidRPr="00720D49" w:rsidRDefault="000B661D" w:rsidP="00F47E05">
            <w:pPr>
              <w:rPr>
                <w:sz w:val="22"/>
                <w:szCs w:val="22"/>
              </w:rPr>
            </w:pPr>
            <w:r w:rsidRPr="00720D49">
              <w:rPr>
                <w:sz w:val="22"/>
                <w:szCs w:val="22"/>
                <w:lang w:val="es-PY" w:eastAsia="es-PY"/>
              </w:rPr>
              <w:t>Los pagos se depositaran en la cuenta del Consultor</w:t>
            </w:r>
            <w:r w:rsidR="008F32F7">
              <w:rPr>
                <w:sz w:val="22"/>
                <w:szCs w:val="22"/>
                <w:lang w:val="es-PY" w:eastAsia="es-PY"/>
              </w:rPr>
              <w:t>.</w:t>
            </w:r>
            <w:r w:rsidRPr="00720D49">
              <w:rPr>
                <w:sz w:val="22"/>
                <w:szCs w:val="22"/>
                <w:lang w:val="es-PY" w:eastAsia="es-PY"/>
              </w:rPr>
              <w:t xml:space="preserve"> __________________________</w:t>
            </w:r>
          </w:p>
        </w:tc>
      </w:tr>
      <w:tr w:rsidR="00F47E05" w:rsidRPr="00720D49" w14:paraId="6E551333" w14:textId="77777777" w:rsidTr="00DC155D">
        <w:trPr>
          <w:cantSplit/>
          <w:trHeight w:val="20"/>
          <w:jc w:val="center"/>
        </w:trPr>
        <w:tc>
          <w:tcPr>
            <w:tcW w:w="672" w:type="pct"/>
          </w:tcPr>
          <w:p w14:paraId="0900D6E6" w14:textId="77777777" w:rsidR="00F47E05" w:rsidRPr="00720D49" w:rsidRDefault="00F47E05" w:rsidP="00F47E05">
            <w:pPr>
              <w:rPr>
                <w:b/>
                <w:sz w:val="22"/>
                <w:szCs w:val="22"/>
              </w:rPr>
            </w:pPr>
          </w:p>
          <w:p w14:paraId="0040F6D2" w14:textId="77777777" w:rsidR="00F47E05" w:rsidRPr="00720D49" w:rsidRDefault="00F47E05" w:rsidP="00F47E05">
            <w:pPr>
              <w:rPr>
                <w:b/>
                <w:sz w:val="22"/>
                <w:szCs w:val="22"/>
              </w:rPr>
            </w:pPr>
            <w:r w:rsidRPr="00720D49">
              <w:rPr>
                <w:b/>
                <w:sz w:val="22"/>
                <w:szCs w:val="22"/>
              </w:rPr>
              <w:t>7.2</w:t>
            </w:r>
          </w:p>
        </w:tc>
        <w:tc>
          <w:tcPr>
            <w:tcW w:w="4328" w:type="pct"/>
          </w:tcPr>
          <w:p w14:paraId="574991C8" w14:textId="77777777" w:rsidR="00F47E05" w:rsidRPr="00720D49" w:rsidRDefault="00F47E05" w:rsidP="00F47E05">
            <w:pPr>
              <w:rPr>
                <w:sz w:val="22"/>
                <w:szCs w:val="22"/>
              </w:rPr>
            </w:pPr>
            <w:r w:rsidRPr="00720D49">
              <w:rPr>
                <w:sz w:val="22"/>
                <w:szCs w:val="22"/>
              </w:rPr>
              <w:t>Solución de Controversias:</w:t>
            </w:r>
          </w:p>
          <w:p w14:paraId="3C6A880A" w14:textId="77777777" w:rsidR="00F47E05" w:rsidRPr="00720D49" w:rsidRDefault="00F47E05" w:rsidP="00F47E05">
            <w:pPr>
              <w:rPr>
                <w:sz w:val="22"/>
                <w:szCs w:val="22"/>
              </w:rPr>
            </w:pPr>
            <w:r w:rsidRPr="00720D49">
              <w:rPr>
                <w:sz w:val="22"/>
                <w:szCs w:val="22"/>
              </w:rPr>
              <w:t>El mecanismo de solución de controversias será:</w:t>
            </w:r>
          </w:p>
          <w:p w14:paraId="5DF1BC73" w14:textId="77777777" w:rsidR="00F47E05" w:rsidRPr="00720D49" w:rsidRDefault="00F47E05" w:rsidP="00F47E05">
            <w:pPr>
              <w:rPr>
                <w:sz w:val="22"/>
                <w:szCs w:val="22"/>
              </w:rPr>
            </w:pPr>
            <w:r w:rsidRPr="00720D49">
              <w:rPr>
                <w:sz w:val="22"/>
                <w:szCs w:val="22"/>
              </w:rPr>
              <w:t>1)   Avenimiento (Ley N° 2051/03)</w:t>
            </w:r>
          </w:p>
          <w:p w14:paraId="1DD7794C" w14:textId="2AC04493" w:rsidR="00F47E05" w:rsidRPr="00720D49" w:rsidRDefault="00D75229" w:rsidP="00F47E05">
            <w:pPr>
              <w:rPr>
                <w:sz w:val="22"/>
                <w:szCs w:val="22"/>
              </w:rPr>
            </w:pPr>
            <w:r w:rsidRPr="00720D49">
              <w:rPr>
                <w:sz w:val="22"/>
                <w:szCs w:val="22"/>
              </w:rPr>
              <w:t>2</w:t>
            </w:r>
            <w:r w:rsidR="00F47E05" w:rsidRPr="00720D49">
              <w:rPr>
                <w:sz w:val="22"/>
                <w:szCs w:val="22"/>
              </w:rPr>
              <w:t xml:space="preserve">)  Tribunales de Justicia Ordinaria en lo Civil y Comercial de Asunción, Capital de la   República del Paraguay. </w:t>
            </w:r>
          </w:p>
        </w:tc>
      </w:tr>
    </w:tbl>
    <w:p w14:paraId="26BE4B2A" w14:textId="2CE56198" w:rsidR="00B8724F" w:rsidRPr="00720D49" w:rsidRDefault="00B8724F" w:rsidP="00D65D8C">
      <w:pPr>
        <w:rPr>
          <w:sz w:val="22"/>
          <w:szCs w:val="22"/>
        </w:rPr>
      </w:pPr>
    </w:p>
    <w:sectPr w:rsidR="00B8724F" w:rsidRPr="00720D49" w:rsidSect="009B0AB3">
      <w:headerReference w:type="even" r:id="rId25"/>
      <w:pgSz w:w="12240" w:h="15840" w:code="1"/>
      <w:pgMar w:top="1560" w:right="1701" w:bottom="1417" w:left="1701" w:header="142"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CF04F" w16cex:dateUtc="2022-11-02T1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EE29BC" w16cid:durableId="270CF04F"/>
  <w16cid:commentId w16cid:paraId="356AF9AA" w16cid:durableId="270CD6D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FECBB" w14:textId="77777777" w:rsidR="00C63D46" w:rsidRDefault="00C63D46">
      <w:r>
        <w:separator/>
      </w:r>
    </w:p>
  </w:endnote>
  <w:endnote w:type="continuationSeparator" w:id="0">
    <w:p w14:paraId="31DFEDC4" w14:textId="77777777" w:rsidR="00C63D46" w:rsidRDefault="00C6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w:charset w:val="00"/>
    <w:family w:val="auto"/>
    <w:pitch w:val="variable"/>
    <w:sig w:usb0="00000003"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ourceSans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rlito">
    <w:altName w:val="Arial"/>
    <w:charset w:val="00"/>
    <w:family w:val="swiss"/>
    <w:pitch w:val="variable"/>
  </w:font>
  <w:font w:name="Liberation Serif;Times New Roma">
    <w:altName w:val="Times New Roman"/>
    <w:panose1 w:val="00000000000000000000"/>
    <w:charset w:val="00"/>
    <w:family w:val="roman"/>
    <w:notTrueType/>
    <w:pitch w:val="default"/>
  </w:font>
  <w:font w:name="Droid Sans;MS Mincho">
    <w:panose1 w:val="00000000000000000000"/>
    <w:charset w:val="00"/>
    <w:family w:val="roman"/>
    <w:notTrueType/>
    <w:pitch w:val="default"/>
  </w:font>
  <w:font w:name="FreeSans;MS Mincho">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Droid Sans">
    <w:altName w:val="Yu Gothic"/>
    <w:charset w:val="8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D3D6" w14:textId="77777777" w:rsidR="00FC0E10" w:rsidRDefault="00FC0E10">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512897"/>
      <w:docPartObj>
        <w:docPartGallery w:val="Page Numbers (Bottom of Page)"/>
        <w:docPartUnique/>
      </w:docPartObj>
    </w:sdtPr>
    <w:sdtContent>
      <w:p w14:paraId="0CEEA2C4" w14:textId="19423F3E" w:rsidR="00FC0E10" w:rsidRDefault="00FC0E10">
        <w:pPr>
          <w:pStyle w:val="Piedepgina"/>
          <w:jc w:val="center"/>
        </w:pPr>
        <w:r>
          <w:fldChar w:fldCharType="begin"/>
        </w:r>
        <w:r>
          <w:instrText>PAGE   \* MERGEFORMAT</w:instrText>
        </w:r>
        <w:r>
          <w:fldChar w:fldCharType="separate"/>
        </w:r>
        <w:r w:rsidR="00EE37A8" w:rsidRPr="00EE37A8">
          <w:rPr>
            <w:noProof/>
            <w:lang w:val="es-ES"/>
          </w:rPr>
          <w:t>2</w:t>
        </w:r>
        <w:r>
          <w:fldChar w:fldCharType="end"/>
        </w:r>
      </w:p>
    </w:sdtContent>
  </w:sdt>
  <w:p w14:paraId="2733E540" w14:textId="77777777" w:rsidR="00FC0E10" w:rsidRDefault="00FC0E10">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173068"/>
      <w:docPartObj>
        <w:docPartGallery w:val="Page Numbers (Bottom of Page)"/>
        <w:docPartUnique/>
      </w:docPartObj>
    </w:sdtPr>
    <w:sdtContent>
      <w:p w14:paraId="4BB514BD" w14:textId="51253E5A" w:rsidR="00FC0E10" w:rsidRDefault="00FC0E10">
        <w:pPr>
          <w:pStyle w:val="Piedepgina"/>
          <w:jc w:val="center"/>
        </w:pPr>
        <w:r>
          <w:fldChar w:fldCharType="begin"/>
        </w:r>
        <w:r>
          <w:instrText>PAGE   \* MERGEFORMAT</w:instrText>
        </w:r>
        <w:r>
          <w:fldChar w:fldCharType="separate"/>
        </w:r>
        <w:r w:rsidR="00F851B8" w:rsidRPr="00F851B8">
          <w:rPr>
            <w:noProof/>
            <w:lang w:val="es-ES"/>
          </w:rPr>
          <w:t>79</w:t>
        </w:r>
        <w:r>
          <w:fldChar w:fldCharType="end"/>
        </w:r>
      </w:p>
    </w:sdtContent>
  </w:sdt>
  <w:p w14:paraId="0FE5BF1E" w14:textId="77777777" w:rsidR="00FC0E10" w:rsidRDefault="00FC0E10">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CCA8E" w14:textId="77777777" w:rsidR="00C63D46" w:rsidRDefault="00C63D46">
      <w:r>
        <w:separator/>
      </w:r>
    </w:p>
  </w:footnote>
  <w:footnote w:type="continuationSeparator" w:id="0">
    <w:p w14:paraId="7D68EF01" w14:textId="77777777" w:rsidR="00C63D46" w:rsidRDefault="00C63D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1CF76" w14:textId="5CEC5D59" w:rsidR="00FC0E10" w:rsidRDefault="00FC0E10" w:rsidP="005A6ECF">
    <w:pPr>
      <w:spacing w:line="200" w:lineRule="exact"/>
      <w:rPr>
        <w:sz w:val="20"/>
        <w:szCs w:val="20"/>
      </w:rPr>
    </w:pPr>
    <w:r>
      <w:rPr>
        <w:noProof/>
        <w:sz w:val="20"/>
        <w:szCs w:val="20"/>
        <w:lang w:val="es-PY" w:eastAsia="es-PY"/>
      </w:rPr>
      <w:drawing>
        <wp:anchor distT="0" distB="0" distL="114300" distR="114300" simplePos="0" relativeHeight="251656704" behindDoc="0" locked="0" layoutInCell="1" allowOverlap="1" wp14:anchorId="0A3E4030" wp14:editId="72C600F6">
          <wp:simplePos x="0" y="0"/>
          <wp:positionH relativeFrom="margin">
            <wp:posOffset>-16510</wp:posOffset>
          </wp:positionH>
          <wp:positionV relativeFrom="paragraph">
            <wp:posOffset>88265</wp:posOffset>
          </wp:positionV>
          <wp:extent cx="5836285" cy="885190"/>
          <wp:effectExtent l="0" t="0" r="0" b="0"/>
          <wp:wrapThrough wrapText="bothSides">
            <wp:wrapPolygon edited="0">
              <wp:start x="0" y="0"/>
              <wp:lineTo x="0" y="20918"/>
              <wp:lineTo x="21504" y="20918"/>
              <wp:lineTo x="21504" y="0"/>
              <wp:lineTo x="0"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nuevo mec.jpg"/>
                  <pic:cNvPicPr/>
                </pic:nvPicPr>
                <pic:blipFill>
                  <a:blip r:embed="rId1">
                    <a:extLst>
                      <a:ext uri="{28A0092B-C50C-407E-A947-70E740481C1C}">
                        <a14:useLocalDpi xmlns:a14="http://schemas.microsoft.com/office/drawing/2010/main" val="0"/>
                      </a:ext>
                    </a:extLst>
                  </a:blip>
                  <a:stretch>
                    <a:fillRect/>
                  </a:stretch>
                </pic:blipFill>
                <pic:spPr>
                  <a:xfrm>
                    <a:off x="0" y="0"/>
                    <a:ext cx="5836285" cy="885190"/>
                  </a:xfrm>
                  <a:prstGeom prst="rect">
                    <a:avLst/>
                  </a:prstGeom>
                </pic:spPr>
              </pic:pic>
            </a:graphicData>
          </a:graphic>
          <wp14:sizeRelH relativeFrom="page">
            <wp14:pctWidth>0</wp14:pctWidth>
          </wp14:sizeRelH>
          <wp14:sizeRelV relativeFrom="page">
            <wp14:pctHeight>0</wp14:pctHeight>
          </wp14:sizeRelV>
        </wp:anchor>
      </w:drawing>
    </w:r>
  </w:p>
  <w:p w14:paraId="6830C3B9" w14:textId="77777777" w:rsidR="00FC0E10" w:rsidRDefault="00FC0E10"/>
  <w:p w14:paraId="577D4903" w14:textId="77777777" w:rsidR="00FC0E10" w:rsidRDefault="00FC0E10"/>
  <w:p w14:paraId="7C66D7C5" w14:textId="7C978C40" w:rsidR="00FC0E10" w:rsidRDefault="00FC0E10"/>
  <w:p w14:paraId="10709F0C" w14:textId="121496F7" w:rsidR="00FC0E10" w:rsidRDefault="00FC0E10"/>
  <w:p w14:paraId="4B925A36" w14:textId="3AF03EF3" w:rsidR="00FC0E10" w:rsidRDefault="00FC0E10">
    <w:r>
      <w:rPr>
        <w:noProof/>
        <w:lang w:val="es-PY" w:eastAsia="es-PY"/>
      </w:rPr>
      <mc:AlternateContent>
        <mc:Choice Requires="wps">
          <w:drawing>
            <wp:anchor distT="0" distB="0" distL="114300" distR="114300" simplePos="0" relativeHeight="251660800" behindDoc="0" locked="0" layoutInCell="1" allowOverlap="1" wp14:anchorId="3A939247" wp14:editId="1D0E1E6B">
              <wp:simplePos x="0" y="0"/>
              <wp:positionH relativeFrom="column">
                <wp:posOffset>-81611</wp:posOffset>
              </wp:positionH>
              <wp:positionV relativeFrom="paragraph">
                <wp:posOffset>146685</wp:posOffset>
              </wp:positionV>
              <wp:extent cx="5806440" cy="0"/>
              <wp:effectExtent l="0" t="0" r="22860" b="19050"/>
              <wp:wrapNone/>
              <wp:docPr id="3" name="Conector recto 12"/>
              <wp:cNvGraphicFramePr/>
              <a:graphic xmlns:a="http://schemas.openxmlformats.org/drawingml/2006/main">
                <a:graphicData uri="http://schemas.microsoft.com/office/word/2010/wordprocessingShape">
                  <wps:wsp>
                    <wps:cNvCnPr/>
                    <wps:spPr>
                      <a:xfrm>
                        <a:off x="0" y="0"/>
                        <a:ext cx="5806440" cy="0"/>
                      </a:xfrm>
                      <a:prstGeom prst="line">
                        <a:avLst/>
                      </a:prstGeom>
                      <a:ln w="952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2903B0EC" id="Conector recto 1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6.45pt,11.55pt" to="450.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" strokecolor="#7f7f7f [1612]">
              <v:stroke joinstyle="miter"/>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9E8F" w14:textId="77777777" w:rsidR="00FC0E10" w:rsidRDefault="00FC0E10" w:rsidP="00232B04">
    <w:pPr>
      <w:pStyle w:val="Encabezado"/>
      <w:pBdr>
        <w:bottom w:val="none" w:sz="0" w:space="0" w:color="auto"/>
      </w:pBdr>
      <w:rPr>
        <w:lang w:val="es-PY"/>
      </w:rPr>
    </w:pPr>
    <w:r>
      <w:rPr>
        <w:noProof/>
        <w:lang w:val="es-PY" w:eastAsia="es-PY"/>
      </w:rPr>
      <w:drawing>
        <wp:inline distT="0" distB="0" distL="0" distR="0" wp14:anchorId="258FF49D" wp14:editId="1EA7E8DA">
          <wp:extent cx="5834380" cy="8839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4380" cy="88392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A009D" w14:textId="77777777" w:rsidR="00FC0E10" w:rsidRDefault="00FC0E10" w:rsidP="0019625B">
    <w:pPr>
      <w:pBdr>
        <w:bottom w:val="single" w:sz="6" w:space="1" w:color="auto"/>
      </w:pBdr>
      <w:suppressAutoHyphens/>
      <w:rPr>
        <w:sz w:val="20"/>
      </w:rPr>
    </w:pP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A6B83" w14:textId="5620EBC1" w:rsidR="00FC0E10" w:rsidRDefault="00FC0E10" w:rsidP="00940013">
    <w:pPr>
      <w:pStyle w:val="Encabezado"/>
      <w:pBdr>
        <w:bottom w:val="none" w:sz="0" w:space="0" w:color="auto"/>
      </w:pBdr>
    </w:pPr>
    <w:r>
      <w:rPr>
        <w:noProof/>
        <w:lang w:val="es-PY" w:eastAsia="es-PY"/>
      </w:rPr>
      <w:drawing>
        <wp:anchor distT="0" distB="0" distL="114300" distR="114300" simplePos="0" relativeHeight="251658752" behindDoc="1" locked="0" layoutInCell="1" allowOverlap="1" wp14:anchorId="576DE452" wp14:editId="24078666">
          <wp:simplePos x="0" y="0"/>
          <wp:positionH relativeFrom="column">
            <wp:posOffset>317449</wp:posOffset>
          </wp:positionH>
          <wp:positionV relativeFrom="paragraph">
            <wp:posOffset>-73340</wp:posOffset>
          </wp:positionV>
          <wp:extent cx="5171440" cy="780415"/>
          <wp:effectExtent l="0" t="0" r="0" b="63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780415"/>
                  </a:xfrm>
                  <a:prstGeom prst="rect">
                    <a:avLst/>
                  </a:prstGeom>
                  <a:noFill/>
                </pic:spPr>
              </pic:pic>
            </a:graphicData>
          </a:graphic>
          <wp14:sizeRelH relativeFrom="page">
            <wp14:pctWidth>0</wp14:pctWidth>
          </wp14:sizeRelH>
          <wp14:sizeRelV relativeFrom="page">
            <wp14:pctHeight>0</wp14:pctHeight>
          </wp14:sizeRelV>
        </wp:anchor>
      </w:drawing>
    </w:r>
    <w:r>
      <w:rPr>
        <w:noProof/>
        <w:lang w:val="es-PY" w:eastAsia="es-PY"/>
      </w:rPr>
      <mc:AlternateContent>
        <mc:Choice Requires="wps">
          <w:drawing>
            <wp:anchor distT="0" distB="0" distL="114300" distR="114300" simplePos="0" relativeHeight="251664896" behindDoc="0" locked="0" layoutInCell="1" allowOverlap="1" wp14:anchorId="6C041BBA" wp14:editId="48012148">
              <wp:simplePos x="0" y="0"/>
              <wp:positionH relativeFrom="column">
                <wp:posOffset>85532</wp:posOffset>
              </wp:positionH>
              <wp:positionV relativeFrom="paragraph">
                <wp:posOffset>708964</wp:posOffset>
              </wp:positionV>
              <wp:extent cx="5806440" cy="0"/>
              <wp:effectExtent l="0" t="0" r="22860" b="19050"/>
              <wp:wrapNone/>
              <wp:docPr id="10" name="Conector recto 12"/>
              <wp:cNvGraphicFramePr/>
              <a:graphic xmlns:a="http://schemas.openxmlformats.org/drawingml/2006/main">
                <a:graphicData uri="http://schemas.microsoft.com/office/word/2010/wordprocessingShape">
                  <wps:wsp>
                    <wps:cNvCnPr/>
                    <wps:spPr>
                      <a:xfrm>
                        <a:off x="0" y="0"/>
                        <a:ext cx="5806440" cy="0"/>
                      </a:xfrm>
                      <a:prstGeom prst="line">
                        <a:avLst/>
                      </a:prstGeom>
                      <a:ln w="952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4AF707F1" id="Conector recto 12"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6.75pt,55.8pt" to="463.9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" strokecolor="#7f7f7f [1612]">
              <v:stroke joinstyle="miter"/>
            </v:line>
          </w:pict>
        </mc:Fallback>
      </mc:AlternateContent>
    </w:r>
    <w:r w:rsidRPr="004062E6">
      <w:rPr>
        <w:noProof/>
        <w:lang w:val="es-PY" w:eastAsia="es-PY"/>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D24E0" w14:textId="228D21C1" w:rsidR="00FC0E10" w:rsidRPr="00AA544A" w:rsidRDefault="00FC0E10" w:rsidP="00940013">
    <w:pPr>
      <w:pStyle w:val="Encabezado"/>
      <w:pBdr>
        <w:bottom w:val="none" w:sz="0" w:space="0" w:color="auto"/>
      </w:pBdr>
    </w:pPr>
    <w:r>
      <w:rPr>
        <w:noProof/>
        <w:lang w:val="es-PY" w:eastAsia="es-PY"/>
      </w:rPr>
      <mc:AlternateContent>
        <mc:Choice Requires="wps">
          <w:drawing>
            <wp:anchor distT="0" distB="0" distL="114300" distR="114300" simplePos="0" relativeHeight="251662848" behindDoc="0" locked="0" layoutInCell="1" allowOverlap="1" wp14:anchorId="1B54B22C" wp14:editId="53797CF2">
              <wp:simplePos x="0" y="0"/>
              <wp:positionH relativeFrom="column">
                <wp:posOffset>-95360</wp:posOffset>
              </wp:positionH>
              <wp:positionV relativeFrom="paragraph">
                <wp:posOffset>756672</wp:posOffset>
              </wp:positionV>
              <wp:extent cx="5806440" cy="0"/>
              <wp:effectExtent l="0" t="0" r="22860" b="19050"/>
              <wp:wrapNone/>
              <wp:docPr id="5" name="Conector recto 12"/>
              <wp:cNvGraphicFramePr/>
              <a:graphic xmlns:a="http://schemas.openxmlformats.org/drawingml/2006/main">
                <a:graphicData uri="http://schemas.microsoft.com/office/word/2010/wordprocessingShape">
                  <wps:wsp>
                    <wps:cNvCnPr/>
                    <wps:spPr>
                      <a:xfrm>
                        <a:off x="0" y="0"/>
                        <a:ext cx="580644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47FFB5B6" id="Conector recto 12"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7.5pt,59.6pt" to="449.7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" strokecolor="#7f7f7f [1612]" strokeweight="1pt">
              <v:stroke joinstyle="miter"/>
            </v:line>
          </w:pict>
        </mc:Fallback>
      </mc:AlternateContent>
    </w:r>
    <w:r>
      <w:rPr>
        <w:noProof/>
        <w:lang w:val="es-PY" w:eastAsia="es-PY"/>
      </w:rPr>
      <w:drawing>
        <wp:anchor distT="0" distB="0" distL="114300" distR="114300" simplePos="0" relativeHeight="251657728" behindDoc="0" locked="0" layoutInCell="1" allowOverlap="1" wp14:anchorId="74C86B30" wp14:editId="6C58B7B9">
          <wp:simplePos x="0" y="0"/>
          <wp:positionH relativeFrom="margin">
            <wp:posOffset>0</wp:posOffset>
          </wp:positionH>
          <wp:positionV relativeFrom="paragraph">
            <wp:posOffset>-62865</wp:posOffset>
          </wp:positionV>
          <wp:extent cx="5836285" cy="885190"/>
          <wp:effectExtent l="0" t="0" r="0" b="0"/>
          <wp:wrapThrough wrapText="bothSides">
            <wp:wrapPolygon edited="0">
              <wp:start x="0" y="0"/>
              <wp:lineTo x="0" y="20918"/>
              <wp:lineTo x="21504" y="20918"/>
              <wp:lineTo x="21504" y="0"/>
              <wp:lineTo x="0" y="0"/>
            </wp:wrapPolygon>
          </wp:wrapThrough>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nuevo mec.jpg"/>
                  <pic:cNvPicPr/>
                </pic:nvPicPr>
                <pic:blipFill>
                  <a:blip r:embed="rId1">
                    <a:extLst>
                      <a:ext uri="{28A0092B-C50C-407E-A947-70E740481C1C}">
                        <a14:useLocalDpi xmlns:a14="http://schemas.microsoft.com/office/drawing/2010/main" val="0"/>
                      </a:ext>
                    </a:extLst>
                  </a:blip>
                  <a:stretch>
                    <a:fillRect/>
                  </a:stretch>
                </pic:blipFill>
                <pic:spPr>
                  <a:xfrm>
                    <a:off x="0" y="0"/>
                    <a:ext cx="5836285" cy="885190"/>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B55A" w14:textId="532C2117" w:rsidR="00FC0E10" w:rsidRPr="00AA544A" w:rsidRDefault="00FC0E10" w:rsidP="002C39B9">
    <w:pPr>
      <w:pStyle w:val="Encabezado"/>
      <w:pBdr>
        <w:bottom w:val="none" w:sz="0" w:space="0" w:color="auto"/>
      </w:pBdr>
      <w:jc w:val="center"/>
    </w:pPr>
    <w:r>
      <w:rPr>
        <w:noProof/>
        <w:lang w:val="es-PY" w:eastAsia="es-PY"/>
      </w:rPr>
      <w:drawing>
        <wp:inline distT="0" distB="0" distL="0" distR="0" wp14:anchorId="0E8F1EC6" wp14:editId="20B40E17">
          <wp:extent cx="5369356" cy="828700"/>
          <wp:effectExtent l="0" t="0" r="317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9191" cy="828675"/>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9F3BA" w14:textId="77777777" w:rsidR="00FC0E10" w:rsidRDefault="00FC0E10" w:rsidP="0019625B">
    <w:pPr>
      <w:pBdr>
        <w:bottom w:val="single" w:sz="6" w:space="1" w:color="auto"/>
      </w:pBdr>
      <w:suppressAutoHyphens/>
      <w:rPr>
        <w:sz w:val="20"/>
      </w:rPr>
    </w:pP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AE2546A"/>
    <w:lvl w:ilvl="0">
      <w:start w:val="1"/>
      <w:numFmt w:val="bullet"/>
      <w:pStyle w:val="Listaconvietas"/>
      <w:lvlText w:val=""/>
      <w:lvlJc w:val="left"/>
      <w:pPr>
        <w:tabs>
          <w:tab w:val="num" w:pos="7448"/>
        </w:tabs>
        <w:ind w:left="7448" w:hanging="360"/>
      </w:pPr>
      <w:rPr>
        <w:rFonts w:ascii="Symbol" w:hAnsi="Symbol" w:hint="default"/>
      </w:rPr>
    </w:lvl>
  </w:abstractNum>
  <w:abstractNum w:abstractNumId="1" w15:restartNumberingAfterBreak="0">
    <w:nsid w:val="00000004"/>
    <w:multiLevelType w:val="multilevel"/>
    <w:tmpl w:val="0000000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15:restartNumberingAfterBreak="0">
    <w:nsid w:val="0370177A"/>
    <w:multiLevelType w:val="hybridMultilevel"/>
    <w:tmpl w:val="CA90AF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4C700F2"/>
    <w:multiLevelType w:val="hybridMultilevel"/>
    <w:tmpl w:val="F27E75D4"/>
    <w:lvl w:ilvl="0" w:tplc="FF7A978A">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A8129AE"/>
    <w:multiLevelType w:val="multilevel"/>
    <w:tmpl w:val="460CCC60"/>
    <w:lvl w:ilvl="0">
      <w:start w:val="3"/>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DAB7FC9"/>
    <w:multiLevelType w:val="multilevel"/>
    <w:tmpl w:val="3D04265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6" w15:restartNumberingAfterBreak="0">
    <w:nsid w:val="1026237D"/>
    <w:multiLevelType w:val="hybridMultilevel"/>
    <w:tmpl w:val="442224A6"/>
    <w:lvl w:ilvl="0" w:tplc="C0E81156">
      <w:numFmt w:val="bullet"/>
      <w:lvlText w:val="-"/>
      <w:lvlJc w:val="left"/>
      <w:pPr>
        <w:ind w:left="5889" w:hanging="360"/>
      </w:pPr>
      <w:rPr>
        <w:rFonts w:ascii="Arial" w:eastAsia="Times New Roman" w:hAnsi="Arial" w:cs="Arial"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7" w15:restartNumberingAfterBreak="0">
    <w:nsid w:val="13874BEF"/>
    <w:multiLevelType w:val="hybridMultilevel"/>
    <w:tmpl w:val="C4906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7530D54"/>
    <w:multiLevelType w:val="multilevel"/>
    <w:tmpl w:val="0EA88C4A"/>
    <w:lvl w:ilvl="0">
      <w:start w:val="3"/>
      <w:numFmt w:val="decimal"/>
      <w:lvlText w:val="%1."/>
      <w:lvlJc w:val="left"/>
      <w:pPr>
        <w:ind w:left="360" w:hanging="360"/>
      </w:pPr>
      <w:rPr>
        <w:rFonts w:cs="Arial" w:hint="default"/>
      </w:rPr>
    </w:lvl>
    <w:lvl w:ilvl="1">
      <w:start w:val="5"/>
      <w:numFmt w:val="decimal"/>
      <w:lvlText w:val="%1.%2."/>
      <w:lvlJc w:val="left"/>
      <w:pPr>
        <w:ind w:left="502"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9" w15:restartNumberingAfterBreak="0">
    <w:nsid w:val="19A7568E"/>
    <w:multiLevelType w:val="multilevel"/>
    <w:tmpl w:val="67E43062"/>
    <w:lvl w:ilvl="0">
      <w:start w:val="1"/>
      <w:numFmt w:val="decimal"/>
      <w:lvlText w:val="%1."/>
      <w:lvlJc w:val="left"/>
      <w:pPr>
        <w:ind w:left="465" w:hanging="360"/>
      </w:pPr>
      <w:rPr>
        <w:rFonts w:cs="Arial" w:hint="default"/>
        <w:b w:val="0"/>
        <w:sz w:val="22"/>
        <w:szCs w:val="22"/>
      </w:rPr>
    </w:lvl>
    <w:lvl w:ilvl="1">
      <w:start w:val="8"/>
      <w:numFmt w:val="decimal"/>
      <w:isLgl/>
      <w:lvlText w:val="%1.%2"/>
      <w:lvlJc w:val="left"/>
      <w:pPr>
        <w:ind w:left="7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45"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435" w:hanging="1440"/>
      </w:pPr>
      <w:rPr>
        <w:rFonts w:hint="default"/>
      </w:rPr>
    </w:lvl>
    <w:lvl w:ilvl="7">
      <w:start w:val="1"/>
      <w:numFmt w:val="decimal"/>
      <w:isLgl/>
      <w:lvlText w:val="%1.%2.%3.%4.%5.%6.%7.%8"/>
      <w:lvlJc w:val="left"/>
      <w:pPr>
        <w:ind w:left="3750" w:hanging="1440"/>
      </w:pPr>
      <w:rPr>
        <w:rFonts w:hint="default"/>
      </w:rPr>
    </w:lvl>
    <w:lvl w:ilvl="8">
      <w:start w:val="1"/>
      <w:numFmt w:val="decimal"/>
      <w:isLgl/>
      <w:lvlText w:val="%1.%2.%3.%4.%5.%6.%7.%8.%9"/>
      <w:lvlJc w:val="left"/>
      <w:pPr>
        <w:ind w:left="4425" w:hanging="1800"/>
      </w:pPr>
      <w:rPr>
        <w:rFonts w:hint="default"/>
      </w:rPr>
    </w:lvl>
  </w:abstractNum>
  <w:abstractNum w:abstractNumId="10" w15:restartNumberingAfterBreak="0">
    <w:nsid w:val="1A0C001A"/>
    <w:multiLevelType w:val="singleLevel"/>
    <w:tmpl w:val="6B96B6AA"/>
    <w:lvl w:ilvl="0">
      <w:start w:val="1"/>
      <w:numFmt w:val="lowerLetter"/>
      <w:lvlText w:val="%1)"/>
      <w:lvlJc w:val="left"/>
      <w:pPr>
        <w:tabs>
          <w:tab w:val="num" w:pos="360"/>
        </w:tabs>
        <w:ind w:left="360" w:hanging="360"/>
      </w:pPr>
      <w:rPr>
        <w:rFonts w:hint="default"/>
      </w:rPr>
    </w:lvl>
  </w:abstractNum>
  <w:abstractNum w:abstractNumId="11" w15:restartNumberingAfterBreak="0">
    <w:nsid w:val="1A6538B4"/>
    <w:multiLevelType w:val="hybridMultilevel"/>
    <w:tmpl w:val="17E283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A7C3979"/>
    <w:multiLevelType w:val="hybridMultilevel"/>
    <w:tmpl w:val="0C3CC7AC"/>
    <w:lvl w:ilvl="0" w:tplc="FF7A978A">
      <w:start w:val="1"/>
      <w:numFmt w:val="bullet"/>
      <w:lvlText w:val="-"/>
      <w:lvlJc w:val="left"/>
      <w:pPr>
        <w:ind w:left="36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1C017650"/>
    <w:multiLevelType w:val="hybridMultilevel"/>
    <w:tmpl w:val="4E9C0644"/>
    <w:lvl w:ilvl="0" w:tplc="3C0A0001">
      <w:start w:val="1"/>
      <w:numFmt w:val="bullet"/>
      <w:lvlText w:val=""/>
      <w:lvlJc w:val="left"/>
      <w:pPr>
        <w:ind w:left="1077" w:hanging="360"/>
      </w:pPr>
      <w:rPr>
        <w:rFonts w:ascii="Symbol" w:hAnsi="Symbol" w:hint="default"/>
      </w:rPr>
    </w:lvl>
    <w:lvl w:ilvl="1" w:tplc="3C0A0003" w:tentative="1">
      <w:start w:val="1"/>
      <w:numFmt w:val="bullet"/>
      <w:lvlText w:val="o"/>
      <w:lvlJc w:val="left"/>
      <w:pPr>
        <w:ind w:left="1797" w:hanging="360"/>
      </w:pPr>
      <w:rPr>
        <w:rFonts w:ascii="Courier New" w:hAnsi="Courier New" w:cs="Courier New" w:hint="default"/>
      </w:rPr>
    </w:lvl>
    <w:lvl w:ilvl="2" w:tplc="3C0A0005" w:tentative="1">
      <w:start w:val="1"/>
      <w:numFmt w:val="bullet"/>
      <w:lvlText w:val=""/>
      <w:lvlJc w:val="left"/>
      <w:pPr>
        <w:ind w:left="2517" w:hanging="360"/>
      </w:pPr>
      <w:rPr>
        <w:rFonts w:ascii="Wingdings" w:hAnsi="Wingdings" w:hint="default"/>
      </w:rPr>
    </w:lvl>
    <w:lvl w:ilvl="3" w:tplc="3C0A0001" w:tentative="1">
      <w:start w:val="1"/>
      <w:numFmt w:val="bullet"/>
      <w:lvlText w:val=""/>
      <w:lvlJc w:val="left"/>
      <w:pPr>
        <w:ind w:left="3237" w:hanging="360"/>
      </w:pPr>
      <w:rPr>
        <w:rFonts w:ascii="Symbol" w:hAnsi="Symbol" w:hint="default"/>
      </w:rPr>
    </w:lvl>
    <w:lvl w:ilvl="4" w:tplc="3C0A0003" w:tentative="1">
      <w:start w:val="1"/>
      <w:numFmt w:val="bullet"/>
      <w:lvlText w:val="o"/>
      <w:lvlJc w:val="left"/>
      <w:pPr>
        <w:ind w:left="3957" w:hanging="360"/>
      </w:pPr>
      <w:rPr>
        <w:rFonts w:ascii="Courier New" w:hAnsi="Courier New" w:cs="Courier New" w:hint="default"/>
      </w:rPr>
    </w:lvl>
    <w:lvl w:ilvl="5" w:tplc="3C0A0005" w:tentative="1">
      <w:start w:val="1"/>
      <w:numFmt w:val="bullet"/>
      <w:lvlText w:val=""/>
      <w:lvlJc w:val="left"/>
      <w:pPr>
        <w:ind w:left="4677" w:hanging="360"/>
      </w:pPr>
      <w:rPr>
        <w:rFonts w:ascii="Wingdings" w:hAnsi="Wingdings" w:hint="default"/>
      </w:rPr>
    </w:lvl>
    <w:lvl w:ilvl="6" w:tplc="3C0A0001" w:tentative="1">
      <w:start w:val="1"/>
      <w:numFmt w:val="bullet"/>
      <w:lvlText w:val=""/>
      <w:lvlJc w:val="left"/>
      <w:pPr>
        <w:ind w:left="5397" w:hanging="360"/>
      </w:pPr>
      <w:rPr>
        <w:rFonts w:ascii="Symbol" w:hAnsi="Symbol" w:hint="default"/>
      </w:rPr>
    </w:lvl>
    <w:lvl w:ilvl="7" w:tplc="3C0A0003" w:tentative="1">
      <w:start w:val="1"/>
      <w:numFmt w:val="bullet"/>
      <w:lvlText w:val="o"/>
      <w:lvlJc w:val="left"/>
      <w:pPr>
        <w:ind w:left="6117" w:hanging="360"/>
      </w:pPr>
      <w:rPr>
        <w:rFonts w:ascii="Courier New" w:hAnsi="Courier New" w:cs="Courier New" w:hint="default"/>
      </w:rPr>
    </w:lvl>
    <w:lvl w:ilvl="8" w:tplc="3C0A0005" w:tentative="1">
      <w:start w:val="1"/>
      <w:numFmt w:val="bullet"/>
      <w:lvlText w:val=""/>
      <w:lvlJc w:val="left"/>
      <w:pPr>
        <w:ind w:left="6837" w:hanging="360"/>
      </w:pPr>
      <w:rPr>
        <w:rFonts w:ascii="Wingdings" w:hAnsi="Wingdings" w:hint="default"/>
      </w:rPr>
    </w:lvl>
  </w:abstractNum>
  <w:abstractNum w:abstractNumId="14" w15:restartNumberingAfterBreak="0">
    <w:nsid w:val="21087499"/>
    <w:multiLevelType w:val="hybridMultilevel"/>
    <w:tmpl w:val="B240EA7E"/>
    <w:lvl w:ilvl="0" w:tplc="FF7A978A">
      <w:start w:val="1"/>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15:restartNumberingAfterBreak="0">
    <w:nsid w:val="21562631"/>
    <w:multiLevelType w:val="hybridMultilevel"/>
    <w:tmpl w:val="C82834A8"/>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6" w15:restartNumberingAfterBreak="0">
    <w:nsid w:val="22844BFE"/>
    <w:multiLevelType w:val="singleLevel"/>
    <w:tmpl w:val="963847FE"/>
    <w:lvl w:ilvl="0">
      <w:start w:val="1"/>
      <w:numFmt w:val="lowerRoman"/>
      <w:lvlText w:val="(%1)"/>
      <w:lvlJc w:val="left"/>
      <w:pPr>
        <w:tabs>
          <w:tab w:val="num" w:pos="1044"/>
        </w:tabs>
        <w:ind w:left="1044" w:hanging="720"/>
      </w:pPr>
      <w:rPr>
        <w:rFonts w:hint="default"/>
        <w:b w:val="0"/>
        <w:sz w:val="18"/>
        <w:szCs w:val="18"/>
      </w:rPr>
    </w:lvl>
  </w:abstractNum>
  <w:abstractNum w:abstractNumId="17" w15:restartNumberingAfterBreak="0">
    <w:nsid w:val="238029D2"/>
    <w:multiLevelType w:val="hybridMultilevel"/>
    <w:tmpl w:val="5B58D226"/>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89307066">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8" w15:restartNumberingAfterBreak="0">
    <w:nsid w:val="26A83E76"/>
    <w:multiLevelType w:val="multilevel"/>
    <w:tmpl w:val="0EE02A4C"/>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9AD0432"/>
    <w:multiLevelType w:val="hybridMultilevel"/>
    <w:tmpl w:val="1D98C6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A175E2F"/>
    <w:multiLevelType w:val="multilevel"/>
    <w:tmpl w:val="674089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21" w15:restartNumberingAfterBreak="0">
    <w:nsid w:val="2C4631A3"/>
    <w:multiLevelType w:val="multilevel"/>
    <w:tmpl w:val="FC1AF9EA"/>
    <w:lvl w:ilvl="0">
      <w:start w:val="5"/>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2D710A5E"/>
    <w:multiLevelType w:val="multilevel"/>
    <w:tmpl w:val="1216238C"/>
    <w:lvl w:ilvl="0">
      <w:start w:val="1"/>
      <w:numFmt w:val="decimal"/>
      <w:lvlText w:val="%1."/>
      <w:lvlJc w:val="left"/>
      <w:pPr>
        <w:ind w:left="720"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F43489E"/>
    <w:multiLevelType w:val="hybridMultilevel"/>
    <w:tmpl w:val="3754E5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F9762BE"/>
    <w:multiLevelType w:val="hybridMultilevel"/>
    <w:tmpl w:val="9E5250E8"/>
    <w:lvl w:ilvl="0" w:tplc="3C0A0001">
      <w:start w:val="1"/>
      <w:numFmt w:val="bullet"/>
      <w:lvlText w:val=""/>
      <w:lvlJc w:val="left"/>
      <w:pPr>
        <w:ind w:left="644"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2FFC0D97"/>
    <w:multiLevelType w:val="hybridMultilevel"/>
    <w:tmpl w:val="A94C4DF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304E54C1"/>
    <w:multiLevelType w:val="multilevel"/>
    <w:tmpl w:val="6D62C760"/>
    <w:lvl w:ilvl="0">
      <w:start w:val="2"/>
      <w:numFmt w:val="decimal"/>
      <w:pStyle w:val="Header2"/>
      <w:lvlText w:val="%1."/>
      <w:lvlJc w:val="left"/>
      <w:pPr>
        <w:tabs>
          <w:tab w:val="num" w:pos="432"/>
        </w:tabs>
        <w:ind w:left="432" w:hanging="432"/>
      </w:pPr>
      <w:rPr>
        <w:rFonts w:ascii="Times New Roman Bold" w:hAnsi="Times New Roman Bold" w:hint="default"/>
        <w:b/>
        <w:i w:val="0"/>
        <w:sz w:val="28"/>
      </w:rPr>
    </w:lvl>
    <w:lvl w:ilvl="1">
      <w:start w:val="1"/>
      <w:numFmt w:val="decimal"/>
      <w:pStyle w:val="Header3"/>
      <w:lvlText w:val="%1.%2"/>
      <w:lvlJc w:val="left"/>
      <w:pPr>
        <w:tabs>
          <w:tab w:val="num" w:pos="504"/>
        </w:tabs>
        <w:ind w:left="504" w:hanging="504"/>
      </w:pPr>
      <w:rPr>
        <w:rFonts w:ascii="Times New Roman" w:hAnsi="Times New Roman" w:cs="Times New Roman" w:hint="default"/>
        <w:b/>
        <w:i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1443C2C"/>
    <w:multiLevelType w:val="hybridMultilevel"/>
    <w:tmpl w:val="534E5730"/>
    <w:lvl w:ilvl="0" w:tplc="B76E885A">
      <w:start w:val="1"/>
      <w:numFmt w:val="bullet"/>
      <w:lvlText w:val=""/>
      <w:lvlJc w:val="left"/>
      <w:pPr>
        <w:ind w:left="360" w:hanging="360"/>
      </w:pPr>
      <w:rPr>
        <w:rFonts w:ascii="Symbol" w:hAnsi="Symbol" w:hint="default"/>
      </w:rPr>
    </w:lvl>
    <w:lvl w:ilvl="1" w:tplc="3C0A0019">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8" w15:restartNumberingAfterBreak="0">
    <w:nsid w:val="332B2E3E"/>
    <w:multiLevelType w:val="multilevel"/>
    <w:tmpl w:val="0F7C6F9E"/>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29" w15:restartNumberingAfterBreak="0">
    <w:nsid w:val="340E3CB6"/>
    <w:multiLevelType w:val="multilevel"/>
    <w:tmpl w:val="EF30CB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4364373"/>
    <w:multiLevelType w:val="hybridMultilevel"/>
    <w:tmpl w:val="49A8142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15:restartNumberingAfterBreak="0">
    <w:nsid w:val="34E31BA4"/>
    <w:multiLevelType w:val="hybridMultilevel"/>
    <w:tmpl w:val="29D43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38043E0E"/>
    <w:multiLevelType w:val="hybridMultilevel"/>
    <w:tmpl w:val="8B0252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3875120A"/>
    <w:multiLevelType w:val="multilevel"/>
    <w:tmpl w:val="6E2CE70C"/>
    <w:lvl w:ilvl="0">
      <w:start w:val="1"/>
      <w:numFmt w:val="decimal"/>
      <w:lvlText w:val="%1"/>
      <w:lvlJc w:val="left"/>
      <w:pPr>
        <w:tabs>
          <w:tab w:val="num" w:pos="360"/>
        </w:tabs>
        <w:ind w:left="360" w:hanging="360"/>
      </w:pPr>
      <w:rPr>
        <w:rFonts w:hint="default"/>
        <w:i/>
      </w:rPr>
    </w:lvl>
    <w:lvl w:ilvl="1">
      <w:start w:val="5"/>
      <w:numFmt w:val="decimal"/>
      <w:lvlText w:val="%1.%2"/>
      <w:lvlJc w:val="left"/>
      <w:pPr>
        <w:tabs>
          <w:tab w:val="num" w:pos="360"/>
        </w:tabs>
        <w:ind w:left="360" w:hanging="360"/>
      </w:pPr>
      <w:rPr>
        <w:rFonts w:hint="default"/>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720"/>
        </w:tabs>
        <w:ind w:left="720" w:hanging="72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080"/>
        </w:tabs>
        <w:ind w:left="1080" w:hanging="108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440"/>
        </w:tabs>
        <w:ind w:left="1440" w:hanging="1440"/>
      </w:pPr>
      <w:rPr>
        <w:rFonts w:hint="default"/>
        <w:i/>
      </w:rPr>
    </w:lvl>
  </w:abstractNum>
  <w:abstractNum w:abstractNumId="34" w15:restartNumberingAfterBreak="0">
    <w:nsid w:val="39400DF1"/>
    <w:multiLevelType w:val="hybridMultilevel"/>
    <w:tmpl w:val="F20A02FC"/>
    <w:lvl w:ilvl="0" w:tplc="94FCEB22">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3FC07BC3"/>
    <w:multiLevelType w:val="hybridMultilevel"/>
    <w:tmpl w:val="F44822A8"/>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6" w15:restartNumberingAfterBreak="0">
    <w:nsid w:val="40746435"/>
    <w:multiLevelType w:val="hybridMultilevel"/>
    <w:tmpl w:val="44E8E97C"/>
    <w:lvl w:ilvl="0" w:tplc="3C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37" w15:restartNumberingAfterBreak="0">
    <w:nsid w:val="40EA1927"/>
    <w:multiLevelType w:val="hybridMultilevel"/>
    <w:tmpl w:val="536816AA"/>
    <w:lvl w:ilvl="0" w:tplc="3C0A0001">
      <w:start w:val="1"/>
      <w:numFmt w:val="bullet"/>
      <w:lvlText w:val=""/>
      <w:lvlJc w:val="left"/>
      <w:pPr>
        <w:ind w:left="1146" w:hanging="360"/>
      </w:pPr>
      <w:rPr>
        <w:rFonts w:ascii="Symbol" w:hAnsi="Symbol" w:hint="default"/>
      </w:rPr>
    </w:lvl>
    <w:lvl w:ilvl="1" w:tplc="3C0A0003" w:tentative="1">
      <w:start w:val="1"/>
      <w:numFmt w:val="bullet"/>
      <w:lvlText w:val="o"/>
      <w:lvlJc w:val="left"/>
      <w:pPr>
        <w:ind w:left="1866" w:hanging="360"/>
      </w:pPr>
      <w:rPr>
        <w:rFonts w:ascii="Courier New" w:hAnsi="Courier New" w:cs="Courier New" w:hint="default"/>
      </w:rPr>
    </w:lvl>
    <w:lvl w:ilvl="2" w:tplc="3C0A0005" w:tentative="1">
      <w:start w:val="1"/>
      <w:numFmt w:val="bullet"/>
      <w:lvlText w:val=""/>
      <w:lvlJc w:val="left"/>
      <w:pPr>
        <w:ind w:left="2586" w:hanging="360"/>
      </w:pPr>
      <w:rPr>
        <w:rFonts w:ascii="Wingdings" w:hAnsi="Wingdings" w:hint="default"/>
      </w:rPr>
    </w:lvl>
    <w:lvl w:ilvl="3" w:tplc="3C0A0001" w:tentative="1">
      <w:start w:val="1"/>
      <w:numFmt w:val="bullet"/>
      <w:lvlText w:val=""/>
      <w:lvlJc w:val="left"/>
      <w:pPr>
        <w:ind w:left="3306" w:hanging="360"/>
      </w:pPr>
      <w:rPr>
        <w:rFonts w:ascii="Symbol" w:hAnsi="Symbol" w:hint="default"/>
      </w:rPr>
    </w:lvl>
    <w:lvl w:ilvl="4" w:tplc="3C0A0003" w:tentative="1">
      <w:start w:val="1"/>
      <w:numFmt w:val="bullet"/>
      <w:lvlText w:val="o"/>
      <w:lvlJc w:val="left"/>
      <w:pPr>
        <w:ind w:left="4026" w:hanging="360"/>
      </w:pPr>
      <w:rPr>
        <w:rFonts w:ascii="Courier New" w:hAnsi="Courier New" w:cs="Courier New" w:hint="default"/>
      </w:rPr>
    </w:lvl>
    <w:lvl w:ilvl="5" w:tplc="3C0A0005" w:tentative="1">
      <w:start w:val="1"/>
      <w:numFmt w:val="bullet"/>
      <w:lvlText w:val=""/>
      <w:lvlJc w:val="left"/>
      <w:pPr>
        <w:ind w:left="4746" w:hanging="360"/>
      </w:pPr>
      <w:rPr>
        <w:rFonts w:ascii="Wingdings" w:hAnsi="Wingdings" w:hint="default"/>
      </w:rPr>
    </w:lvl>
    <w:lvl w:ilvl="6" w:tplc="3C0A0001" w:tentative="1">
      <w:start w:val="1"/>
      <w:numFmt w:val="bullet"/>
      <w:lvlText w:val=""/>
      <w:lvlJc w:val="left"/>
      <w:pPr>
        <w:ind w:left="5466" w:hanging="360"/>
      </w:pPr>
      <w:rPr>
        <w:rFonts w:ascii="Symbol" w:hAnsi="Symbol" w:hint="default"/>
      </w:rPr>
    </w:lvl>
    <w:lvl w:ilvl="7" w:tplc="3C0A0003" w:tentative="1">
      <w:start w:val="1"/>
      <w:numFmt w:val="bullet"/>
      <w:lvlText w:val="o"/>
      <w:lvlJc w:val="left"/>
      <w:pPr>
        <w:ind w:left="6186" w:hanging="360"/>
      </w:pPr>
      <w:rPr>
        <w:rFonts w:ascii="Courier New" w:hAnsi="Courier New" w:cs="Courier New" w:hint="default"/>
      </w:rPr>
    </w:lvl>
    <w:lvl w:ilvl="8" w:tplc="3C0A0005" w:tentative="1">
      <w:start w:val="1"/>
      <w:numFmt w:val="bullet"/>
      <w:lvlText w:val=""/>
      <w:lvlJc w:val="left"/>
      <w:pPr>
        <w:ind w:left="6906" w:hanging="360"/>
      </w:pPr>
      <w:rPr>
        <w:rFonts w:ascii="Wingdings" w:hAnsi="Wingdings" w:hint="default"/>
      </w:rPr>
    </w:lvl>
  </w:abstractNum>
  <w:abstractNum w:abstractNumId="38" w15:restartNumberingAfterBreak="0">
    <w:nsid w:val="42207C95"/>
    <w:multiLevelType w:val="multilevel"/>
    <w:tmpl w:val="6446549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49214A8E"/>
    <w:multiLevelType w:val="hybridMultilevel"/>
    <w:tmpl w:val="6108D61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B4F5792"/>
    <w:multiLevelType w:val="multilevel"/>
    <w:tmpl w:val="9656EA10"/>
    <w:lvl w:ilvl="0">
      <w:start w:val="2"/>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4BE96FBE"/>
    <w:multiLevelType w:val="hybridMultilevel"/>
    <w:tmpl w:val="98D00E40"/>
    <w:lvl w:ilvl="0" w:tplc="00F63D2C">
      <w:start w:val="1"/>
      <w:numFmt w:val="decimal"/>
      <w:lvlText w:val="%1."/>
      <w:lvlJc w:val="left"/>
      <w:pPr>
        <w:ind w:left="720" w:hanging="360"/>
      </w:pPr>
      <w:rPr>
        <w:b w:val="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2" w15:restartNumberingAfterBreak="0">
    <w:nsid w:val="4CF81B09"/>
    <w:multiLevelType w:val="hybridMultilevel"/>
    <w:tmpl w:val="168EB39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DF446E8"/>
    <w:multiLevelType w:val="multilevel"/>
    <w:tmpl w:val="7702EA54"/>
    <w:styleLink w:val="Estilo1"/>
    <w:lvl w:ilvl="0">
      <w:start w:val="1"/>
      <w:numFmt w:val="lowerRoman"/>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50494076"/>
    <w:multiLevelType w:val="hybridMultilevel"/>
    <w:tmpl w:val="A358FC40"/>
    <w:lvl w:ilvl="0" w:tplc="DB968CDC">
      <w:start w:val="1"/>
      <w:numFmt w:val="decimal"/>
      <w:lvlText w:val="%1."/>
      <w:lvlJc w:val="left"/>
      <w:pPr>
        <w:ind w:left="360" w:hanging="360"/>
      </w:pPr>
      <w:rPr>
        <w:b w:val="0"/>
        <w:i w:val="0"/>
      </w:rPr>
    </w:lvl>
    <w:lvl w:ilvl="1" w:tplc="0C0A0019">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45" w15:restartNumberingAfterBreak="0">
    <w:nsid w:val="517F3D8E"/>
    <w:multiLevelType w:val="hybridMultilevel"/>
    <w:tmpl w:val="680C2760"/>
    <w:lvl w:ilvl="0" w:tplc="510E20F2">
      <w:start w:val="1"/>
      <w:numFmt w:val="lowerLetter"/>
      <w:lvlText w:val="%1."/>
      <w:lvlJc w:val="left"/>
      <w:pPr>
        <w:tabs>
          <w:tab w:val="num" w:pos="1620"/>
        </w:tabs>
        <w:ind w:left="16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55DE773A"/>
    <w:multiLevelType w:val="hybridMultilevel"/>
    <w:tmpl w:val="75583CBC"/>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591F32FF"/>
    <w:multiLevelType w:val="singleLevel"/>
    <w:tmpl w:val="1D722488"/>
    <w:lvl w:ilvl="0">
      <w:start w:val="1"/>
      <w:numFmt w:val="lowerLetter"/>
      <w:lvlText w:val="%1)"/>
      <w:lvlJc w:val="left"/>
      <w:pPr>
        <w:tabs>
          <w:tab w:val="num" w:pos="540"/>
        </w:tabs>
        <w:ind w:left="540" w:hanging="540"/>
      </w:pPr>
      <w:rPr>
        <w:rFonts w:hint="default"/>
      </w:rPr>
    </w:lvl>
  </w:abstractNum>
  <w:abstractNum w:abstractNumId="48" w15:restartNumberingAfterBreak="0">
    <w:nsid w:val="5A1A52FC"/>
    <w:multiLevelType w:val="multilevel"/>
    <w:tmpl w:val="A406EEE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15:restartNumberingAfterBreak="0">
    <w:nsid w:val="5E2D1EDA"/>
    <w:multiLevelType w:val="hybridMultilevel"/>
    <w:tmpl w:val="81ECA4AE"/>
    <w:lvl w:ilvl="0" w:tplc="22E62742">
      <w:start w:val="1"/>
      <w:numFmt w:val="upperLetter"/>
      <w:lvlText w:val="%1-"/>
      <w:lvlJc w:val="left"/>
      <w:pPr>
        <w:ind w:left="2204" w:hanging="360"/>
      </w:pPr>
      <w:rPr>
        <w:rFonts w:hint="default"/>
      </w:rPr>
    </w:lvl>
    <w:lvl w:ilvl="1" w:tplc="14649690">
      <w:numFmt w:val="bullet"/>
      <w:lvlText w:val="•"/>
      <w:lvlJc w:val="left"/>
      <w:pPr>
        <w:ind w:left="3916" w:hanging="360"/>
      </w:pPr>
      <w:rPr>
        <w:rFonts w:ascii="Arial" w:eastAsia="Calibri" w:hAnsi="Arial" w:cs="Arial" w:hint="default"/>
      </w:rPr>
    </w:lvl>
    <w:lvl w:ilvl="2" w:tplc="3C0A001B" w:tentative="1">
      <w:start w:val="1"/>
      <w:numFmt w:val="lowerRoman"/>
      <w:lvlText w:val="%3."/>
      <w:lvlJc w:val="right"/>
      <w:pPr>
        <w:ind w:left="4636" w:hanging="180"/>
      </w:pPr>
    </w:lvl>
    <w:lvl w:ilvl="3" w:tplc="3C0A000F" w:tentative="1">
      <w:start w:val="1"/>
      <w:numFmt w:val="decimal"/>
      <w:lvlText w:val="%4."/>
      <w:lvlJc w:val="left"/>
      <w:pPr>
        <w:ind w:left="5356" w:hanging="360"/>
      </w:pPr>
    </w:lvl>
    <w:lvl w:ilvl="4" w:tplc="3C0A0019" w:tentative="1">
      <w:start w:val="1"/>
      <w:numFmt w:val="lowerLetter"/>
      <w:lvlText w:val="%5."/>
      <w:lvlJc w:val="left"/>
      <w:pPr>
        <w:ind w:left="6076" w:hanging="360"/>
      </w:pPr>
    </w:lvl>
    <w:lvl w:ilvl="5" w:tplc="3C0A001B" w:tentative="1">
      <w:start w:val="1"/>
      <w:numFmt w:val="lowerRoman"/>
      <w:lvlText w:val="%6."/>
      <w:lvlJc w:val="right"/>
      <w:pPr>
        <w:ind w:left="6796" w:hanging="180"/>
      </w:pPr>
    </w:lvl>
    <w:lvl w:ilvl="6" w:tplc="3C0A000F" w:tentative="1">
      <w:start w:val="1"/>
      <w:numFmt w:val="decimal"/>
      <w:lvlText w:val="%7."/>
      <w:lvlJc w:val="left"/>
      <w:pPr>
        <w:ind w:left="7516" w:hanging="360"/>
      </w:pPr>
    </w:lvl>
    <w:lvl w:ilvl="7" w:tplc="3C0A0019" w:tentative="1">
      <w:start w:val="1"/>
      <w:numFmt w:val="lowerLetter"/>
      <w:lvlText w:val="%8."/>
      <w:lvlJc w:val="left"/>
      <w:pPr>
        <w:ind w:left="8236" w:hanging="360"/>
      </w:pPr>
    </w:lvl>
    <w:lvl w:ilvl="8" w:tplc="3C0A001B" w:tentative="1">
      <w:start w:val="1"/>
      <w:numFmt w:val="lowerRoman"/>
      <w:lvlText w:val="%9."/>
      <w:lvlJc w:val="right"/>
      <w:pPr>
        <w:ind w:left="8956" w:hanging="180"/>
      </w:pPr>
    </w:lvl>
  </w:abstractNum>
  <w:abstractNum w:abstractNumId="50" w15:restartNumberingAfterBreak="0">
    <w:nsid w:val="5E4A7642"/>
    <w:multiLevelType w:val="hybridMultilevel"/>
    <w:tmpl w:val="7F50B204"/>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1" w15:restartNumberingAfterBreak="0">
    <w:nsid w:val="607249D3"/>
    <w:multiLevelType w:val="multilevel"/>
    <w:tmpl w:val="B9ACAD9E"/>
    <w:lvl w:ilvl="0">
      <w:start w:val="3"/>
      <w:numFmt w:val="decimal"/>
      <w:lvlText w:val="%1"/>
      <w:lvlJc w:val="left"/>
      <w:pPr>
        <w:tabs>
          <w:tab w:val="num" w:pos="705"/>
        </w:tabs>
        <w:ind w:left="705" w:hanging="705"/>
      </w:pPr>
      <w:rPr>
        <w:rFonts w:hint="default"/>
      </w:rPr>
    </w:lvl>
    <w:lvl w:ilvl="1">
      <w:start w:val="8"/>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61FF49D0"/>
    <w:multiLevelType w:val="hybridMultilevel"/>
    <w:tmpl w:val="DB48DF2C"/>
    <w:lvl w:ilvl="0" w:tplc="3C0A0001">
      <w:start w:val="1"/>
      <w:numFmt w:val="bullet"/>
      <w:lvlText w:val=""/>
      <w:lvlJc w:val="left"/>
      <w:pPr>
        <w:ind w:left="862" w:hanging="360"/>
      </w:pPr>
      <w:rPr>
        <w:rFonts w:ascii="Symbol" w:hAnsi="Symbol" w:hint="default"/>
      </w:rPr>
    </w:lvl>
    <w:lvl w:ilvl="1" w:tplc="3C0A0003" w:tentative="1">
      <w:start w:val="1"/>
      <w:numFmt w:val="bullet"/>
      <w:lvlText w:val="o"/>
      <w:lvlJc w:val="left"/>
      <w:pPr>
        <w:ind w:left="1582" w:hanging="360"/>
      </w:pPr>
      <w:rPr>
        <w:rFonts w:ascii="Courier New" w:hAnsi="Courier New" w:cs="Courier New" w:hint="default"/>
      </w:rPr>
    </w:lvl>
    <w:lvl w:ilvl="2" w:tplc="3C0A0005" w:tentative="1">
      <w:start w:val="1"/>
      <w:numFmt w:val="bullet"/>
      <w:lvlText w:val=""/>
      <w:lvlJc w:val="left"/>
      <w:pPr>
        <w:ind w:left="2302" w:hanging="360"/>
      </w:pPr>
      <w:rPr>
        <w:rFonts w:ascii="Wingdings" w:hAnsi="Wingdings" w:hint="default"/>
      </w:rPr>
    </w:lvl>
    <w:lvl w:ilvl="3" w:tplc="3C0A0001" w:tentative="1">
      <w:start w:val="1"/>
      <w:numFmt w:val="bullet"/>
      <w:lvlText w:val=""/>
      <w:lvlJc w:val="left"/>
      <w:pPr>
        <w:ind w:left="3022" w:hanging="360"/>
      </w:pPr>
      <w:rPr>
        <w:rFonts w:ascii="Symbol" w:hAnsi="Symbol" w:hint="default"/>
      </w:rPr>
    </w:lvl>
    <w:lvl w:ilvl="4" w:tplc="3C0A0003" w:tentative="1">
      <w:start w:val="1"/>
      <w:numFmt w:val="bullet"/>
      <w:lvlText w:val="o"/>
      <w:lvlJc w:val="left"/>
      <w:pPr>
        <w:ind w:left="3742" w:hanging="360"/>
      </w:pPr>
      <w:rPr>
        <w:rFonts w:ascii="Courier New" w:hAnsi="Courier New" w:cs="Courier New" w:hint="default"/>
      </w:rPr>
    </w:lvl>
    <w:lvl w:ilvl="5" w:tplc="3C0A0005" w:tentative="1">
      <w:start w:val="1"/>
      <w:numFmt w:val="bullet"/>
      <w:lvlText w:val=""/>
      <w:lvlJc w:val="left"/>
      <w:pPr>
        <w:ind w:left="4462" w:hanging="360"/>
      </w:pPr>
      <w:rPr>
        <w:rFonts w:ascii="Wingdings" w:hAnsi="Wingdings" w:hint="default"/>
      </w:rPr>
    </w:lvl>
    <w:lvl w:ilvl="6" w:tplc="3C0A0001" w:tentative="1">
      <w:start w:val="1"/>
      <w:numFmt w:val="bullet"/>
      <w:lvlText w:val=""/>
      <w:lvlJc w:val="left"/>
      <w:pPr>
        <w:ind w:left="5182" w:hanging="360"/>
      </w:pPr>
      <w:rPr>
        <w:rFonts w:ascii="Symbol" w:hAnsi="Symbol" w:hint="default"/>
      </w:rPr>
    </w:lvl>
    <w:lvl w:ilvl="7" w:tplc="3C0A0003" w:tentative="1">
      <w:start w:val="1"/>
      <w:numFmt w:val="bullet"/>
      <w:lvlText w:val="o"/>
      <w:lvlJc w:val="left"/>
      <w:pPr>
        <w:ind w:left="5902" w:hanging="360"/>
      </w:pPr>
      <w:rPr>
        <w:rFonts w:ascii="Courier New" w:hAnsi="Courier New" w:cs="Courier New" w:hint="default"/>
      </w:rPr>
    </w:lvl>
    <w:lvl w:ilvl="8" w:tplc="3C0A0005" w:tentative="1">
      <w:start w:val="1"/>
      <w:numFmt w:val="bullet"/>
      <w:lvlText w:val=""/>
      <w:lvlJc w:val="left"/>
      <w:pPr>
        <w:ind w:left="6622" w:hanging="360"/>
      </w:pPr>
      <w:rPr>
        <w:rFonts w:ascii="Wingdings" w:hAnsi="Wingdings" w:hint="default"/>
      </w:rPr>
    </w:lvl>
  </w:abstractNum>
  <w:abstractNum w:abstractNumId="53" w15:restartNumberingAfterBreak="0">
    <w:nsid w:val="63657745"/>
    <w:multiLevelType w:val="hybridMultilevel"/>
    <w:tmpl w:val="C27A38FC"/>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5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5A949B8"/>
    <w:multiLevelType w:val="hybridMultilevel"/>
    <w:tmpl w:val="CA22110E"/>
    <w:lvl w:ilvl="0" w:tplc="510E20F2">
      <w:start w:val="1"/>
      <w:numFmt w:val="lowerLetter"/>
      <w:lvlText w:val="%1."/>
      <w:lvlJc w:val="left"/>
      <w:pPr>
        <w:tabs>
          <w:tab w:val="num" w:pos="1620"/>
        </w:tabs>
        <w:ind w:left="16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66AC2DA0"/>
    <w:multiLevelType w:val="multilevel"/>
    <w:tmpl w:val="2F16B4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682A6203"/>
    <w:multiLevelType w:val="hybridMultilevel"/>
    <w:tmpl w:val="77DCB68C"/>
    <w:lvl w:ilvl="0" w:tplc="F5EAD2A4">
      <w:start w:val="1"/>
      <w:numFmt w:val="lowerRoman"/>
      <w:lvlText w:val="(%1)"/>
      <w:lvlJc w:val="left"/>
      <w:pPr>
        <w:ind w:left="1145" w:hanging="720"/>
      </w:pPr>
      <w:rPr>
        <w:rFonts w:cs="Times New Roman" w:hint="default"/>
        <w:b w:val="0"/>
      </w:rPr>
    </w:lvl>
    <w:lvl w:ilvl="1" w:tplc="080A0019" w:tentative="1">
      <w:start w:val="1"/>
      <w:numFmt w:val="lowerLetter"/>
      <w:lvlText w:val="%2."/>
      <w:lvlJc w:val="left"/>
      <w:pPr>
        <w:ind w:left="1544" w:hanging="360"/>
      </w:pPr>
    </w:lvl>
    <w:lvl w:ilvl="2" w:tplc="080A001B" w:tentative="1">
      <w:start w:val="1"/>
      <w:numFmt w:val="lowerRoman"/>
      <w:lvlText w:val="%3."/>
      <w:lvlJc w:val="right"/>
      <w:pPr>
        <w:ind w:left="2264" w:hanging="180"/>
      </w:pPr>
    </w:lvl>
    <w:lvl w:ilvl="3" w:tplc="080A000F" w:tentative="1">
      <w:start w:val="1"/>
      <w:numFmt w:val="decimal"/>
      <w:lvlText w:val="%4."/>
      <w:lvlJc w:val="left"/>
      <w:pPr>
        <w:ind w:left="2984" w:hanging="360"/>
      </w:pPr>
    </w:lvl>
    <w:lvl w:ilvl="4" w:tplc="080A0019" w:tentative="1">
      <w:start w:val="1"/>
      <w:numFmt w:val="lowerLetter"/>
      <w:lvlText w:val="%5."/>
      <w:lvlJc w:val="left"/>
      <w:pPr>
        <w:ind w:left="3704" w:hanging="360"/>
      </w:pPr>
    </w:lvl>
    <w:lvl w:ilvl="5" w:tplc="080A001B" w:tentative="1">
      <w:start w:val="1"/>
      <w:numFmt w:val="lowerRoman"/>
      <w:lvlText w:val="%6."/>
      <w:lvlJc w:val="right"/>
      <w:pPr>
        <w:ind w:left="4424" w:hanging="180"/>
      </w:pPr>
    </w:lvl>
    <w:lvl w:ilvl="6" w:tplc="080A000F" w:tentative="1">
      <w:start w:val="1"/>
      <w:numFmt w:val="decimal"/>
      <w:lvlText w:val="%7."/>
      <w:lvlJc w:val="left"/>
      <w:pPr>
        <w:ind w:left="5144" w:hanging="360"/>
      </w:pPr>
    </w:lvl>
    <w:lvl w:ilvl="7" w:tplc="080A0019" w:tentative="1">
      <w:start w:val="1"/>
      <w:numFmt w:val="lowerLetter"/>
      <w:lvlText w:val="%8."/>
      <w:lvlJc w:val="left"/>
      <w:pPr>
        <w:ind w:left="5864" w:hanging="360"/>
      </w:pPr>
    </w:lvl>
    <w:lvl w:ilvl="8" w:tplc="080A001B" w:tentative="1">
      <w:start w:val="1"/>
      <w:numFmt w:val="lowerRoman"/>
      <w:lvlText w:val="%9."/>
      <w:lvlJc w:val="right"/>
      <w:pPr>
        <w:ind w:left="6584" w:hanging="180"/>
      </w:pPr>
    </w:lvl>
  </w:abstractNum>
  <w:abstractNum w:abstractNumId="58" w15:restartNumberingAfterBreak="0">
    <w:nsid w:val="69D56599"/>
    <w:multiLevelType w:val="hybridMultilevel"/>
    <w:tmpl w:val="A15A993A"/>
    <w:lvl w:ilvl="0" w:tplc="3C0A0005">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59" w15:restartNumberingAfterBreak="0">
    <w:nsid w:val="69ED7056"/>
    <w:multiLevelType w:val="multilevel"/>
    <w:tmpl w:val="20FA8EEE"/>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60" w15:restartNumberingAfterBreak="0">
    <w:nsid w:val="6AA46D17"/>
    <w:multiLevelType w:val="hybridMultilevel"/>
    <w:tmpl w:val="97F62158"/>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15:restartNumberingAfterBreak="0">
    <w:nsid w:val="6AB72C0F"/>
    <w:multiLevelType w:val="hybridMultilevel"/>
    <w:tmpl w:val="255CB9FC"/>
    <w:lvl w:ilvl="0" w:tplc="AF42F502">
      <w:start w:val="3"/>
      <w:numFmt w:val="lowerRoman"/>
      <w:lvlText w:val="(%1)"/>
      <w:lvlJc w:val="left"/>
      <w:pPr>
        <w:tabs>
          <w:tab w:val="num" w:pos="1894"/>
        </w:tabs>
        <w:ind w:left="1894" w:hanging="720"/>
      </w:pPr>
      <w:rPr>
        <w:rFonts w:hint="default"/>
      </w:rPr>
    </w:lvl>
    <w:lvl w:ilvl="1" w:tplc="0C0A0019">
      <w:start w:val="1"/>
      <w:numFmt w:val="lowerLetter"/>
      <w:lvlText w:val="%2."/>
      <w:lvlJc w:val="left"/>
      <w:pPr>
        <w:tabs>
          <w:tab w:val="num" w:pos="2254"/>
        </w:tabs>
        <w:ind w:left="2254" w:hanging="360"/>
      </w:pPr>
    </w:lvl>
    <w:lvl w:ilvl="2" w:tplc="B3D0B3FC">
      <w:numFmt w:val="bullet"/>
      <w:lvlText w:val="•"/>
      <w:lvlJc w:val="left"/>
      <w:pPr>
        <w:ind w:left="3154" w:hanging="360"/>
      </w:pPr>
      <w:rPr>
        <w:rFonts w:ascii="Times New Roman" w:eastAsia="Times New Roman" w:hAnsi="Times New Roman" w:cs="Times New Roman" w:hint="default"/>
      </w:rPr>
    </w:lvl>
    <w:lvl w:ilvl="3" w:tplc="AE30E72A">
      <w:start w:val="1"/>
      <w:numFmt w:val="decimal"/>
      <w:lvlText w:val="%4."/>
      <w:lvlJc w:val="left"/>
      <w:pPr>
        <w:ind w:left="3694" w:hanging="360"/>
      </w:pPr>
      <w:rPr>
        <w:rFonts w:hint="default"/>
        <w:b/>
      </w:rPr>
    </w:lvl>
    <w:lvl w:ilvl="4" w:tplc="0C0A0019" w:tentative="1">
      <w:start w:val="1"/>
      <w:numFmt w:val="lowerLetter"/>
      <w:lvlText w:val="%5."/>
      <w:lvlJc w:val="left"/>
      <w:pPr>
        <w:tabs>
          <w:tab w:val="num" w:pos="4414"/>
        </w:tabs>
        <w:ind w:left="4414" w:hanging="360"/>
      </w:pPr>
    </w:lvl>
    <w:lvl w:ilvl="5" w:tplc="0C0A001B" w:tentative="1">
      <w:start w:val="1"/>
      <w:numFmt w:val="lowerRoman"/>
      <w:lvlText w:val="%6."/>
      <w:lvlJc w:val="right"/>
      <w:pPr>
        <w:tabs>
          <w:tab w:val="num" w:pos="5134"/>
        </w:tabs>
        <w:ind w:left="5134" w:hanging="180"/>
      </w:pPr>
    </w:lvl>
    <w:lvl w:ilvl="6" w:tplc="0C0A000F" w:tentative="1">
      <w:start w:val="1"/>
      <w:numFmt w:val="decimal"/>
      <w:lvlText w:val="%7."/>
      <w:lvlJc w:val="left"/>
      <w:pPr>
        <w:tabs>
          <w:tab w:val="num" w:pos="5854"/>
        </w:tabs>
        <w:ind w:left="5854" w:hanging="360"/>
      </w:pPr>
    </w:lvl>
    <w:lvl w:ilvl="7" w:tplc="0C0A0019" w:tentative="1">
      <w:start w:val="1"/>
      <w:numFmt w:val="lowerLetter"/>
      <w:lvlText w:val="%8."/>
      <w:lvlJc w:val="left"/>
      <w:pPr>
        <w:tabs>
          <w:tab w:val="num" w:pos="6574"/>
        </w:tabs>
        <w:ind w:left="6574" w:hanging="360"/>
      </w:pPr>
    </w:lvl>
    <w:lvl w:ilvl="8" w:tplc="0C0A001B" w:tentative="1">
      <w:start w:val="1"/>
      <w:numFmt w:val="lowerRoman"/>
      <w:lvlText w:val="%9."/>
      <w:lvlJc w:val="right"/>
      <w:pPr>
        <w:tabs>
          <w:tab w:val="num" w:pos="7294"/>
        </w:tabs>
        <w:ind w:left="7294" w:hanging="180"/>
      </w:pPr>
    </w:lvl>
  </w:abstractNum>
  <w:abstractNum w:abstractNumId="62" w15:restartNumberingAfterBreak="0">
    <w:nsid w:val="700364EF"/>
    <w:multiLevelType w:val="hybridMultilevel"/>
    <w:tmpl w:val="D7D48AE4"/>
    <w:lvl w:ilvl="0" w:tplc="3C0A0001">
      <w:start w:val="1"/>
      <w:numFmt w:val="bullet"/>
      <w:lvlText w:val=""/>
      <w:lvlJc w:val="left"/>
      <w:pPr>
        <w:ind w:left="1146" w:hanging="360"/>
      </w:pPr>
      <w:rPr>
        <w:rFonts w:ascii="Symbol" w:hAnsi="Symbol" w:hint="default"/>
      </w:rPr>
    </w:lvl>
    <w:lvl w:ilvl="1" w:tplc="3C0A0003" w:tentative="1">
      <w:start w:val="1"/>
      <w:numFmt w:val="bullet"/>
      <w:lvlText w:val="o"/>
      <w:lvlJc w:val="left"/>
      <w:pPr>
        <w:ind w:left="1866" w:hanging="360"/>
      </w:pPr>
      <w:rPr>
        <w:rFonts w:ascii="Courier New" w:hAnsi="Courier New" w:cs="Courier New" w:hint="default"/>
      </w:rPr>
    </w:lvl>
    <w:lvl w:ilvl="2" w:tplc="3C0A0005" w:tentative="1">
      <w:start w:val="1"/>
      <w:numFmt w:val="bullet"/>
      <w:lvlText w:val=""/>
      <w:lvlJc w:val="left"/>
      <w:pPr>
        <w:ind w:left="2586" w:hanging="360"/>
      </w:pPr>
      <w:rPr>
        <w:rFonts w:ascii="Wingdings" w:hAnsi="Wingdings" w:hint="default"/>
      </w:rPr>
    </w:lvl>
    <w:lvl w:ilvl="3" w:tplc="3C0A0001" w:tentative="1">
      <w:start w:val="1"/>
      <w:numFmt w:val="bullet"/>
      <w:lvlText w:val=""/>
      <w:lvlJc w:val="left"/>
      <w:pPr>
        <w:ind w:left="3306" w:hanging="360"/>
      </w:pPr>
      <w:rPr>
        <w:rFonts w:ascii="Symbol" w:hAnsi="Symbol" w:hint="default"/>
      </w:rPr>
    </w:lvl>
    <w:lvl w:ilvl="4" w:tplc="3C0A0003" w:tentative="1">
      <w:start w:val="1"/>
      <w:numFmt w:val="bullet"/>
      <w:lvlText w:val="o"/>
      <w:lvlJc w:val="left"/>
      <w:pPr>
        <w:ind w:left="4026" w:hanging="360"/>
      </w:pPr>
      <w:rPr>
        <w:rFonts w:ascii="Courier New" w:hAnsi="Courier New" w:cs="Courier New" w:hint="default"/>
      </w:rPr>
    </w:lvl>
    <w:lvl w:ilvl="5" w:tplc="3C0A0005" w:tentative="1">
      <w:start w:val="1"/>
      <w:numFmt w:val="bullet"/>
      <w:lvlText w:val=""/>
      <w:lvlJc w:val="left"/>
      <w:pPr>
        <w:ind w:left="4746" w:hanging="360"/>
      </w:pPr>
      <w:rPr>
        <w:rFonts w:ascii="Wingdings" w:hAnsi="Wingdings" w:hint="default"/>
      </w:rPr>
    </w:lvl>
    <w:lvl w:ilvl="6" w:tplc="3C0A0001" w:tentative="1">
      <w:start w:val="1"/>
      <w:numFmt w:val="bullet"/>
      <w:lvlText w:val=""/>
      <w:lvlJc w:val="left"/>
      <w:pPr>
        <w:ind w:left="5466" w:hanging="360"/>
      </w:pPr>
      <w:rPr>
        <w:rFonts w:ascii="Symbol" w:hAnsi="Symbol" w:hint="default"/>
      </w:rPr>
    </w:lvl>
    <w:lvl w:ilvl="7" w:tplc="3C0A0003" w:tentative="1">
      <w:start w:val="1"/>
      <w:numFmt w:val="bullet"/>
      <w:lvlText w:val="o"/>
      <w:lvlJc w:val="left"/>
      <w:pPr>
        <w:ind w:left="6186" w:hanging="360"/>
      </w:pPr>
      <w:rPr>
        <w:rFonts w:ascii="Courier New" w:hAnsi="Courier New" w:cs="Courier New" w:hint="default"/>
      </w:rPr>
    </w:lvl>
    <w:lvl w:ilvl="8" w:tplc="3C0A0005" w:tentative="1">
      <w:start w:val="1"/>
      <w:numFmt w:val="bullet"/>
      <w:lvlText w:val=""/>
      <w:lvlJc w:val="left"/>
      <w:pPr>
        <w:ind w:left="6906" w:hanging="360"/>
      </w:pPr>
      <w:rPr>
        <w:rFonts w:ascii="Wingdings" w:hAnsi="Wingdings" w:hint="default"/>
      </w:rPr>
    </w:lvl>
  </w:abstractNum>
  <w:abstractNum w:abstractNumId="63" w15:restartNumberingAfterBreak="0">
    <w:nsid w:val="712C7124"/>
    <w:multiLevelType w:val="hybridMultilevel"/>
    <w:tmpl w:val="FEB2A10C"/>
    <w:lvl w:ilvl="0" w:tplc="3C0A0017">
      <w:start w:val="1"/>
      <w:numFmt w:val="lowerLetter"/>
      <w:lvlText w:val="%1)"/>
      <w:lvlJc w:val="left"/>
      <w:pPr>
        <w:ind w:left="717" w:hanging="360"/>
      </w:pPr>
      <w:rPr>
        <w:rFonts w:hint="default"/>
        <w:u w:val="none"/>
      </w:rPr>
    </w:lvl>
    <w:lvl w:ilvl="1" w:tplc="3C0A0019" w:tentative="1">
      <w:start w:val="1"/>
      <w:numFmt w:val="lowerLetter"/>
      <w:lvlText w:val="%2."/>
      <w:lvlJc w:val="left"/>
      <w:pPr>
        <w:ind w:left="1437" w:hanging="360"/>
      </w:pPr>
    </w:lvl>
    <w:lvl w:ilvl="2" w:tplc="3C0A001B" w:tentative="1">
      <w:start w:val="1"/>
      <w:numFmt w:val="lowerRoman"/>
      <w:lvlText w:val="%3."/>
      <w:lvlJc w:val="right"/>
      <w:pPr>
        <w:ind w:left="2157" w:hanging="180"/>
      </w:pPr>
    </w:lvl>
    <w:lvl w:ilvl="3" w:tplc="3C0A000F" w:tentative="1">
      <w:start w:val="1"/>
      <w:numFmt w:val="decimal"/>
      <w:lvlText w:val="%4."/>
      <w:lvlJc w:val="left"/>
      <w:pPr>
        <w:ind w:left="2877" w:hanging="360"/>
      </w:pPr>
    </w:lvl>
    <w:lvl w:ilvl="4" w:tplc="3C0A0019" w:tentative="1">
      <w:start w:val="1"/>
      <w:numFmt w:val="lowerLetter"/>
      <w:lvlText w:val="%5."/>
      <w:lvlJc w:val="left"/>
      <w:pPr>
        <w:ind w:left="3597" w:hanging="360"/>
      </w:pPr>
    </w:lvl>
    <w:lvl w:ilvl="5" w:tplc="3C0A001B" w:tentative="1">
      <w:start w:val="1"/>
      <w:numFmt w:val="lowerRoman"/>
      <w:lvlText w:val="%6."/>
      <w:lvlJc w:val="right"/>
      <w:pPr>
        <w:ind w:left="4317" w:hanging="180"/>
      </w:pPr>
    </w:lvl>
    <w:lvl w:ilvl="6" w:tplc="3C0A000F" w:tentative="1">
      <w:start w:val="1"/>
      <w:numFmt w:val="decimal"/>
      <w:lvlText w:val="%7."/>
      <w:lvlJc w:val="left"/>
      <w:pPr>
        <w:ind w:left="5037" w:hanging="360"/>
      </w:pPr>
    </w:lvl>
    <w:lvl w:ilvl="7" w:tplc="3C0A0019" w:tentative="1">
      <w:start w:val="1"/>
      <w:numFmt w:val="lowerLetter"/>
      <w:lvlText w:val="%8."/>
      <w:lvlJc w:val="left"/>
      <w:pPr>
        <w:ind w:left="5757" w:hanging="360"/>
      </w:pPr>
    </w:lvl>
    <w:lvl w:ilvl="8" w:tplc="3C0A001B" w:tentative="1">
      <w:start w:val="1"/>
      <w:numFmt w:val="lowerRoman"/>
      <w:lvlText w:val="%9."/>
      <w:lvlJc w:val="right"/>
      <w:pPr>
        <w:ind w:left="6477" w:hanging="180"/>
      </w:pPr>
    </w:lvl>
  </w:abstractNum>
  <w:abstractNum w:abstractNumId="64" w15:restartNumberingAfterBreak="0">
    <w:nsid w:val="71B45FA2"/>
    <w:multiLevelType w:val="hybridMultilevel"/>
    <w:tmpl w:val="20E0B0F2"/>
    <w:lvl w:ilvl="0" w:tplc="080A0001">
      <w:start w:val="1"/>
      <w:numFmt w:val="bullet"/>
      <w:lvlText w:val=""/>
      <w:lvlJc w:val="left"/>
      <w:pPr>
        <w:ind w:left="915" w:hanging="360"/>
      </w:pPr>
      <w:rPr>
        <w:rFonts w:ascii="Symbol" w:hAnsi="Symbol" w:hint="default"/>
      </w:rPr>
    </w:lvl>
    <w:lvl w:ilvl="1" w:tplc="080A0003" w:tentative="1">
      <w:start w:val="1"/>
      <w:numFmt w:val="bullet"/>
      <w:lvlText w:val="o"/>
      <w:lvlJc w:val="left"/>
      <w:pPr>
        <w:ind w:left="1635" w:hanging="360"/>
      </w:pPr>
      <w:rPr>
        <w:rFonts w:ascii="Courier New" w:hAnsi="Courier New" w:cs="Courier New" w:hint="default"/>
      </w:rPr>
    </w:lvl>
    <w:lvl w:ilvl="2" w:tplc="080A0005" w:tentative="1">
      <w:start w:val="1"/>
      <w:numFmt w:val="bullet"/>
      <w:lvlText w:val=""/>
      <w:lvlJc w:val="left"/>
      <w:pPr>
        <w:ind w:left="2355" w:hanging="360"/>
      </w:pPr>
      <w:rPr>
        <w:rFonts w:ascii="Wingdings" w:hAnsi="Wingdings" w:hint="default"/>
      </w:rPr>
    </w:lvl>
    <w:lvl w:ilvl="3" w:tplc="080A0001" w:tentative="1">
      <w:start w:val="1"/>
      <w:numFmt w:val="bullet"/>
      <w:lvlText w:val=""/>
      <w:lvlJc w:val="left"/>
      <w:pPr>
        <w:ind w:left="3075" w:hanging="360"/>
      </w:pPr>
      <w:rPr>
        <w:rFonts w:ascii="Symbol" w:hAnsi="Symbol" w:hint="default"/>
      </w:rPr>
    </w:lvl>
    <w:lvl w:ilvl="4" w:tplc="080A0003" w:tentative="1">
      <w:start w:val="1"/>
      <w:numFmt w:val="bullet"/>
      <w:lvlText w:val="o"/>
      <w:lvlJc w:val="left"/>
      <w:pPr>
        <w:ind w:left="3795" w:hanging="360"/>
      </w:pPr>
      <w:rPr>
        <w:rFonts w:ascii="Courier New" w:hAnsi="Courier New" w:cs="Courier New" w:hint="default"/>
      </w:rPr>
    </w:lvl>
    <w:lvl w:ilvl="5" w:tplc="080A0005" w:tentative="1">
      <w:start w:val="1"/>
      <w:numFmt w:val="bullet"/>
      <w:lvlText w:val=""/>
      <w:lvlJc w:val="left"/>
      <w:pPr>
        <w:ind w:left="4515" w:hanging="360"/>
      </w:pPr>
      <w:rPr>
        <w:rFonts w:ascii="Wingdings" w:hAnsi="Wingdings" w:hint="default"/>
      </w:rPr>
    </w:lvl>
    <w:lvl w:ilvl="6" w:tplc="080A0001" w:tentative="1">
      <w:start w:val="1"/>
      <w:numFmt w:val="bullet"/>
      <w:lvlText w:val=""/>
      <w:lvlJc w:val="left"/>
      <w:pPr>
        <w:ind w:left="5235" w:hanging="360"/>
      </w:pPr>
      <w:rPr>
        <w:rFonts w:ascii="Symbol" w:hAnsi="Symbol" w:hint="default"/>
      </w:rPr>
    </w:lvl>
    <w:lvl w:ilvl="7" w:tplc="080A0003" w:tentative="1">
      <w:start w:val="1"/>
      <w:numFmt w:val="bullet"/>
      <w:lvlText w:val="o"/>
      <w:lvlJc w:val="left"/>
      <w:pPr>
        <w:ind w:left="5955" w:hanging="360"/>
      </w:pPr>
      <w:rPr>
        <w:rFonts w:ascii="Courier New" w:hAnsi="Courier New" w:cs="Courier New" w:hint="default"/>
      </w:rPr>
    </w:lvl>
    <w:lvl w:ilvl="8" w:tplc="080A0005" w:tentative="1">
      <w:start w:val="1"/>
      <w:numFmt w:val="bullet"/>
      <w:lvlText w:val=""/>
      <w:lvlJc w:val="left"/>
      <w:pPr>
        <w:ind w:left="6675" w:hanging="360"/>
      </w:pPr>
      <w:rPr>
        <w:rFonts w:ascii="Wingdings" w:hAnsi="Wingdings" w:hint="default"/>
      </w:rPr>
    </w:lvl>
  </w:abstractNum>
  <w:abstractNum w:abstractNumId="65" w15:restartNumberingAfterBreak="0">
    <w:nsid w:val="7500645F"/>
    <w:multiLevelType w:val="hybridMultilevel"/>
    <w:tmpl w:val="48B25880"/>
    <w:lvl w:ilvl="0" w:tplc="842E411C">
      <w:start w:val="1"/>
      <w:numFmt w:val="lowerLetter"/>
      <w:lvlText w:val="%1)"/>
      <w:lvlJc w:val="left"/>
      <w:pPr>
        <w:ind w:left="673" w:hanging="360"/>
      </w:pPr>
      <w:rPr>
        <w:rFonts w:hint="default"/>
      </w:rPr>
    </w:lvl>
    <w:lvl w:ilvl="1" w:tplc="3C0A0019" w:tentative="1">
      <w:start w:val="1"/>
      <w:numFmt w:val="lowerLetter"/>
      <w:lvlText w:val="%2."/>
      <w:lvlJc w:val="left"/>
      <w:pPr>
        <w:ind w:left="1393" w:hanging="360"/>
      </w:pPr>
    </w:lvl>
    <w:lvl w:ilvl="2" w:tplc="3C0A001B" w:tentative="1">
      <w:start w:val="1"/>
      <w:numFmt w:val="lowerRoman"/>
      <w:lvlText w:val="%3."/>
      <w:lvlJc w:val="right"/>
      <w:pPr>
        <w:ind w:left="2113" w:hanging="180"/>
      </w:pPr>
    </w:lvl>
    <w:lvl w:ilvl="3" w:tplc="3C0A000F" w:tentative="1">
      <w:start w:val="1"/>
      <w:numFmt w:val="decimal"/>
      <w:lvlText w:val="%4."/>
      <w:lvlJc w:val="left"/>
      <w:pPr>
        <w:ind w:left="2833" w:hanging="360"/>
      </w:pPr>
    </w:lvl>
    <w:lvl w:ilvl="4" w:tplc="3C0A0019" w:tentative="1">
      <w:start w:val="1"/>
      <w:numFmt w:val="lowerLetter"/>
      <w:lvlText w:val="%5."/>
      <w:lvlJc w:val="left"/>
      <w:pPr>
        <w:ind w:left="3553" w:hanging="360"/>
      </w:pPr>
    </w:lvl>
    <w:lvl w:ilvl="5" w:tplc="3C0A001B" w:tentative="1">
      <w:start w:val="1"/>
      <w:numFmt w:val="lowerRoman"/>
      <w:lvlText w:val="%6."/>
      <w:lvlJc w:val="right"/>
      <w:pPr>
        <w:ind w:left="4273" w:hanging="180"/>
      </w:pPr>
    </w:lvl>
    <w:lvl w:ilvl="6" w:tplc="3C0A000F" w:tentative="1">
      <w:start w:val="1"/>
      <w:numFmt w:val="decimal"/>
      <w:lvlText w:val="%7."/>
      <w:lvlJc w:val="left"/>
      <w:pPr>
        <w:ind w:left="4993" w:hanging="360"/>
      </w:pPr>
    </w:lvl>
    <w:lvl w:ilvl="7" w:tplc="3C0A0019" w:tentative="1">
      <w:start w:val="1"/>
      <w:numFmt w:val="lowerLetter"/>
      <w:lvlText w:val="%8."/>
      <w:lvlJc w:val="left"/>
      <w:pPr>
        <w:ind w:left="5713" w:hanging="360"/>
      </w:pPr>
    </w:lvl>
    <w:lvl w:ilvl="8" w:tplc="3C0A001B" w:tentative="1">
      <w:start w:val="1"/>
      <w:numFmt w:val="lowerRoman"/>
      <w:lvlText w:val="%9."/>
      <w:lvlJc w:val="right"/>
      <w:pPr>
        <w:ind w:left="6433" w:hanging="180"/>
      </w:pPr>
    </w:lvl>
  </w:abstractNum>
  <w:abstractNum w:abstractNumId="66" w15:restartNumberingAfterBreak="0">
    <w:nsid w:val="76085EC3"/>
    <w:multiLevelType w:val="hybridMultilevel"/>
    <w:tmpl w:val="6218BC2A"/>
    <w:lvl w:ilvl="0" w:tplc="3C0A0001">
      <w:start w:val="1"/>
      <w:numFmt w:val="bullet"/>
      <w:lvlText w:val=""/>
      <w:lvlJc w:val="left"/>
      <w:pPr>
        <w:ind w:left="1146" w:hanging="360"/>
      </w:pPr>
      <w:rPr>
        <w:rFonts w:ascii="Symbol" w:hAnsi="Symbol" w:hint="default"/>
      </w:rPr>
    </w:lvl>
    <w:lvl w:ilvl="1" w:tplc="3C0A0003" w:tentative="1">
      <w:start w:val="1"/>
      <w:numFmt w:val="bullet"/>
      <w:lvlText w:val="o"/>
      <w:lvlJc w:val="left"/>
      <w:pPr>
        <w:ind w:left="1866" w:hanging="360"/>
      </w:pPr>
      <w:rPr>
        <w:rFonts w:ascii="Courier New" w:hAnsi="Courier New" w:cs="Courier New" w:hint="default"/>
      </w:rPr>
    </w:lvl>
    <w:lvl w:ilvl="2" w:tplc="3C0A0005" w:tentative="1">
      <w:start w:val="1"/>
      <w:numFmt w:val="bullet"/>
      <w:lvlText w:val=""/>
      <w:lvlJc w:val="left"/>
      <w:pPr>
        <w:ind w:left="2586" w:hanging="360"/>
      </w:pPr>
      <w:rPr>
        <w:rFonts w:ascii="Wingdings" w:hAnsi="Wingdings" w:hint="default"/>
      </w:rPr>
    </w:lvl>
    <w:lvl w:ilvl="3" w:tplc="3C0A0001" w:tentative="1">
      <w:start w:val="1"/>
      <w:numFmt w:val="bullet"/>
      <w:lvlText w:val=""/>
      <w:lvlJc w:val="left"/>
      <w:pPr>
        <w:ind w:left="3306" w:hanging="360"/>
      </w:pPr>
      <w:rPr>
        <w:rFonts w:ascii="Symbol" w:hAnsi="Symbol" w:hint="default"/>
      </w:rPr>
    </w:lvl>
    <w:lvl w:ilvl="4" w:tplc="3C0A0003" w:tentative="1">
      <w:start w:val="1"/>
      <w:numFmt w:val="bullet"/>
      <w:lvlText w:val="o"/>
      <w:lvlJc w:val="left"/>
      <w:pPr>
        <w:ind w:left="4026" w:hanging="360"/>
      </w:pPr>
      <w:rPr>
        <w:rFonts w:ascii="Courier New" w:hAnsi="Courier New" w:cs="Courier New" w:hint="default"/>
      </w:rPr>
    </w:lvl>
    <w:lvl w:ilvl="5" w:tplc="3C0A0005" w:tentative="1">
      <w:start w:val="1"/>
      <w:numFmt w:val="bullet"/>
      <w:lvlText w:val=""/>
      <w:lvlJc w:val="left"/>
      <w:pPr>
        <w:ind w:left="4746" w:hanging="360"/>
      </w:pPr>
      <w:rPr>
        <w:rFonts w:ascii="Wingdings" w:hAnsi="Wingdings" w:hint="default"/>
      </w:rPr>
    </w:lvl>
    <w:lvl w:ilvl="6" w:tplc="3C0A0001" w:tentative="1">
      <w:start w:val="1"/>
      <w:numFmt w:val="bullet"/>
      <w:lvlText w:val=""/>
      <w:lvlJc w:val="left"/>
      <w:pPr>
        <w:ind w:left="5466" w:hanging="360"/>
      </w:pPr>
      <w:rPr>
        <w:rFonts w:ascii="Symbol" w:hAnsi="Symbol" w:hint="default"/>
      </w:rPr>
    </w:lvl>
    <w:lvl w:ilvl="7" w:tplc="3C0A0003" w:tentative="1">
      <w:start w:val="1"/>
      <w:numFmt w:val="bullet"/>
      <w:lvlText w:val="o"/>
      <w:lvlJc w:val="left"/>
      <w:pPr>
        <w:ind w:left="6186" w:hanging="360"/>
      </w:pPr>
      <w:rPr>
        <w:rFonts w:ascii="Courier New" w:hAnsi="Courier New" w:cs="Courier New" w:hint="default"/>
      </w:rPr>
    </w:lvl>
    <w:lvl w:ilvl="8" w:tplc="3C0A0005" w:tentative="1">
      <w:start w:val="1"/>
      <w:numFmt w:val="bullet"/>
      <w:lvlText w:val=""/>
      <w:lvlJc w:val="left"/>
      <w:pPr>
        <w:ind w:left="6906" w:hanging="360"/>
      </w:pPr>
      <w:rPr>
        <w:rFonts w:ascii="Wingdings" w:hAnsi="Wingdings" w:hint="default"/>
      </w:rPr>
    </w:lvl>
  </w:abstractNum>
  <w:abstractNum w:abstractNumId="67" w15:restartNumberingAfterBreak="0">
    <w:nsid w:val="78744B84"/>
    <w:multiLevelType w:val="multilevel"/>
    <w:tmpl w:val="D7627BC6"/>
    <w:lvl w:ilvl="0">
      <w:start w:val="1"/>
      <w:numFmt w:val="decimal"/>
      <w:lvlText w:val="%1."/>
      <w:lvlJc w:val="left"/>
      <w:pPr>
        <w:ind w:left="720" w:hanging="360"/>
      </w:pPr>
      <w:rPr>
        <w:b w:val="0"/>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B5A77BA"/>
    <w:multiLevelType w:val="multilevel"/>
    <w:tmpl w:val="E5D25A2A"/>
    <w:lvl w:ilvl="0">
      <w:start w:val="2"/>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15:restartNumberingAfterBreak="0">
    <w:nsid w:val="7C9362DF"/>
    <w:multiLevelType w:val="multilevel"/>
    <w:tmpl w:val="2DC6677A"/>
    <w:lvl w:ilvl="0">
      <w:start w:val="1"/>
      <w:numFmt w:val="lowerLetter"/>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7CA21DFD"/>
    <w:multiLevelType w:val="hybridMultilevel"/>
    <w:tmpl w:val="3EC8CDCE"/>
    <w:lvl w:ilvl="0" w:tplc="FF7A978A">
      <w:start w:val="1"/>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1" w15:restartNumberingAfterBreak="0">
    <w:nsid w:val="7D2A1A05"/>
    <w:multiLevelType w:val="multilevel"/>
    <w:tmpl w:val="C04A9202"/>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2" w15:restartNumberingAfterBreak="0">
    <w:nsid w:val="7D3D6F1D"/>
    <w:multiLevelType w:val="hybridMultilevel"/>
    <w:tmpl w:val="F6469E28"/>
    <w:lvl w:ilvl="0" w:tplc="510E20F2">
      <w:start w:val="1"/>
      <w:numFmt w:val="lowerLetter"/>
      <w:lvlText w:val="%1."/>
      <w:lvlJc w:val="left"/>
      <w:pPr>
        <w:tabs>
          <w:tab w:val="num" w:pos="1620"/>
        </w:tabs>
        <w:ind w:left="16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3" w15:restartNumberingAfterBreak="0">
    <w:nsid w:val="7FF07523"/>
    <w:multiLevelType w:val="multilevel"/>
    <w:tmpl w:val="87CE4B4A"/>
    <w:lvl w:ilvl="0">
      <w:start w:val="1"/>
      <w:numFmt w:val="decimal"/>
      <w:lvlText w:val="%1"/>
      <w:lvlJc w:val="left"/>
      <w:pPr>
        <w:ind w:left="435" w:hanging="435"/>
      </w:pPr>
      <w:rPr>
        <w:rFonts w:hint="default"/>
      </w:rPr>
    </w:lvl>
    <w:lvl w:ilvl="1">
      <w:start w:val="11"/>
      <w:numFmt w:val="decimal"/>
      <w:lvlText w:val="%1.%2"/>
      <w:lvlJc w:val="left"/>
      <w:pPr>
        <w:ind w:left="435" w:hanging="435"/>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0"/>
  </w:num>
  <w:num w:numId="2">
    <w:abstractNumId w:val="69"/>
  </w:num>
  <w:num w:numId="3">
    <w:abstractNumId w:val="29"/>
  </w:num>
  <w:num w:numId="4">
    <w:abstractNumId w:val="4"/>
  </w:num>
  <w:num w:numId="5">
    <w:abstractNumId w:val="61"/>
  </w:num>
  <w:num w:numId="6">
    <w:abstractNumId w:val="60"/>
  </w:num>
  <w:num w:numId="7">
    <w:abstractNumId w:val="46"/>
  </w:num>
  <w:num w:numId="8">
    <w:abstractNumId w:val="16"/>
  </w:num>
  <w:num w:numId="9">
    <w:abstractNumId w:val="10"/>
  </w:num>
  <w:num w:numId="10">
    <w:abstractNumId w:val="47"/>
  </w:num>
  <w:num w:numId="11">
    <w:abstractNumId w:val="40"/>
  </w:num>
  <w:num w:numId="12">
    <w:abstractNumId w:val="68"/>
  </w:num>
  <w:num w:numId="13">
    <w:abstractNumId w:val="21"/>
  </w:num>
  <w:num w:numId="14">
    <w:abstractNumId w:val="18"/>
  </w:num>
  <w:num w:numId="15">
    <w:abstractNumId w:val="51"/>
  </w:num>
  <w:num w:numId="16">
    <w:abstractNumId w:val="38"/>
  </w:num>
  <w:num w:numId="17">
    <w:abstractNumId w:val="33"/>
  </w:num>
  <w:num w:numId="18">
    <w:abstractNumId w:val="71"/>
  </w:num>
  <w:num w:numId="19">
    <w:abstractNumId w:val="55"/>
  </w:num>
  <w:num w:numId="20">
    <w:abstractNumId w:val="45"/>
  </w:num>
  <w:num w:numId="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0"/>
  </w:num>
  <w:num w:numId="24">
    <w:abstractNumId w:val="54"/>
  </w:num>
  <w:num w:numId="25">
    <w:abstractNumId w:val="9"/>
  </w:num>
  <w:num w:numId="26">
    <w:abstractNumId w:val="56"/>
  </w:num>
  <w:num w:numId="27">
    <w:abstractNumId w:val="59"/>
  </w:num>
  <w:num w:numId="28">
    <w:abstractNumId w:val="43"/>
  </w:num>
  <w:num w:numId="29">
    <w:abstractNumId w:val="17"/>
  </w:num>
  <w:num w:numId="30">
    <w:abstractNumId w:val="73"/>
  </w:num>
  <w:num w:numId="31">
    <w:abstractNumId w:val="28"/>
  </w:num>
  <w:num w:numId="32">
    <w:abstractNumId w:val="5"/>
  </w:num>
  <w:num w:numId="33">
    <w:abstractNumId w:val="34"/>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
  </w:num>
  <w:num w:numId="37">
    <w:abstractNumId w:val="63"/>
  </w:num>
  <w:num w:numId="38">
    <w:abstractNumId w:val="70"/>
  </w:num>
  <w:num w:numId="39">
    <w:abstractNumId w:val="12"/>
  </w:num>
  <w:num w:numId="40">
    <w:abstractNumId w:val="58"/>
  </w:num>
  <w:num w:numId="41">
    <w:abstractNumId w:val="50"/>
  </w:num>
  <w:num w:numId="42">
    <w:abstractNumId w:val="49"/>
  </w:num>
  <w:num w:numId="43">
    <w:abstractNumId w:val="44"/>
  </w:num>
  <w:num w:numId="44">
    <w:abstractNumId w:val="67"/>
  </w:num>
  <w:num w:numId="45">
    <w:abstractNumId w:val="14"/>
  </w:num>
  <w:num w:numId="46">
    <w:abstractNumId w:val="3"/>
  </w:num>
  <w:num w:numId="47">
    <w:abstractNumId w:val="22"/>
  </w:num>
  <w:num w:numId="48">
    <w:abstractNumId w:val="25"/>
  </w:num>
  <w:num w:numId="49">
    <w:abstractNumId w:val="37"/>
  </w:num>
  <w:num w:numId="50">
    <w:abstractNumId w:val="66"/>
  </w:num>
  <w:num w:numId="51">
    <w:abstractNumId w:val="62"/>
  </w:num>
  <w:num w:numId="52">
    <w:abstractNumId w:val="24"/>
  </w:num>
  <w:num w:numId="53">
    <w:abstractNumId w:val="13"/>
  </w:num>
  <w:num w:numId="54">
    <w:abstractNumId w:val="53"/>
  </w:num>
  <w:num w:numId="55">
    <w:abstractNumId w:val="52"/>
  </w:num>
  <w:num w:numId="56">
    <w:abstractNumId w:val="6"/>
  </w:num>
  <w:num w:numId="57">
    <w:abstractNumId w:val="7"/>
  </w:num>
  <w:num w:numId="58">
    <w:abstractNumId w:val="35"/>
  </w:num>
  <w:num w:numId="59">
    <w:abstractNumId w:val="2"/>
  </w:num>
  <w:num w:numId="60">
    <w:abstractNumId w:val="27"/>
  </w:num>
  <w:num w:numId="61">
    <w:abstractNumId w:val="31"/>
  </w:num>
  <w:num w:numId="62">
    <w:abstractNumId w:val="48"/>
  </w:num>
  <w:num w:numId="63">
    <w:abstractNumId w:val="8"/>
  </w:num>
  <w:num w:numId="64">
    <w:abstractNumId w:val="64"/>
  </w:num>
  <w:num w:numId="65">
    <w:abstractNumId w:val="57"/>
  </w:num>
  <w:num w:numId="66">
    <w:abstractNumId w:val="11"/>
  </w:num>
  <w:num w:numId="67">
    <w:abstractNumId w:val="65"/>
  </w:num>
  <w:num w:numId="68">
    <w:abstractNumId w:val="36"/>
  </w:num>
  <w:num w:numId="69">
    <w:abstractNumId w:val="15"/>
  </w:num>
  <w:num w:numId="70">
    <w:abstractNumId w:val="42"/>
  </w:num>
  <w:num w:numId="71">
    <w:abstractNumId w:val="39"/>
  </w:num>
  <w:num w:numId="72">
    <w:abstractNumId w:val="32"/>
  </w:num>
  <w:num w:numId="73">
    <w:abstractNumId w:val="19"/>
  </w:num>
  <w:num w:numId="74">
    <w:abstractNumId w:val="23"/>
  </w:num>
  <w:numIdMacAtCleanup w:val="7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INES SANDOVAL FERNANDEZ">
    <w15:presenceInfo w15:providerId="None" w15:userId="LAURA INES SANDOVAL FERNA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US" w:vendorID="64" w:dllVersion="5" w:nlCheck="1" w:checkStyle="1"/>
  <w:activeWritingStyle w:appName="MSWord" w:lang="es-ES_tradnl" w:vendorID="64" w:dllVersion="6" w:nlCheck="1" w:checkStyle="0"/>
  <w:activeWritingStyle w:appName="MSWord" w:lang="es-ES" w:vendorID="64" w:dllVersion="6" w:nlCheck="1" w:checkStyle="0"/>
  <w:activeWritingStyle w:appName="MSWord" w:lang="es-MX" w:vendorID="64" w:dllVersion="6" w:nlCheck="1" w:checkStyle="0"/>
  <w:activeWritingStyle w:appName="MSWord" w:lang="es-PY" w:vendorID="64" w:dllVersion="6" w:nlCheck="1" w:checkStyle="0"/>
  <w:activeWritingStyle w:appName="MSWord" w:lang="es-CL" w:vendorID="64" w:dllVersion="6" w:nlCheck="1" w:checkStyle="1"/>
  <w:activeWritingStyle w:appName="MSWord" w:lang="en-US" w:vendorID="64" w:dllVersion="6" w:nlCheck="1" w:checkStyle="0"/>
  <w:activeWritingStyle w:appName="MSWord" w:lang="es-AR" w:vendorID="64" w:dllVersion="6" w:nlCheck="1" w:checkStyle="1"/>
  <w:activeWritingStyle w:appName="MSWord" w:lang="es-UY" w:vendorID="64" w:dllVersion="6" w:nlCheck="1" w:checkStyle="1"/>
  <w:activeWritingStyle w:appName="MSWord" w:lang="en-GB" w:vendorID="64" w:dllVersion="6" w:nlCheck="1" w:checkStyle="1"/>
  <w:activeWritingStyle w:appName="MSWord" w:lang="pt-BR" w:vendorID="64" w:dllVersion="6" w:nlCheck="1" w:checkStyle="0"/>
  <w:activeWritingStyle w:appName="MSWord" w:lang="es-CO" w:vendorID="64" w:dllVersion="6" w:nlCheck="1" w:checkStyle="1"/>
  <w:activeWritingStyle w:appName="MSWord" w:lang="es-DO" w:vendorID="64" w:dllVersion="6" w:nlCheck="1" w:checkStyle="0"/>
  <w:activeWritingStyle w:appName="MSWord" w:lang="es-PA" w:vendorID="64" w:dllVersion="6" w:nlCheck="1" w:checkStyle="1"/>
  <w:activeWritingStyle w:appName="MSWord" w:lang="es-ES_tradnl" w:vendorID="64" w:dllVersion="4096" w:nlCheck="1" w:checkStyle="0"/>
  <w:activeWritingStyle w:appName="MSWord" w:lang="es-PY"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ES" w:vendorID="64" w:dllVersion="131078" w:nlCheck="1" w:checkStyle="0"/>
  <w:activeWritingStyle w:appName="MSWord" w:lang="es-ES_tradnl"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pt-BR" w:vendorID="64" w:dllVersion="131078" w:nlCheck="1" w:checkStyle="0"/>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B6"/>
    <w:rsid w:val="00001554"/>
    <w:rsid w:val="000019C1"/>
    <w:rsid w:val="0000254A"/>
    <w:rsid w:val="000026BB"/>
    <w:rsid w:val="000036A9"/>
    <w:rsid w:val="00003AE1"/>
    <w:rsid w:val="00004731"/>
    <w:rsid w:val="00004F99"/>
    <w:rsid w:val="00005060"/>
    <w:rsid w:val="000057B7"/>
    <w:rsid w:val="00006AD5"/>
    <w:rsid w:val="00006F7C"/>
    <w:rsid w:val="00007AAE"/>
    <w:rsid w:val="000119C0"/>
    <w:rsid w:val="00011C3D"/>
    <w:rsid w:val="00011E27"/>
    <w:rsid w:val="00012BBB"/>
    <w:rsid w:val="000142CF"/>
    <w:rsid w:val="0001459D"/>
    <w:rsid w:val="000147D8"/>
    <w:rsid w:val="00015497"/>
    <w:rsid w:val="0001557E"/>
    <w:rsid w:val="0001586A"/>
    <w:rsid w:val="00016350"/>
    <w:rsid w:val="0001692D"/>
    <w:rsid w:val="00016D1D"/>
    <w:rsid w:val="00016F7D"/>
    <w:rsid w:val="000171FF"/>
    <w:rsid w:val="00017864"/>
    <w:rsid w:val="000179D6"/>
    <w:rsid w:val="00020117"/>
    <w:rsid w:val="00020640"/>
    <w:rsid w:val="0002088E"/>
    <w:rsid w:val="00020A7A"/>
    <w:rsid w:val="00020CF2"/>
    <w:rsid w:val="00021286"/>
    <w:rsid w:val="000213E4"/>
    <w:rsid w:val="00021FE4"/>
    <w:rsid w:val="00023D2F"/>
    <w:rsid w:val="00023E06"/>
    <w:rsid w:val="00023E44"/>
    <w:rsid w:val="00025044"/>
    <w:rsid w:val="00025B42"/>
    <w:rsid w:val="00025DDB"/>
    <w:rsid w:val="00026EF0"/>
    <w:rsid w:val="00026F73"/>
    <w:rsid w:val="00027597"/>
    <w:rsid w:val="00030071"/>
    <w:rsid w:val="0003007C"/>
    <w:rsid w:val="0003035F"/>
    <w:rsid w:val="00030CEA"/>
    <w:rsid w:val="00031991"/>
    <w:rsid w:val="00031D85"/>
    <w:rsid w:val="00031FF4"/>
    <w:rsid w:val="000320AF"/>
    <w:rsid w:val="000334C0"/>
    <w:rsid w:val="000343EB"/>
    <w:rsid w:val="000345A0"/>
    <w:rsid w:val="000346E3"/>
    <w:rsid w:val="00034D34"/>
    <w:rsid w:val="00035323"/>
    <w:rsid w:val="000369B9"/>
    <w:rsid w:val="00036E3E"/>
    <w:rsid w:val="00037633"/>
    <w:rsid w:val="0004060F"/>
    <w:rsid w:val="000406AB"/>
    <w:rsid w:val="00040CD6"/>
    <w:rsid w:val="00040FF4"/>
    <w:rsid w:val="00041E43"/>
    <w:rsid w:val="00041ECA"/>
    <w:rsid w:val="0004222D"/>
    <w:rsid w:val="000431B3"/>
    <w:rsid w:val="000434EE"/>
    <w:rsid w:val="0004385B"/>
    <w:rsid w:val="00043928"/>
    <w:rsid w:val="00044F73"/>
    <w:rsid w:val="000453AE"/>
    <w:rsid w:val="00045617"/>
    <w:rsid w:val="00045D27"/>
    <w:rsid w:val="00045F8A"/>
    <w:rsid w:val="0004685B"/>
    <w:rsid w:val="00046F93"/>
    <w:rsid w:val="00047108"/>
    <w:rsid w:val="00047348"/>
    <w:rsid w:val="00047840"/>
    <w:rsid w:val="00050025"/>
    <w:rsid w:val="00050D67"/>
    <w:rsid w:val="00051E35"/>
    <w:rsid w:val="00052789"/>
    <w:rsid w:val="00052EA6"/>
    <w:rsid w:val="00052F94"/>
    <w:rsid w:val="0005374E"/>
    <w:rsid w:val="00053DC9"/>
    <w:rsid w:val="000542C9"/>
    <w:rsid w:val="00054890"/>
    <w:rsid w:val="00055E43"/>
    <w:rsid w:val="00055E63"/>
    <w:rsid w:val="0005605B"/>
    <w:rsid w:val="000568A1"/>
    <w:rsid w:val="00056B57"/>
    <w:rsid w:val="00056F8F"/>
    <w:rsid w:val="00057203"/>
    <w:rsid w:val="00057A43"/>
    <w:rsid w:val="00057C69"/>
    <w:rsid w:val="0006008A"/>
    <w:rsid w:val="0006020A"/>
    <w:rsid w:val="00060425"/>
    <w:rsid w:val="00060CDE"/>
    <w:rsid w:val="00060D8C"/>
    <w:rsid w:val="00060FD9"/>
    <w:rsid w:val="000610C3"/>
    <w:rsid w:val="00061CD3"/>
    <w:rsid w:val="00062CFE"/>
    <w:rsid w:val="00062E71"/>
    <w:rsid w:val="00063239"/>
    <w:rsid w:val="0006341E"/>
    <w:rsid w:val="00063D78"/>
    <w:rsid w:val="0006467B"/>
    <w:rsid w:val="0006480A"/>
    <w:rsid w:val="00064B05"/>
    <w:rsid w:val="00065443"/>
    <w:rsid w:val="00065900"/>
    <w:rsid w:val="00065B05"/>
    <w:rsid w:val="0006631E"/>
    <w:rsid w:val="00066B2E"/>
    <w:rsid w:val="00066E99"/>
    <w:rsid w:val="00067C35"/>
    <w:rsid w:val="000710E9"/>
    <w:rsid w:val="00071786"/>
    <w:rsid w:val="000718D2"/>
    <w:rsid w:val="00071B25"/>
    <w:rsid w:val="00071BD1"/>
    <w:rsid w:val="00072591"/>
    <w:rsid w:val="000728E8"/>
    <w:rsid w:val="00073854"/>
    <w:rsid w:val="000744FB"/>
    <w:rsid w:val="00074615"/>
    <w:rsid w:val="00074A27"/>
    <w:rsid w:val="00074E9B"/>
    <w:rsid w:val="00074FE3"/>
    <w:rsid w:val="000767C3"/>
    <w:rsid w:val="0007790C"/>
    <w:rsid w:val="000806B8"/>
    <w:rsid w:val="0008120F"/>
    <w:rsid w:val="00082D77"/>
    <w:rsid w:val="000847D8"/>
    <w:rsid w:val="0008493A"/>
    <w:rsid w:val="0008521F"/>
    <w:rsid w:val="00085587"/>
    <w:rsid w:val="00087095"/>
    <w:rsid w:val="00087A45"/>
    <w:rsid w:val="0009178F"/>
    <w:rsid w:val="00091A42"/>
    <w:rsid w:val="00091E58"/>
    <w:rsid w:val="00092275"/>
    <w:rsid w:val="000923D2"/>
    <w:rsid w:val="00092663"/>
    <w:rsid w:val="00092B8E"/>
    <w:rsid w:val="00093E8B"/>
    <w:rsid w:val="00094AA5"/>
    <w:rsid w:val="00094C3A"/>
    <w:rsid w:val="00096200"/>
    <w:rsid w:val="00096BE3"/>
    <w:rsid w:val="000A01FC"/>
    <w:rsid w:val="000A117A"/>
    <w:rsid w:val="000A17D6"/>
    <w:rsid w:val="000A37E5"/>
    <w:rsid w:val="000A3BF9"/>
    <w:rsid w:val="000A3F04"/>
    <w:rsid w:val="000A46BC"/>
    <w:rsid w:val="000A4D0E"/>
    <w:rsid w:val="000A543B"/>
    <w:rsid w:val="000A563C"/>
    <w:rsid w:val="000A56D1"/>
    <w:rsid w:val="000A5866"/>
    <w:rsid w:val="000A73A7"/>
    <w:rsid w:val="000B1FA8"/>
    <w:rsid w:val="000B2135"/>
    <w:rsid w:val="000B329A"/>
    <w:rsid w:val="000B604B"/>
    <w:rsid w:val="000B6342"/>
    <w:rsid w:val="000B661D"/>
    <w:rsid w:val="000B66B5"/>
    <w:rsid w:val="000C03CF"/>
    <w:rsid w:val="000C277D"/>
    <w:rsid w:val="000C2A51"/>
    <w:rsid w:val="000C31B2"/>
    <w:rsid w:val="000C3D15"/>
    <w:rsid w:val="000C40FD"/>
    <w:rsid w:val="000C4175"/>
    <w:rsid w:val="000C45CF"/>
    <w:rsid w:val="000C53FD"/>
    <w:rsid w:val="000C555F"/>
    <w:rsid w:val="000C5C70"/>
    <w:rsid w:val="000C5EFD"/>
    <w:rsid w:val="000C692B"/>
    <w:rsid w:val="000C7C82"/>
    <w:rsid w:val="000C7FDF"/>
    <w:rsid w:val="000D06F0"/>
    <w:rsid w:val="000D0980"/>
    <w:rsid w:val="000D0BC4"/>
    <w:rsid w:val="000D16E0"/>
    <w:rsid w:val="000D1B57"/>
    <w:rsid w:val="000D1FBE"/>
    <w:rsid w:val="000D27F5"/>
    <w:rsid w:val="000D2897"/>
    <w:rsid w:val="000D29A5"/>
    <w:rsid w:val="000D2BCF"/>
    <w:rsid w:val="000D3DC9"/>
    <w:rsid w:val="000D477B"/>
    <w:rsid w:val="000D47B3"/>
    <w:rsid w:val="000D5054"/>
    <w:rsid w:val="000D520D"/>
    <w:rsid w:val="000D5748"/>
    <w:rsid w:val="000D5AC3"/>
    <w:rsid w:val="000D5E41"/>
    <w:rsid w:val="000D6841"/>
    <w:rsid w:val="000D6B99"/>
    <w:rsid w:val="000E04D0"/>
    <w:rsid w:val="000E0645"/>
    <w:rsid w:val="000E09B8"/>
    <w:rsid w:val="000E20F7"/>
    <w:rsid w:val="000E2C12"/>
    <w:rsid w:val="000E2D3B"/>
    <w:rsid w:val="000E3BBD"/>
    <w:rsid w:val="000E3D29"/>
    <w:rsid w:val="000E40B9"/>
    <w:rsid w:val="000E4716"/>
    <w:rsid w:val="000E4776"/>
    <w:rsid w:val="000E50AB"/>
    <w:rsid w:val="000E58D8"/>
    <w:rsid w:val="000E5AE6"/>
    <w:rsid w:val="000E7F4D"/>
    <w:rsid w:val="000F0116"/>
    <w:rsid w:val="000F06B2"/>
    <w:rsid w:val="000F1433"/>
    <w:rsid w:val="000F18E3"/>
    <w:rsid w:val="000F1D8B"/>
    <w:rsid w:val="000F27D3"/>
    <w:rsid w:val="000F29BB"/>
    <w:rsid w:val="000F2A02"/>
    <w:rsid w:val="000F3141"/>
    <w:rsid w:val="000F352A"/>
    <w:rsid w:val="000F3814"/>
    <w:rsid w:val="000F433E"/>
    <w:rsid w:val="000F46A1"/>
    <w:rsid w:val="000F4A0C"/>
    <w:rsid w:val="000F5318"/>
    <w:rsid w:val="000F5CF6"/>
    <w:rsid w:val="00100C5E"/>
    <w:rsid w:val="001011CA"/>
    <w:rsid w:val="00101241"/>
    <w:rsid w:val="00101430"/>
    <w:rsid w:val="00101802"/>
    <w:rsid w:val="00102745"/>
    <w:rsid w:val="00102BCA"/>
    <w:rsid w:val="00102E2F"/>
    <w:rsid w:val="00102F5E"/>
    <w:rsid w:val="001035FD"/>
    <w:rsid w:val="00104CEA"/>
    <w:rsid w:val="001050DD"/>
    <w:rsid w:val="0010531A"/>
    <w:rsid w:val="0010553E"/>
    <w:rsid w:val="00106B8E"/>
    <w:rsid w:val="0010708E"/>
    <w:rsid w:val="001070BA"/>
    <w:rsid w:val="0010779C"/>
    <w:rsid w:val="001077FD"/>
    <w:rsid w:val="00107B96"/>
    <w:rsid w:val="00110184"/>
    <w:rsid w:val="0011086D"/>
    <w:rsid w:val="00110F28"/>
    <w:rsid w:val="00111192"/>
    <w:rsid w:val="00112432"/>
    <w:rsid w:val="0011271E"/>
    <w:rsid w:val="00112F0F"/>
    <w:rsid w:val="001135F9"/>
    <w:rsid w:val="00113F9B"/>
    <w:rsid w:val="00115626"/>
    <w:rsid w:val="0011566C"/>
    <w:rsid w:val="00115E2A"/>
    <w:rsid w:val="001163E3"/>
    <w:rsid w:val="00116D3D"/>
    <w:rsid w:val="00116F9A"/>
    <w:rsid w:val="001175F6"/>
    <w:rsid w:val="00117A99"/>
    <w:rsid w:val="00117AFB"/>
    <w:rsid w:val="00117EFD"/>
    <w:rsid w:val="00120363"/>
    <w:rsid w:val="0012088D"/>
    <w:rsid w:val="00120A8C"/>
    <w:rsid w:val="00120AAB"/>
    <w:rsid w:val="00121156"/>
    <w:rsid w:val="00121414"/>
    <w:rsid w:val="00122066"/>
    <w:rsid w:val="0012264C"/>
    <w:rsid w:val="0012268E"/>
    <w:rsid w:val="001233B3"/>
    <w:rsid w:val="00123A4B"/>
    <w:rsid w:val="00123AA5"/>
    <w:rsid w:val="00123CE0"/>
    <w:rsid w:val="001251F0"/>
    <w:rsid w:val="00125888"/>
    <w:rsid w:val="00126071"/>
    <w:rsid w:val="001261B4"/>
    <w:rsid w:val="00126252"/>
    <w:rsid w:val="00126500"/>
    <w:rsid w:val="0013011E"/>
    <w:rsid w:val="001317EF"/>
    <w:rsid w:val="00131DED"/>
    <w:rsid w:val="00132544"/>
    <w:rsid w:val="00133211"/>
    <w:rsid w:val="00133D34"/>
    <w:rsid w:val="0013459D"/>
    <w:rsid w:val="00134A82"/>
    <w:rsid w:val="001351F4"/>
    <w:rsid w:val="00135278"/>
    <w:rsid w:val="00135BAB"/>
    <w:rsid w:val="00136A68"/>
    <w:rsid w:val="001372E6"/>
    <w:rsid w:val="001379C8"/>
    <w:rsid w:val="0014011B"/>
    <w:rsid w:val="0014095B"/>
    <w:rsid w:val="00141D14"/>
    <w:rsid w:val="00142972"/>
    <w:rsid w:val="00142D2B"/>
    <w:rsid w:val="00142DB1"/>
    <w:rsid w:val="00143288"/>
    <w:rsid w:val="00144858"/>
    <w:rsid w:val="0014596F"/>
    <w:rsid w:val="00145FE0"/>
    <w:rsid w:val="001468CF"/>
    <w:rsid w:val="00147769"/>
    <w:rsid w:val="001478DF"/>
    <w:rsid w:val="00147B43"/>
    <w:rsid w:val="00147BA4"/>
    <w:rsid w:val="001501CF"/>
    <w:rsid w:val="00153C29"/>
    <w:rsid w:val="00154417"/>
    <w:rsid w:val="001559BC"/>
    <w:rsid w:val="0015688A"/>
    <w:rsid w:val="00157283"/>
    <w:rsid w:val="00157A8C"/>
    <w:rsid w:val="0016020C"/>
    <w:rsid w:val="00160A2F"/>
    <w:rsid w:val="00161FC0"/>
    <w:rsid w:val="0016201C"/>
    <w:rsid w:val="001620D6"/>
    <w:rsid w:val="00162CA3"/>
    <w:rsid w:val="00163E34"/>
    <w:rsid w:val="00165A1E"/>
    <w:rsid w:val="00165CE9"/>
    <w:rsid w:val="00166162"/>
    <w:rsid w:val="001662FB"/>
    <w:rsid w:val="00166529"/>
    <w:rsid w:val="001665E9"/>
    <w:rsid w:val="0016664D"/>
    <w:rsid w:val="001671CD"/>
    <w:rsid w:val="00167727"/>
    <w:rsid w:val="00167E58"/>
    <w:rsid w:val="001701CF"/>
    <w:rsid w:val="00170C25"/>
    <w:rsid w:val="00171F41"/>
    <w:rsid w:val="00172097"/>
    <w:rsid w:val="0017240F"/>
    <w:rsid w:val="001725F1"/>
    <w:rsid w:val="001728EC"/>
    <w:rsid w:val="00173126"/>
    <w:rsid w:val="0017395C"/>
    <w:rsid w:val="00173CFE"/>
    <w:rsid w:val="0017479D"/>
    <w:rsid w:val="00174F06"/>
    <w:rsid w:val="00175244"/>
    <w:rsid w:val="0017569B"/>
    <w:rsid w:val="001759CA"/>
    <w:rsid w:val="00175CAE"/>
    <w:rsid w:val="0017707C"/>
    <w:rsid w:val="00177183"/>
    <w:rsid w:val="001772BE"/>
    <w:rsid w:val="0017771A"/>
    <w:rsid w:val="00177D34"/>
    <w:rsid w:val="00177DE5"/>
    <w:rsid w:val="001807BF"/>
    <w:rsid w:val="00180BBC"/>
    <w:rsid w:val="00180D37"/>
    <w:rsid w:val="00180EE4"/>
    <w:rsid w:val="00181DD9"/>
    <w:rsid w:val="00182F6F"/>
    <w:rsid w:val="00183877"/>
    <w:rsid w:val="00184E97"/>
    <w:rsid w:val="00185FFE"/>
    <w:rsid w:val="00186107"/>
    <w:rsid w:val="001864E2"/>
    <w:rsid w:val="00186E7B"/>
    <w:rsid w:val="00187661"/>
    <w:rsid w:val="00190292"/>
    <w:rsid w:val="00190F66"/>
    <w:rsid w:val="001917AF"/>
    <w:rsid w:val="001923A4"/>
    <w:rsid w:val="001927CE"/>
    <w:rsid w:val="001929AE"/>
    <w:rsid w:val="00192F1A"/>
    <w:rsid w:val="001938C2"/>
    <w:rsid w:val="00193AD9"/>
    <w:rsid w:val="00193E60"/>
    <w:rsid w:val="00193F2B"/>
    <w:rsid w:val="0019413C"/>
    <w:rsid w:val="0019447A"/>
    <w:rsid w:val="00194842"/>
    <w:rsid w:val="001952F5"/>
    <w:rsid w:val="001961F1"/>
    <w:rsid w:val="0019625B"/>
    <w:rsid w:val="001973CA"/>
    <w:rsid w:val="0019775B"/>
    <w:rsid w:val="0019783C"/>
    <w:rsid w:val="00197BBE"/>
    <w:rsid w:val="001A1FA0"/>
    <w:rsid w:val="001A26DE"/>
    <w:rsid w:val="001A386F"/>
    <w:rsid w:val="001A3BAB"/>
    <w:rsid w:val="001A4774"/>
    <w:rsid w:val="001A56DC"/>
    <w:rsid w:val="001A62D6"/>
    <w:rsid w:val="001A71AD"/>
    <w:rsid w:val="001A77EB"/>
    <w:rsid w:val="001A7AF7"/>
    <w:rsid w:val="001B07D6"/>
    <w:rsid w:val="001B12E7"/>
    <w:rsid w:val="001B1A92"/>
    <w:rsid w:val="001B1F93"/>
    <w:rsid w:val="001B24AD"/>
    <w:rsid w:val="001B3055"/>
    <w:rsid w:val="001B3463"/>
    <w:rsid w:val="001B34AB"/>
    <w:rsid w:val="001B35A5"/>
    <w:rsid w:val="001B3DEF"/>
    <w:rsid w:val="001B3F7C"/>
    <w:rsid w:val="001B4A07"/>
    <w:rsid w:val="001B4B8F"/>
    <w:rsid w:val="001B4FC6"/>
    <w:rsid w:val="001B5FF0"/>
    <w:rsid w:val="001B7CAB"/>
    <w:rsid w:val="001C006F"/>
    <w:rsid w:val="001C01FA"/>
    <w:rsid w:val="001C3E68"/>
    <w:rsid w:val="001C403A"/>
    <w:rsid w:val="001C403E"/>
    <w:rsid w:val="001C4176"/>
    <w:rsid w:val="001C4493"/>
    <w:rsid w:val="001C44F0"/>
    <w:rsid w:val="001C4FFE"/>
    <w:rsid w:val="001C5A85"/>
    <w:rsid w:val="001C6354"/>
    <w:rsid w:val="001C7383"/>
    <w:rsid w:val="001D0749"/>
    <w:rsid w:val="001D10AF"/>
    <w:rsid w:val="001D1484"/>
    <w:rsid w:val="001D3CBE"/>
    <w:rsid w:val="001D4115"/>
    <w:rsid w:val="001D45D3"/>
    <w:rsid w:val="001D4656"/>
    <w:rsid w:val="001D4726"/>
    <w:rsid w:val="001D4A14"/>
    <w:rsid w:val="001D4C3F"/>
    <w:rsid w:val="001D4F35"/>
    <w:rsid w:val="001D5197"/>
    <w:rsid w:val="001D5B86"/>
    <w:rsid w:val="001D64BA"/>
    <w:rsid w:val="001D7033"/>
    <w:rsid w:val="001D74B5"/>
    <w:rsid w:val="001D7DD2"/>
    <w:rsid w:val="001E0062"/>
    <w:rsid w:val="001E0E57"/>
    <w:rsid w:val="001E14CA"/>
    <w:rsid w:val="001E32CB"/>
    <w:rsid w:val="001E4166"/>
    <w:rsid w:val="001E531C"/>
    <w:rsid w:val="001E5327"/>
    <w:rsid w:val="001E5513"/>
    <w:rsid w:val="001E61AE"/>
    <w:rsid w:val="001E7838"/>
    <w:rsid w:val="001F12A7"/>
    <w:rsid w:val="001F1A63"/>
    <w:rsid w:val="001F432C"/>
    <w:rsid w:val="001F4414"/>
    <w:rsid w:val="001F442B"/>
    <w:rsid w:val="001F4981"/>
    <w:rsid w:val="001F60ED"/>
    <w:rsid w:val="001F7230"/>
    <w:rsid w:val="002003A7"/>
    <w:rsid w:val="002009C5"/>
    <w:rsid w:val="00202A39"/>
    <w:rsid w:val="00202B7E"/>
    <w:rsid w:val="00202BD0"/>
    <w:rsid w:val="002030C9"/>
    <w:rsid w:val="0020474B"/>
    <w:rsid w:val="002050F8"/>
    <w:rsid w:val="00205DA8"/>
    <w:rsid w:val="00205DF0"/>
    <w:rsid w:val="002060B8"/>
    <w:rsid w:val="00206C25"/>
    <w:rsid w:val="00207120"/>
    <w:rsid w:val="00207244"/>
    <w:rsid w:val="002075BE"/>
    <w:rsid w:val="00207E67"/>
    <w:rsid w:val="00210160"/>
    <w:rsid w:val="0021080A"/>
    <w:rsid w:val="00211ADD"/>
    <w:rsid w:val="00211BD8"/>
    <w:rsid w:val="00211FC7"/>
    <w:rsid w:val="00212509"/>
    <w:rsid w:val="002132FD"/>
    <w:rsid w:val="00213466"/>
    <w:rsid w:val="00214209"/>
    <w:rsid w:val="00214F4B"/>
    <w:rsid w:val="00214F8F"/>
    <w:rsid w:val="002150DC"/>
    <w:rsid w:val="002156B2"/>
    <w:rsid w:val="0021586F"/>
    <w:rsid w:val="00215892"/>
    <w:rsid w:val="00215B0F"/>
    <w:rsid w:val="00215D76"/>
    <w:rsid w:val="002161D8"/>
    <w:rsid w:val="00217136"/>
    <w:rsid w:val="002173F0"/>
    <w:rsid w:val="0021754A"/>
    <w:rsid w:val="002177D4"/>
    <w:rsid w:val="002179A0"/>
    <w:rsid w:val="00217F63"/>
    <w:rsid w:val="00220688"/>
    <w:rsid w:val="00221074"/>
    <w:rsid w:val="0022396C"/>
    <w:rsid w:val="00223AF8"/>
    <w:rsid w:val="002246D4"/>
    <w:rsid w:val="00224A8A"/>
    <w:rsid w:val="0022512F"/>
    <w:rsid w:val="00225B35"/>
    <w:rsid w:val="002260B1"/>
    <w:rsid w:val="00226DA1"/>
    <w:rsid w:val="00226DC1"/>
    <w:rsid w:val="00226FB5"/>
    <w:rsid w:val="00227846"/>
    <w:rsid w:val="00227C48"/>
    <w:rsid w:val="00230096"/>
    <w:rsid w:val="00230CF8"/>
    <w:rsid w:val="00230D3A"/>
    <w:rsid w:val="0023122F"/>
    <w:rsid w:val="0023151D"/>
    <w:rsid w:val="002316E9"/>
    <w:rsid w:val="002321D5"/>
    <w:rsid w:val="0023242D"/>
    <w:rsid w:val="00232B04"/>
    <w:rsid w:val="002338ED"/>
    <w:rsid w:val="00233AB0"/>
    <w:rsid w:val="00234987"/>
    <w:rsid w:val="00234D99"/>
    <w:rsid w:val="00235029"/>
    <w:rsid w:val="00235215"/>
    <w:rsid w:val="00235ACE"/>
    <w:rsid w:val="00235DBB"/>
    <w:rsid w:val="002367CD"/>
    <w:rsid w:val="00236A13"/>
    <w:rsid w:val="00236E6F"/>
    <w:rsid w:val="00237035"/>
    <w:rsid w:val="00240050"/>
    <w:rsid w:val="00240B9F"/>
    <w:rsid w:val="00240C13"/>
    <w:rsid w:val="00240EC6"/>
    <w:rsid w:val="002413BB"/>
    <w:rsid w:val="00242C1B"/>
    <w:rsid w:val="00243641"/>
    <w:rsid w:val="00243837"/>
    <w:rsid w:val="00243F96"/>
    <w:rsid w:val="00244317"/>
    <w:rsid w:val="002445CF"/>
    <w:rsid w:val="0024470E"/>
    <w:rsid w:val="00245076"/>
    <w:rsid w:val="002451AE"/>
    <w:rsid w:val="002454C9"/>
    <w:rsid w:val="002461E9"/>
    <w:rsid w:val="00246DD3"/>
    <w:rsid w:val="002474A0"/>
    <w:rsid w:val="002511F7"/>
    <w:rsid w:val="00251C32"/>
    <w:rsid w:val="00251D23"/>
    <w:rsid w:val="00251E7C"/>
    <w:rsid w:val="00252803"/>
    <w:rsid w:val="00252A3A"/>
    <w:rsid w:val="0025306A"/>
    <w:rsid w:val="002532CD"/>
    <w:rsid w:val="00253771"/>
    <w:rsid w:val="00253A91"/>
    <w:rsid w:val="0025457C"/>
    <w:rsid w:val="00255A9E"/>
    <w:rsid w:val="0025616A"/>
    <w:rsid w:val="00257807"/>
    <w:rsid w:val="0025785B"/>
    <w:rsid w:val="00257D30"/>
    <w:rsid w:val="002602DF"/>
    <w:rsid w:val="00260305"/>
    <w:rsid w:val="00260B1A"/>
    <w:rsid w:val="00260BE5"/>
    <w:rsid w:val="00261324"/>
    <w:rsid w:val="00261B33"/>
    <w:rsid w:val="002621DE"/>
    <w:rsid w:val="002624E8"/>
    <w:rsid w:val="00262E08"/>
    <w:rsid w:val="002636B3"/>
    <w:rsid w:val="00263874"/>
    <w:rsid w:val="002666B5"/>
    <w:rsid w:val="00266A28"/>
    <w:rsid w:val="00266B73"/>
    <w:rsid w:val="00266CC7"/>
    <w:rsid w:val="0026704B"/>
    <w:rsid w:val="00267665"/>
    <w:rsid w:val="0026768F"/>
    <w:rsid w:val="00267D1B"/>
    <w:rsid w:val="00267EED"/>
    <w:rsid w:val="00270DA5"/>
    <w:rsid w:val="00271147"/>
    <w:rsid w:val="00271A9F"/>
    <w:rsid w:val="00272786"/>
    <w:rsid w:val="00273810"/>
    <w:rsid w:val="0027512E"/>
    <w:rsid w:val="002761E3"/>
    <w:rsid w:val="002764DF"/>
    <w:rsid w:val="0028109A"/>
    <w:rsid w:val="0028136F"/>
    <w:rsid w:val="00281E30"/>
    <w:rsid w:val="002830F4"/>
    <w:rsid w:val="00283FF0"/>
    <w:rsid w:val="002844AB"/>
    <w:rsid w:val="00284B27"/>
    <w:rsid w:val="00285F70"/>
    <w:rsid w:val="002877DA"/>
    <w:rsid w:val="00290291"/>
    <w:rsid w:val="0029029A"/>
    <w:rsid w:val="00290650"/>
    <w:rsid w:val="002908D8"/>
    <w:rsid w:val="00290B7A"/>
    <w:rsid w:val="002915D8"/>
    <w:rsid w:val="0029311C"/>
    <w:rsid w:val="0029353C"/>
    <w:rsid w:val="00294FF2"/>
    <w:rsid w:val="00295DD8"/>
    <w:rsid w:val="00295F0B"/>
    <w:rsid w:val="0029669F"/>
    <w:rsid w:val="0029694F"/>
    <w:rsid w:val="002971FF"/>
    <w:rsid w:val="0029789C"/>
    <w:rsid w:val="002A1946"/>
    <w:rsid w:val="002A30E7"/>
    <w:rsid w:val="002A33F7"/>
    <w:rsid w:val="002A4298"/>
    <w:rsid w:val="002A4893"/>
    <w:rsid w:val="002A4BD2"/>
    <w:rsid w:val="002A5DF3"/>
    <w:rsid w:val="002A6B27"/>
    <w:rsid w:val="002A7642"/>
    <w:rsid w:val="002B107A"/>
    <w:rsid w:val="002B1561"/>
    <w:rsid w:val="002B1921"/>
    <w:rsid w:val="002B220B"/>
    <w:rsid w:val="002B33BE"/>
    <w:rsid w:val="002B3692"/>
    <w:rsid w:val="002B3BF1"/>
    <w:rsid w:val="002B4BE5"/>
    <w:rsid w:val="002B564A"/>
    <w:rsid w:val="002B593A"/>
    <w:rsid w:val="002B5A09"/>
    <w:rsid w:val="002B5CD0"/>
    <w:rsid w:val="002B5F86"/>
    <w:rsid w:val="002B64A6"/>
    <w:rsid w:val="002B656A"/>
    <w:rsid w:val="002B69BC"/>
    <w:rsid w:val="002B69F2"/>
    <w:rsid w:val="002B7781"/>
    <w:rsid w:val="002B7BE8"/>
    <w:rsid w:val="002B7DA9"/>
    <w:rsid w:val="002B7EF5"/>
    <w:rsid w:val="002C03B7"/>
    <w:rsid w:val="002C092B"/>
    <w:rsid w:val="002C0C0B"/>
    <w:rsid w:val="002C14FD"/>
    <w:rsid w:val="002C19C3"/>
    <w:rsid w:val="002C2111"/>
    <w:rsid w:val="002C2222"/>
    <w:rsid w:val="002C230B"/>
    <w:rsid w:val="002C25E7"/>
    <w:rsid w:val="002C266C"/>
    <w:rsid w:val="002C2C76"/>
    <w:rsid w:val="002C2DF6"/>
    <w:rsid w:val="002C31BE"/>
    <w:rsid w:val="002C39B9"/>
    <w:rsid w:val="002C5F69"/>
    <w:rsid w:val="002C617C"/>
    <w:rsid w:val="002C6945"/>
    <w:rsid w:val="002C6ACB"/>
    <w:rsid w:val="002C705E"/>
    <w:rsid w:val="002D0D1F"/>
    <w:rsid w:val="002D43A0"/>
    <w:rsid w:val="002D4CAD"/>
    <w:rsid w:val="002D55E1"/>
    <w:rsid w:val="002D59A7"/>
    <w:rsid w:val="002D6291"/>
    <w:rsid w:val="002D64BB"/>
    <w:rsid w:val="002D7716"/>
    <w:rsid w:val="002D7963"/>
    <w:rsid w:val="002E00D3"/>
    <w:rsid w:val="002E032A"/>
    <w:rsid w:val="002E11D9"/>
    <w:rsid w:val="002E128C"/>
    <w:rsid w:val="002E129D"/>
    <w:rsid w:val="002E13FE"/>
    <w:rsid w:val="002E1E30"/>
    <w:rsid w:val="002E33AC"/>
    <w:rsid w:val="002E35E3"/>
    <w:rsid w:val="002E3E3C"/>
    <w:rsid w:val="002E4481"/>
    <w:rsid w:val="002E4BCF"/>
    <w:rsid w:val="002E4E71"/>
    <w:rsid w:val="002E57B7"/>
    <w:rsid w:val="002E5F67"/>
    <w:rsid w:val="002E64DB"/>
    <w:rsid w:val="002E692F"/>
    <w:rsid w:val="002E69D2"/>
    <w:rsid w:val="002E6A77"/>
    <w:rsid w:val="002E6DEB"/>
    <w:rsid w:val="002E7962"/>
    <w:rsid w:val="002E7FFD"/>
    <w:rsid w:val="002F0CB2"/>
    <w:rsid w:val="002F10A3"/>
    <w:rsid w:val="002F29C9"/>
    <w:rsid w:val="002F2C6B"/>
    <w:rsid w:val="002F2F2E"/>
    <w:rsid w:val="002F3707"/>
    <w:rsid w:val="002F3C01"/>
    <w:rsid w:val="002F3F1F"/>
    <w:rsid w:val="002F45BD"/>
    <w:rsid w:val="002F497F"/>
    <w:rsid w:val="002F525E"/>
    <w:rsid w:val="002F5944"/>
    <w:rsid w:val="002F6488"/>
    <w:rsid w:val="002F7609"/>
    <w:rsid w:val="002F78BF"/>
    <w:rsid w:val="002F7B5B"/>
    <w:rsid w:val="002F7E22"/>
    <w:rsid w:val="00300BEB"/>
    <w:rsid w:val="00300F66"/>
    <w:rsid w:val="003014CA"/>
    <w:rsid w:val="003020F2"/>
    <w:rsid w:val="00302231"/>
    <w:rsid w:val="003022F8"/>
    <w:rsid w:val="00302932"/>
    <w:rsid w:val="00302BB3"/>
    <w:rsid w:val="00302ED2"/>
    <w:rsid w:val="0030322B"/>
    <w:rsid w:val="00303FCD"/>
    <w:rsid w:val="00304199"/>
    <w:rsid w:val="00304554"/>
    <w:rsid w:val="00304747"/>
    <w:rsid w:val="0030483E"/>
    <w:rsid w:val="00304D45"/>
    <w:rsid w:val="00304E21"/>
    <w:rsid w:val="00305431"/>
    <w:rsid w:val="0030697B"/>
    <w:rsid w:val="00306C64"/>
    <w:rsid w:val="00307DEE"/>
    <w:rsid w:val="00312E57"/>
    <w:rsid w:val="00313F51"/>
    <w:rsid w:val="003154CB"/>
    <w:rsid w:val="00315BEC"/>
    <w:rsid w:val="00315F73"/>
    <w:rsid w:val="0031697F"/>
    <w:rsid w:val="003176AD"/>
    <w:rsid w:val="00317C2F"/>
    <w:rsid w:val="003209FD"/>
    <w:rsid w:val="00320C9C"/>
    <w:rsid w:val="003215F2"/>
    <w:rsid w:val="0032244F"/>
    <w:rsid w:val="003224CA"/>
    <w:rsid w:val="00322E61"/>
    <w:rsid w:val="0032476C"/>
    <w:rsid w:val="00324AD7"/>
    <w:rsid w:val="00324EE7"/>
    <w:rsid w:val="00325381"/>
    <w:rsid w:val="00325766"/>
    <w:rsid w:val="00325DB1"/>
    <w:rsid w:val="0032700F"/>
    <w:rsid w:val="003274DC"/>
    <w:rsid w:val="00327E52"/>
    <w:rsid w:val="00330185"/>
    <w:rsid w:val="003316DA"/>
    <w:rsid w:val="00331CB2"/>
    <w:rsid w:val="00332327"/>
    <w:rsid w:val="003329D3"/>
    <w:rsid w:val="00332B06"/>
    <w:rsid w:val="00332E04"/>
    <w:rsid w:val="003334E8"/>
    <w:rsid w:val="003337DB"/>
    <w:rsid w:val="00335281"/>
    <w:rsid w:val="00335B13"/>
    <w:rsid w:val="0033606E"/>
    <w:rsid w:val="00336784"/>
    <w:rsid w:val="0033715E"/>
    <w:rsid w:val="003401D6"/>
    <w:rsid w:val="00340B55"/>
    <w:rsid w:val="003415C9"/>
    <w:rsid w:val="00341FCD"/>
    <w:rsid w:val="00342037"/>
    <w:rsid w:val="003422D5"/>
    <w:rsid w:val="003429AD"/>
    <w:rsid w:val="00343222"/>
    <w:rsid w:val="0034323D"/>
    <w:rsid w:val="003432D4"/>
    <w:rsid w:val="00343461"/>
    <w:rsid w:val="003435F7"/>
    <w:rsid w:val="00343FDF"/>
    <w:rsid w:val="0034419F"/>
    <w:rsid w:val="00344261"/>
    <w:rsid w:val="0034462B"/>
    <w:rsid w:val="00344803"/>
    <w:rsid w:val="00344A2A"/>
    <w:rsid w:val="00344FCE"/>
    <w:rsid w:val="003452C9"/>
    <w:rsid w:val="00345947"/>
    <w:rsid w:val="003470E8"/>
    <w:rsid w:val="003472CA"/>
    <w:rsid w:val="0034793E"/>
    <w:rsid w:val="003503D6"/>
    <w:rsid w:val="003503FE"/>
    <w:rsid w:val="00350AC5"/>
    <w:rsid w:val="00350ACC"/>
    <w:rsid w:val="00350CA1"/>
    <w:rsid w:val="00351698"/>
    <w:rsid w:val="0035177A"/>
    <w:rsid w:val="00351CAE"/>
    <w:rsid w:val="0035220F"/>
    <w:rsid w:val="003529F3"/>
    <w:rsid w:val="00352D95"/>
    <w:rsid w:val="00353045"/>
    <w:rsid w:val="00353C5C"/>
    <w:rsid w:val="003540EE"/>
    <w:rsid w:val="003545F8"/>
    <w:rsid w:val="0035469C"/>
    <w:rsid w:val="0035483B"/>
    <w:rsid w:val="00354C0A"/>
    <w:rsid w:val="00356225"/>
    <w:rsid w:val="0035654B"/>
    <w:rsid w:val="003565F6"/>
    <w:rsid w:val="00356B43"/>
    <w:rsid w:val="00356FBE"/>
    <w:rsid w:val="0035725B"/>
    <w:rsid w:val="0035756A"/>
    <w:rsid w:val="00357AF1"/>
    <w:rsid w:val="00360643"/>
    <w:rsid w:val="00360933"/>
    <w:rsid w:val="00362C6F"/>
    <w:rsid w:val="00363C29"/>
    <w:rsid w:val="00364248"/>
    <w:rsid w:val="003643B0"/>
    <w:rsid w:val="003645FF"/>
    <w:rsid w:val="00365A4A"/>
    <w:rsid w:val="00365C05"/>
    <w:rsid w:val="00366750"/>
    <w:rsid w:val="00367924"/>
    <w:rsid w:val="0037013B"/>
    <w:rsid w:val="00370E57"/>
    <w:rsid w:val="00371280"/>
    <w:rsid w:val="00371753"/>
    <w:rsid w:val="00371DD2"/>
    <w:rsid w:val="003721D9"/>
    <w:rsid w:val="003723CA"/>
    <w:rsid w:val="00373E57"/>
    <w:rsid w:val="0037446A"/>
    <w:rsid w:val="00374A2B"/>
    <w:rsid w:val="00375063"/>
    <w:rsid w:val="003755FB"/>
    <w:rsid w:val="00375D3F"/>
    <w:rsid w:val="00375EC1"/>
    <w:rsid w:val="00376E2D"/>
    <w:rsid w:val="003804DD"/>
    <w:rsid w:val="00380B11"/>
    <w:rsid w:val="00380D37"/>
    <w:rsid w:val="0038159F"/>
    <w:rsid w:val="00381D73"/>
    <w:rsid w:val="00382834"/>
    <w:rsid w:val="00382DF3"/>
    <w:rsid w:val="00383297"/>
    <w:rsid w:val="00383EE6"/>
    <w:rsid w:val="0038444E"/>
    <w:rsid w:val="00384733"/>
    <w:rsid w:val="00384C4D"/>
    <w:rsid w:val="0038634A"/>
    <w:rsid w:val="00386FE8"/>
    <w:rsid w:val="00390080"/>
    <w:rsid w:val="00390604"/>
    <w:rsid w:val="00390F49"/>
    <w:rsid w:val="00391416"/>
    <w:rsid w:val="003919C9"/>
    <w:rsid w:val="003925F0"/>
    <w:rsid w:val="003926B8"/>
    <w:rsid w:val="00394804"/>
    <w:rsid w:val="003948EF"/>
    <w:rsid w:val="00394955"/>
    <w:rsid w:val="00394B62"/>
    <w:rsid w:val="00394CEF"/>
    <w:rsid w:val="00394DD1"/>
    <w:rsid w:val="00395CCC"/>
    <w:rsid w:val="00397A37"/>
    <w:rsid w:val="003A01B0"/>
    <w:rsid w:val="003A03A5"/>
    <w:rsid w:val="003A1C1C"/>
    <w:rsid w:val="003A2C35"/>
    <w:rsid w:val="003A31DB"/>
    <w:rsid w:val="003A39F7"/>
    <w:rsid w:val="003A3C8B"/>
    <w:rsid w:val="003A3E24"/>
    <w:rsid w:val="003A4187"/>
    <w:rsid w:val="003A45D9"/>
    <w:rsid w:val="003A503F"/>
    <w:rsid w:val="003A576B"/>
    <w:rsid w:val="003A5C78"/>
    <w:rsid w:val="003A5D12"/>
    <w:rsid w:val="003A60EF"/>
    <w:rsid w:val="003A6182"/>
    <w:rsid w:val="003A6456"/>
    <w:rsid w:val="003A6CD6"/>
    <w:rsid w:val="003A6EB2"/>
    <w:rsid w:val="003B15D0"/>
    <w:rsid w:val="003B1850"/>
    <w:rsid w:val="003B1E5A"/>
    <w:rsid w:val="003B209A"/>
    <w:rsid w:val="003B32DF"/>
    <w:rsid w:val="003B3FB5"/>
    <w:rsid w:val="003B4583"/>
    <w:rsid w:val="003B4A08"/>
    <w:rsid w:val="003B4E04"/>
    <w:rsid w:val="003B567F"/>
    <w:rsid w:val="003B5714"/>
    <w:rsid w:val="003B5D2D"/>
    <w:rsid w:val="003B63EB"/>
    <w:rsid w:val="003B66D5"/>
    <w:rsid w:val="003B6D71"/>
    <w:rsid w:val="003B722F"/>
    <w:rsid w:val="003B7A83"/>
    <w:rsid w:val="003B7E8E"/>
    <w:rsid w:val="003C00A3"/>
    <w:rsid w:val="003C1168"/>
    <w:rsid w:val="003C118C"/>
    <w:rsid w:val="003C1343"/>
    <w:rsid w:val="003C155B"/>
    <w:rsid w:val="003C1CBA"/>
    <w:rsid w:val="003C1D09"/>
    <w:rsid w:val="003C1D3C"/>
    <w:rsid w:val="003C26B4"/>
    <w:rsid w:val="003C277B"/>
    <w:rsid w:val="003C27BE"/>
    <w:rsid w:val="003C2CBE"/>
    <w:rsid w:val="003C2EB8"/>
    <w:rsid w:val="003C338F"/>
    <w:rsid w:val="003C3E3A"/>
    <w:rsid w:val="003C4627"/>
    <w:rsid w:val="003C4943"/>
    <w:rsid w:val="003C54DB"/>
    <w:rsid w:val="003C5863"/>
    <w:rsid w:val="003C5B43"/>
    <w:rsid w:val="003C5C4D"/>
    <w:rsid w:val="003C601F"/>
    <w:rsid w:val="003C6DAB"/>
    <w:rsid w:val="003C74FA"/>
    <w:rsid w:val="003C77DF"/>
    <w:rsid w:val="003C798F"/>
    <w:rsid w:val="003C7BFC"/>
    <w:rsid w:val="003D2855"/>
    <w:rsid w:val="003D2AAE"/>
    <w:rsid w:val="003D2CA9"/>
    <w:rsid w:val="003D2D87"/>
    <w:rsid w:val="003D3570"/>
    <w:rsid w:val="003D35D3"/>
    <w:rsid w:val="003D48C7"/>
    <w:rsid w:val="003D4BD7"/>
    <w:rsid w:val="003D555B"/>
    <w:rsid w:val="003D590D"/>
    <w:rsid w:val="003E0D6D"/>
    <w:rsid w:val="003E1F21"/>
    <w:rsid w:val="003E22D9"/>
    <w:rsid w:val="003E2CEC"/>
    <w:rsid w:val="003E2F4D"/>
    <w:rsid w:val="003E3217"/>
    <w:rsid w:val="003E4435"/>
    <w:rsid w:val="003E4467"/>
    <w:rsid w:val="003E5369"/>
    <w:rsid w:val="003E53EB"/>
    <w:rsid w:val="003E5412"/>
    <w:rsid w:val="003E66B6"/>
    <w:rsid w:val="003E7545"/>
    <w:rsid w:val="003F03E0"/>
    <w:rsid w:val="003F17A2"/>
    <w:rsid w:val="003F1E2F"/>
    <w:rsid w:val="003F25D2"/>
    <w:rsid w:val="003F286D"/>
    <w:rsid w:val="003F2E04"/>
    <w:rsid w:val="003F3788"/>
    <w:rsid w:val="003F3801"/>
    <w:rsid w:val="003F3A2E"/>
    <w:rsid w:val="003F3ADA"/>
    <w:rsid w:val="003F452C"/>
    <w:rsid w:val="003F45B8"/>
    <w:rsid w:val="003F4ECC"/>
    <w:rsid w:val="003F5D4D"/>
    <w:rsid w:val="003F5D84"/>
    <w:rsid w:val="003F668D"/>
    <w:rsid w:val="003F6798"/>
    <w:rsid w:val="003F6A87"/>
    <w:rsid w:val="003F6F33"/>
    <w:rsid w:val="004011BA"/>
    <w:rsid w:val="00401CEF"/>
    <w:rsid w:val="004048BE"/>
    <w:rsid w:val="0040515D"/>
    <w:rsid w:val="00405279"/>
    <w:rsid w:val="00405511"/>
    <w:rsid w:val="0040576A"/>
    <w:rsid w:val="004059A4"/>
    <w:rsid w:val="004074CB"/>
    <w:rsid w:val="00407C9D"/>
    <w:rsid w:val="00407D36"/>
    <w:rsid w:val="00407EE0"/>
    <w:rsid w:val="004112CE"/>
    <w:rsid w:val="004129C0"/>
    <w:rsid w:val="00413282"/>
    <w:rsid w:val="00413F07"/>
    <w:rsid w:val="004151CC"/>
    <w:rsid w:val="004151CE"/>
    <w:rsid w:val="00415771"/>
    <w:rsid w:val="004159EB"/>
    <w:rsid w:val="00416FC5"/>
    <w:rsid w:val="00417968"/>
    <w:rsid w:val="004206D1"/>
    <w:rsid w:val="00420FFD"/>
    <w:rsid w:val="004210C4"/>
    <w:rsid w:val="0042156F"/>
    <w:rsid w:val="0042268E"/>
    <w:rsid w:val="004226A8"/>
    <w:rsid w:val="00422E51"/>
    <w:rsid w:val="00422F85"/>
    <w:rsid w:val="0042327A"/>
    <w:rsid w:val="00423BDF"/>
    <w:rsid w:val="00423E32"/>
    <w:rsid w:val="0042404C"/>
    <w:rsid w:val="0042593F"/>
    <w:rsid w:val="0042669A"/>
    <w:rsid w:val="0042676D"/>
    <w:rsid w:val="0042706E"/>
    <w:rsid w:val="004279E8"/>
    <w:rsid w:val="00427CF4"/>
    <w:rsid w:val="00427E39"/>
    <w:rsid w:val="0043188C"/>
    <w:rsid w:val="00431D8F"/>
    <w:rsid w:val="0043294E"/>
    <w:rsid w:val="00432F20"/>
    <w:rsid w:val="00434106"/>
    <w:rsid w:val="004344B5"/>
    <w:rsid w:val="00434870"/>
    <w:rsid w:val="00435CF6"/>
    <w:rsid w:val="004362EE"/>
    <w:rsid w:val="00436492"/>
    <w:rsid w:val="00436585"/>
    <w:rsid w:val="00436D12"/>
    <w:rsid w:val="00437E21"/>
    <w:rsid w:val="00437F7E"/>
    <w:rsid w:val="00440E56"/>
    <w:rsid w:val="004417A6"/>
    <w:rsid w:val="00441AB0"/>
    <w:rsid w:val="00442302"/>
    <w:rsid w:val="00442BBF"/>
    <w:rsid w:val="00442D9D"/>
    <w:rsid w:val="004439CD"/>
    <w:rsid w:val="00444E30"/>
    <w:rsid w:val="004450F4"/>
    <w:rsid w:val="00445222"/>
    <w:rsid w:val="004457DC"/>
    <w:rsid w:val="004458C1"/>
    <w:rsid w:val="004466DB"/>
    <w:rsid w:val="004467CC"/>
    <w:rsid w:val="00446CC3"/>
    <w:rsid w:val="00446D7A"/>
    <w:rsid w:val="00446F58"/>
    <w:rsid w:val="00447E09"/>
    <w:rsid w:val="00450484"/>
    <w:rsid w:val="004511EA"/>
    <w:rsid w:val="004512C0"/>
    <w:rsid w:val="00451A11"/>
    <w:rsid w:val="00451DDA"/>
    <w:rsid w:val="00453383"/>
    <w:rsid w:val="004538E3"/>
    <w:rsid w:val="0045417A"/>
    <w:rsid w:val="00454512"/>
    <w:rsid w:val="0045524C"/>
    <w:rsid w:val="004555D4"/>
    <w:rsid w:val="00457E9A"/>
    <w:rsid w:val="00461147"/>
    <w:rsid w:val="00461ABD"/>
    <w:rsid w:val="0046261F"/>
    <w:rsid w:val="00462B79"/>
    <w:rsid w:val="004633DA"/>
    <w:rsid w:val="00463A3D"/>
    <w:rsid w:val="00463CDE"/>
    <w:rsid w:val="00464B2E"/>
    <w:rsid w:val="00464D1F"/>
    <w:rsid w:val="00464ED4"/>
    <w:rsid w:val="004650C1"/>
    <w:rsid w:val="00465176"/>
    <w:rsid w:val="004656F4"/>
    <w:rsid w:val="0046625D"/>
    <w:rsid w:val="004663A9"/>
    <w:rsid w:val="00466C77"/>
    <w:rsid w:val="004670BF"/>
    <w:rsid w:val="00467408"/>
    <w:rsid w:val="00467A0A"/>
    <w:rsid w:val="00470125"/>
    <w:rsid w:val="00470BAD"/>
    <w:rsid w:val="004716E6"/>
    <w:rsid w:val="00472766"/>
    <w:rsid w:val="0047311C"/>
    <w:rsid w:val="004733F4"/>
    <w:rsid w:val="00473682"/>
    <w:rsid w:val="00473E2B"/>
    <w:rsid w:val="004745E1"/>
    <w:rsid w:val="0047500E"/>
    <w:rsid w:val="004756BB"/>
    <w:rsid w:val="00475C29"/>
    <w:rsid w:val="00475C47"/>
    <w:rsid w:val="0047603F"/>
    <w:rsid w:val="00476219"/>
    <w:rsid w:val="00476FD2"/>
    <w:rsid w:val="00477730"/>
    <w:rsid w:val="00477A62"/>
    <w:rsid w:val="00477C42"/>
    <w:rsid w:val="00480512"/>
    <w:rsid w:val="00481AA1"/>
    <w:rsid w:val="00481DCA"/>
    <w:rsid w:val="00481E45"/>
    <w:rsid w:val="0048461F"/>
    <w:rsid w:val="0048479C"/>
    <w:rsid w:val="004857CA"/>
    <w:rsid w:val="004867D2"/>
    <w:rsid w:val="00486D59"/>
    <w:rsid w:val="00487FAE"/>
    <w:rsid w:val="00491900"/>
    <w:rsid w:val="00491989"/>
    <w:rsid w:val="00492A3C"/>
    <w:rsid w:val="00493DBC"/>
    <w:rsid w:val="004942AD"/>
    <w:rsid w:val="00494887"/>
    <w:rsid w:val="00495449"/>
    <w:rsid w:val="0049569E"/>
    <w:rsid w:val="00495AA3"/>
    <w:rsid w:val="00495C0F"/>
    <w:rsid w:val="004961A5"/>
    <w:rsid w:val="00496AD1"/>
    <w:rsid w:val="00496F49"/>
    <w:rsid w:val="00497113"/>
    <w:rsid w:val="0049727F"/>
    <w:rsid w:val="004974BA"/>
    <w:rsid w:val="00497A97"/>
    <w:rsid w:val="004A0451"/>
    <w:rsid w:val="004A06DA"/>
    <w:rsid w:val="004A0BAD"/>
    <w:rsid w:val="004A0D70"/>
    <w:rsid w:val="004A0F61"/>
    <w:rsid w:val="004A3480"/>
    <w:rsid w:val="004A36DC"/>
    <w:rsid w:val="004A3737"/>
    <w:rsid w:val="004A3AAC"/>
    <w:rsid w:val="004A4364"/>
    <w:rsid w:val="004A521E"/>
    <w:rsid w:val="004A5E67"/>
    <w:rsid w:val="004A6691"/>
    <w:rsid w:val="004A6DAF"/>
    <w:rsid w:val="004B08F8"/>
    <w:rsid w:val="004B098B"/>
    <w:rsid w:val="004B1D49"/>
    <w:rsid w:val="004B3544"/>
    <w:rsid w:val="004B3897"/>
    <w:rsid w:val="004B429D"/>
    <w:rsid w:val="004B4C3D"/>
    <w:rsid w:val="004B4F7C"/>
    <w:rsid w:val="004B5619"/>
    <w:rsid w:val="004B564A"/>
    <w:rsid w:val="004B5EC7"/>
    <w:rsid w:val="004B60C1"/>
    <w:rsid w:val="004B683D"/>
    <w:rsid w:val="004B6F3E"/>
    <w:rsid w:val="004B71E8"/>
    <w:rsid w:val="004B73F1"/>
    <w:rsid w:val="004B7C33"/>
    <w:rsid w:val="004C0293"/>
    <w:rsid w:val="004C0298"/>
    <w:rsid w:val="004C04F5"/>
    <w:rsid w:val="004C0588"/>
    <w:rsid w:val="004C09D6"/>
    <w:rsid w:val="004C490F"/>
    <w:rsid w:val="004C5123"/>
    <w:rsid w:val="004C5124"/>
    <w:rsid w:val="004C5DF6"/>
    <w:rsid w:val="004C683D"/>
    <w:rsid w:val="004C6FDD"/>
    <w:rsid w:val="004C74BB"/>
    <w:rsid w:val="004C7F71"/>
    <w:rsid w:val="004D05E8"/>
    <w:rsid w:val="004D0616"/>
    <w:rsid w:val="004D1513"/>
    <w:rsid w:val="004D18A0"/>
    <w:rsid w:val="004D2381"/>
    <w:rsid w:val="004D28E0"/>
    <w:rsid w:val="004D2F0F"/>
    <w:rsid w:val="004D38AA"/>
    <w:rsid w:val="004D3A3A"/>
    <w:rsid w:val="004D5715"/>
    <w:rsid w:val="004D5745"/>
    <w:rsid w:val="004D5E0D"/>
    <w:rsid w:val="004D6074"/>
    <w:rsid w:val="004D6987"/>
    <w:rsid w:val="004D7A94"/>
    <w:rsid w:val="004E026A"/>
    <w:rsid w:val="004E0E13"/>
    <w:rsid w:val="004E18CB"/>
    <w:rsid w:val="004E1C19"/>
    <w:rsid w:val="004E2C06"/>
    <w:rsid w:val="004E2E36"/>
    <w:rsid w:val="004E4A38"/>
    <w:rsid w:val="004E4FE1"/>
    <w:rsid w:val="004E5983"/>
    <w:rsid w:val="004E6112"/>
    <w:rsid w:val="004E64C9"/>
    <w:rsid w:val="004E67B9"/>
    <w:rsid w:val="004E685A"/>
    <w:rsid w:val="004E6D03"/>
    <w:rsid w:val="004E71EF"/>
    <w:rsid w:val="004E7E7F"/>
    <w:rsid w:val="004E7EC7"/>
    <w:rsid w:val="004F0099"/>
    <w:rsid w:val="004F1AD2"/>
    <w:rsid w:val="004F1AE5"/>
    <w:rsid w:val="004F1C68"/>
    <w:rsid w:val="004F2D1C"/>
    <w:rsid w:val="004F2D62"/>
    <w:rsid w:val="004F37D8"/>
    <w:rsid w:val="004F3B3E"/>
    <w:rsid w:val="004F41D0"/>
    <w:rsid w:val="004F440F"/>
    <w:rsid w:val="004F4A0D"/>
    <w:rsid w:val="004F52C2"/>
    <w:rsid w:val="004F5BD2"/>
    <w:rsid w:val="004F60D6"/>
    <w:rsid w:val="004F6FAF"/>
    <w:rsid w:val="004F70CB"/>
    <w:rsid w:val="004F7237"/>
    <w:rsid w:val="004F78CD"/>
    <w:rsid w:val="004F7FEE"/>
    <w:rsid w:val="0050118E"/>
    <w:rsid w:val="00501723"/>
    <w:rsid w:val="00501CD4"/>
    <w:rsid w:val="00501E0C"/>
    <w:rsid w:val="00502102"/>
    <w:rsid w:val="00503623"/>
    <w:rsid w:val="0050372D"/>
    <w:rsid w:val="0050480C"/>
    <w:rsid w:val="0050514F"/>
    <w:rsid w:val="00506077"/>
    <w:rsid w:val="00506650"/>
    <w:rsid w:val="00506670"/>
    <w:rsid w:val="005074DD"/>
    <w:rsid w:val="0050761D"/>
    <w:rsid w:val="00507725"/>
    <w:rsid w:val="005078E9"/>
    <w:rsid w:val="00507C14"/>
    <w:rsid w:val="005101EE"/>
    <w:rsid w:val="005103AD"/>
    <w:rsid w:val="0051050D"/>
    <w:rsid w:val="00510680"/>
    <w:rsid w:val="005106E2"/>
    <w:rsid w:val="00510717"/>
    <w:rsid w:val="00510BDE"/>
    <w:rsid w:val="00510EB7"/>
    <w:rsid w:val="005115AE"/>
    <w:rsid w:val="005123AC"/>
    <w:rsid w:val="00512DAD"/>
    <w:rsid w:val="00513CE4"/>
    <w:rsid w:val="00513D18"/>
    <w:rsid w:val="00514594"/>
    <w:rsid w:val="005150B5"/>
    <w:rsid w:val="005151F3"/>
    <w:rsid w:val="005152ED"/>
    <w:rsid w:val="00515DCE"/>
    <w:rsid w:val="00515E54"/>
    <w:rsid w:val="0051600A"/>
    <w:rsid w:val="00516379"/>
    <w:rsid w:val="005166FF"/>
    <w:rsid w:val="005169DF"/>
    <w:rsid w:val="00516ABD"/>
    <w:rsid w:val="00516B70"/>
    <w:rsid w:val="00516FBA"/>
    <w:rsid w:val="00517506"/>
    <w:rsid w:val="00517980"/>
    <w:rsid w:val="00521024"/>
    <w:rsid w:val="00521479"/>
    <w:rsid w:val="00521742"/>
    <w:rsid w:val="0052187A"/>
    <w:rsid w:val="00521AF1"/>
    <w:rsid w:val="00522453"/>
    <w:rsid w:val="00522935"/>
    <w:rsid w:val="00522FA6"/>
    <w:rsid w:val="00523282"/>
    <w:rsid w:val="0052342F"/>
    <w:rsid w:val="005240BC"/>
    <w:rsid w:val="00525178"/>
    <w:rsid w:val="005251AA"/>
    <w:rsid w:val="00525361"/>
    <w:rsid w:val="0052561A"/>
    <w:rsid w:val="00525854"/>
    <w:rsid w:val="00526558"/>
    <w:rsid w:val="00526B0A"/>
    <w:rsid w:val="00526E08"/>
    <w:rsid w:val="005270CD"/>
    <w:rsid w:val="005274E9"/>
    <w:rsid w:val="005301AA"/>
    <w:rsid w:val="005306BF"/>
    <w:rsid w:val="0053139A"/>
    <w:rsid w:val="00531F4E"/>
    <w:rsid w:val="00532BD5"/>
    <w:rsid w:val="00532D6C"/>
    <w:rsid w:val="005333AD"/>
    <w:rsid w:val="00533482"/>
    <w:rsid w:val="005338AF"/>
    <w:rsid w:val="00533F34"/>
    <w:rsid w:val="00534535"/>
    <w:rsid w:val="0053531A"/>
    <w:rsid w:val="005370B6"/>
    <w:rsid w:val="0054156E"/>
    <w:rsid w:val="0054213C"/>
    <w:rsid w:val="0054244D"/>
    <w:rsid w:val="005431D4"/>
    <w:rsid w:val="0054344F"/>
    <w:rsid w:val="00543578"/>
    <w:rsid w:val="005447BD"/>
    <w:rsid w:val="00544857"/>
    <w:rsid w:val="0054491C"/>
    <w:rsid w:val="005452C4"/>
    <w:rsid w:val="00545364"/>
    <w:rsid w:val="00545CCB"/>
    <w:rsid w:val="00545F19"/>
    <w:rsid w:val="0054607B"/>
    <w:rsid w:val="005467AC"/>
    <w:rsid w:val="005469B1"/>
    <w:rsid w:val="00546A8D"/>
    <w:rsid w:val="00546DB7"/>
    <w:rsid w:val="005477C2"/>
    <w:rsid w:val="00547B9D"/>
    <w:rsid w:val="005504D6"/>
    <w:rsid w:val="005508D1"/>
    <w:rsid w:val="0055095E"/>
    <w:rsid w:val="00550AF4"/>
    <w:rsid w:val="00550FFC"/>
    <w:rsid w:val="0055120E"/>
    <w:rsid w:val="00553284"/>
    <w:rsid w:val="00553416"/>
    <w:rsid w:val="0055386E"/>
    <w:rsid w:val="00553E75"/>
    <w:rsid w:val="00553EC9"/>
    <w:rsid w:val="005542A6"/>
    <w:rsid w:val="005546E2"/>
    <w:rsid w:val="00554A86"/>
    <w:rsid w:val="005558E4"/>
    <w:rsid w:val="00555F18"/>
    <w:rsid w:val="00556294"/>
    <w:rsid w:val="005565BD"/>
    <w:rsid w:val="005576C2"/>
    <w:rsid w:val="00557AB5"/>
    <w:rsid w:val="00557BAC"/>
    <w:rsid w:val="00557BE6"/>
    <w:rsid w:val="00557FC4"/>
    <w:rsid w:val="0056149C"/>
    <w:rsid w:val="0056154A"/>
    <w:rsid w:val="005622AE"/>
    <w:rsid w:val="005624A4"/>
    <w:rsid w:val="005626D2"/>
    <w:rsid w:val="005629E8"/>
    <w:rsid w:val="005668C7"/>
    <w:rsid w:val="00566FCB"/>
    <w:rsid w:val="00567015"/>
    <w:rsid w:val="00567285"/>
    <w:rsid w:val="00567A76"/>
    <w:rsid w:val="0057092B"/>
    <w:rsid w:val="0057122E"/>
    <w:rsid w:val="00571E40"/>
    <w:rsid w:val="00573B5D"/>
    <w:rsid w:val="005742DC"/>
    <w:rsid w:val="0057456A"/>
    <w:rsid w:val="0057491B"/>
    <w:rsid w:val="00576A77"/>
    <w:rsid w:val="00576D70"/>
    <w:rsid w:val="0057706D"/>
    <w:rsid w:val="0057724E"/>
    <w:rsid w:val="00577268"/>
    <w:rsid w:val="00577272"/>
    <w:rsid w:val="00577B3E"/>
    <w:rsid w:val="00580724"/>
    <w:rsid w:val="005807A1"/>
    <w:rsid w:val="005809AE"/>
    <w:rsid w:val="00580D4E"/>
    <w:rsid w:val="00580D85"/>
    <w:rsid w:val="00580D97"/>
    <w:rsid w:val="00580DF1"/>
    <w:rsid w:val="00581475"/>
    <w:rsid w:val="00581977"/>
    <w:rsid w:val="00582611"/>
    <w:rsid w:val="00582D32"/>
    <w:rsid w:val="005836D4"/>
    <w:rsid w:val="0058380C"/>
    <w:rsid w:val="00583B3F"/>
    <w:rsid w:val="00583C12"/>
    <w:rsid w:val="0058443F"/>
    <w:rsid w:val="00585A5F"/>
    <w:rsid w:val="00586E66"/>
    <w:rsid w:val="00590329"/>
    <w:rsid w:val="00590CDA"/>
    <w:rsid w:val="0059235E"/>
    <w:rsid w:val="00593900"/>
    <w:rsid w:val="005947C4"/>
    <w:rsid w:val="00595684"/>
    <w:rsid w:val="0059582D"/>
    <w:rsid w:val="00595E99"/>
    <w:rsid w:val="00595F26"/>
    <w:rsid w:val="00596029"/>
    <w:rsid w:val="00596138"/>
    <w:rsid w:val="005966E1"/>
    <w:rsid w:val="00596B85"/>
    <w:rsid w:val="0059712B"/>
    <w:rsid w:val="00597A23"/>
    <w:rsid w:val="00597C7C"/>
    <w:rsid w:val="00597CA1"/>
    <w:rsid w:val="005A0293"/>
    <w:rsid w:val="005A0345"/>
    <w:rsid w:val="005A0696"/>
    <w:rsid w:val="005A0A98"/>
    <w:rsid w:val="005A1459"/>
    <w:rsid w:val="005A1D30"/>
    <w:rsid w:val="005A2EF5"/>
    <w:rsid w:val="005A30C7"/>
    <w:rsid w:val="005A313E"/>
    <w:rsid w:val="005A3144"/>
    <w:rsid w:val="005A31E7"/>
    <w:rsid w:val="005A325F"/>
    <w:rsid w:val="005A377D"/>
    <w:rsid w:val="005A415C"/>
    <w:rsid w:val="005A42E0"/>
    <w:rsid w:val="005A43BB"/>
    <w:rsid w:val="005A4603"/>
    <w:rsid w:val="005A461A"/>
    <w:rsid w:val="005A47F7"/>
    <w:rsid w:val="005A48F8"/>
    <w:rsid w:val="005A4C4C"/>
    <w:rsid w:val="005A5353"/>
    <w:rsid w:val="005A5DB9"/>
    <w:rsid w:val="005A5EA2"/>
    <w:rsid w:val="005A67C8"/>
    <w:rsid w:val="005A692E"/>
    <w:rsid w:val="005A6998"/>
    <w:rsid w:val="005A699D"/>
    <w:rsid w:val="005A6ECF"/>
    <w:rsid w:val="005A72C9"/>
    <w:rsid w:val="005A744E"/>
    <w:rsid w:val="005A7579"/>
    <w:rsid w:val="005A7CBC"/>
    <w:rsid w:val="005B0005"/>
    <w:rsid w:val="005B0230"/>
    <w:rsid w:val="005B03EB"/>
    <w:rsid w:val="005B03EF"/>
    <w:rsid w:val="005B0460"/>
    <w:rsid w:val="005B0B28"/>
    <w:rsid w:val="005B10A4"/>
    <w:rsid w:val="005B13CD"/>
    <w:rsid w:val="005B2A9D"/>
    <w:rsid w:val="005B2AB7"/>
    <w:rsid w:val="005B3668"/>
    <w:rsid w:val="005B3A90"/>
    <w:rsid w:val="005B3BBD"/>
    <w:rsid w:val="005B56E9"/>
    <w:rsid w:val="005B5814"/>
    <w:rsid w:val="005B5C02"/>
    <w:rsid w:val="005B6A73"/>
    <w:rsid w:val="005B7412"/>
    <w:rsid w:val="005B7DB8"/>
    <w:rsid w:val="005B7F07"/>
    <w:rsid w:val="005C01A6"/>
    <w:rsid w:val="005C1B1A"/>
    <w:rsid w:val="005C351E"/>
    <w:rsid w:val="005C36EB"/>
    <w:rsid w:val="005C44EA"/>
    <w:rsid w:val="005C49AE"/>
    <w:rsid w:val="005C5232"/>
    <w:rsid w:val="005C5387"/>
    <w:rsid w:val="005C54E4"/>
    <w:rsid w:val="005C645A"/>
    <w:rsid w:val="005C6FDF"/>
    <w:rsid w:val="005C753C"/>
    <w:rsid w:val="005C76C0"/>
    <w:rsid w:val="005C7B39"/>
    <w:rsid w:val="005C7C3E"/>
    <w:rsid w:val="005D1466"/>
    <w:rsid w:val="005D1878"/>
    <w:rsid w:val="005D1D26"/>
    <w:rsid w:val="005D1F72"/>
    <w:rsid w:val="005D1F8F"/>
    <w:rsid w:val="005D2CB9"/>
    <w:rsid w:val="005D2DF7"/>
    <w:rsid w:val="005D2F77"/>
    <w:rsid w:val="005D33DB"/>
    <w:rsid w:val="005D382E"/>
    <w:rsid w:val="005D4263"/>
    <w:rsid w:val="005D55AC"/>
    <w:rsid w:val="005D5898"/>
    <w:rsid w:val="005D5D79"/>
    <w:rsid w:val="005D620A"/>
    <w:rsid w:val="005D6530"/>
    <w:rsid w:val="005D6E76"/>
    <w:rsid w:val="005D7318"/>
    <w:rsid w:val="005D74F7"/>
    <w:rsid w:val="005D758B"/>
    <w:rsid w:val="005D7F87"/>
    <w:rsid w:val="005E027E"/>
    <w:rsid w:val="005E05B4"/>
    <w:rsid w:val="005E0F4A"/>
    <w:rsid w:val="005E1195"/>
    <w:rsid w:val="005E1285"/>
    <w:rsid w:val="005E1DEC"/>
    <w:rsid w:val="005E274C"/>
    <w:rsid w:val="005E2AF9"/>
    <w:rsid w:val="005E3742"/>
    <w:rsid w:val="005E387B"/>
    <w:rsid w:val="005E4944"/>
    <w:rsid w:val="005E4ED3"/>
    <w:rsid w:val="005E5B98"/>
    <w:rsid w:val="005E6139"/>
    <w:rsid w:val="005E6511"/>
    <w:rsid w:val="005E6C22"/>
    <w:rsid w:val="005E74B8"/>
    <w:rsid w:val="005E7593"/>
    <w:rsid w:val="005F1473"/>
    <w:rsid w:val="005F1478"/>
    <w:rsid w:val="005F1696"/>
    <w:rsid w:val="005F1F30"/>
    <w:rsid w:val="005F24AB"/>
    <w:rsid w:val="005F281B"/>
    <w:rsid w:val="005F29DA"/>
    <w:rsid w:val="005F2C19"/>
    <w:rsid w:val="005F2C5F"/>
    <w:rsid w:val="005F3208"/>
    <w:rsid w:val="005F3316"/>
    <w:rsid w:val="005F38C5"/>
    <w:rsid w:val="005F3A12"/>
    <w:rsid w:val="005F3FEB"/>
    <w:rsid w:val="005F44B1"/>
    <w:rsid w:val="005F46C9"/>
    <w:rsid w:val="005F4E2C"/>
    <w:rsid w:val="005F4EAE"/>
    <w:rsid w:val="005F4F00"/>
    <w:rsid w:val="005F535E"/>
    <w:rsid w:val="005F59A6"/>
    <w:rsid w:val="005F5F8F"/>
    <w:rsid w:val="005F623A"/>
    <w:rsid w:val="005F6A5C"/>
    <w:rsid w:val="005F71E6"/>
    <w:rsid w:val="005F75E4"/>
    <w:rsid w:val="005F780B"/>
    <w:rsid w:val="005F7B0F"/>
    <w:rsid w:val="00600D59"/>
    <w:rsid w:val="00601155"/>
    <w:rsid w:val="006017DF"/>
    <w:rsid w:val="00601FBE"/>
    <w:rsid w:val="00602F76"/>
    <w:rsid w:val="00602F93"/>
    <w:rsid w:val="00603171"/>
    <w:rsid w:val="0060346F"/>
    <w:rsid w:val="00603496"/>
    <w:rsid w:val="006034E4"/>
    <w:rsid w:val="006042E2"/>
    <w:rsid w:val="00606102"/>
    <w:rsid w:val="006069A8"/>
    <w:rsid w:val="00607130"/>
    <w:rsid w:val="00607493"/>
    <w:rsid w:val="00607D0C"/>
    <w:rsid w:val="00607D4E"/>
    <w:rsid w:val="00607E5F"/>
    <w:rsid w:val="006116E1"/>
    <w:rsid w:val="00611D26"/>
    <w:rsid w:val="00611FEC"/>
    <w:rsid w:val="0061230E"/>
    <w:rsid w:val="00612892"/>
    <w:rsid w:val="00612C74"/>
    <w:rsid w:val="006138E7"/>
    <w:rsid w:val="00614449"/>
    <w:rsid w:val="00614F27"/>
    <w:rsid w:val="006154A9"/>
    <w:rsid w:val="006156E8"/>
    <w:rsid w:val="00615816"/>
    <w:rsid w:val="00615C9C"/>
    <w:rsid w:val="00615D6C"/>
    <w:rsid w:val="00615F7A"/>
    <w:rsid w:val="0061685F"/>
    <w:rsid w:val="00616D46"/>
    <w:rsid w:val="006173A8"/>
    <w:rsid w:val="006176C0"/>
    <w:rsid w:val="00617EDB"/>
    <w:rsid w:val="00620DF4"/>
    <w:rsid w:val="00620F80"/>
    <w:rsid w:val="006210E1"/>
    <w:rsid w:val="0062122D"/>
    <w:rsid w:val="00621273"/>
    <w:rsid w:val="0062134E"/>
    <w:rsid w:val="0062181C"/>
    <w:rsid w:val="00621A2F"/>
    <w:rsid w:val="00621CCE"/>
    <w:rsid w:val="006221A3"/>
    <w:rsid w:val="006233CC"/>
    <w:rsid w:val="00623B4E"/>
    <w:rsid w:val="00623E28"/>
    <w:rsid w:val="006244AE"/>
    <w:rsid w:val="00624D45"/>
    <w:rsid w:val="006250DC"/>
    <w:rsid w:val="00625AB9"/>
    <w:rsid w:val="0062614A"/>
    <w:rsid w:val="0062643B"/>
    <w:rsid w:val="0062727B"/>
    <w:rsid w:val="00627576"/>
    <w:rsid w:val="00627D35"/>
    <w:rsid w:val="00630AB9"/>
    <w:rsid w:val="0063127C"/>
    <w:rsid w:val="00631781"/>
    <w:rsid w:val="00633601"/>
    <w:rsid w:val="0063406F"/>
    <w:rsid w:val="00635C62"/>
    <w:rsid w:val="00635F6B"/>
    <w:rsid w:val="0063610A"/>
    <w:rsid w:val="00636E17"/>
    <w:rsid w:val="00636F59"/>
    <w:rsid w:val="0063719F"/>
    <w:rsid w:val="00640820"/>
    <w:rsid w:val="00640924"/>
    <w:rsid w:val="006411F2"/>
    <w:rsid w:val="006414AD"/>
    <w:rsid w:val="00641D4F"/>
    <w:rsid w:val="00642012"/>
    <w:rsid w:val="00642722"/>
    <w:rsid w:val="00643065"/>
    <w:rsid w:val="00643459"/>
    <w:rsid w:val="00643CE3"/>
    <w:rsid w:val="00644EFF"/>
    <w:rsid w:val="00645614"/>
    <w:rsid w:val="006457C0"/>
    <w:rsid w:val="0064696C"/>
    <w:rsid w:val="006469B9"/>
    <w:rsid w:val="00647EDE"/>
    <w:rsid w:val="006502C1"/>
    <w:rsid w:val="006518A5"/>
    <w:rsid w:val="00651907"/>
    <w:rsid w:val="00652D68"/>
    <w:rsid w:val="00654072"/>
    <w:rsid w:val="0065485B"/>
    <w:rsid w:val="00655626"/>
    <w:rsid w:val="0065609F"/>
    <w:rsid w:val="00656732"/>
    <w:rsid w:val="006574BF"/>
    <w:rsid w:val="00657A58"/>
    <w:rsid w:val="00660746"/>
    <w:rsid w:val="0066074B"/>
    <w:rsid w:val="006609E7"/>
    <w:rsid w:val="00660DAF"/>
    <w:rsid w:val="00661167"/>
    <w:rsid w:val="006615CF"/>
    <w:rsid w:val="006616C1"/>
    <w:rsid w:val="006617BB"/>
    <w:rsid w:val="0066182B"/>
    <w:rsid w:val="00661ED0"/>
    <w:rsid w:val="006626D3"/>
    <w:rsid w:val="00662DE3"/>
    <w:rsid w:val="006630E5"/>
    <w:rsid w:val="0066364B"/>
    <w:rsid w:val="00663C93"/>
    <w:rsid w:val="00663D2F"/>
    <w:rsid w:val="0066429B"/>
    <w:rsid w:val="00664CF5"/>
    <w:rsid w:val="006655D4"/>
    <w:rsid w:val="00665A0A"/>
    <w:rsid w:val="00666DF3"/>
    <w:rsid w:val="006678D7"/>
    <w:rsid w:val="0067009A"/>
    <w:rsid w:val="00670CA1"/>
    <w:rsid w:val="006710C3"/>
    <w:rsid w:val="0067169D"/>
    <w:rsid w:val="00671892"/>
    <w:rsid w:val="00671CB1"/>
    <w:rsid w:val="00673723"/>
    <w:rsid w:val="00673DF4"/>
    <w:rsid w:val="0067577C"/>
    <w:rsid w:val="00675F08"/>
    <w:rsid w:val="00676378"/>
    <w:rsid w:val="00676CB4"/>
    <w:rsid w:val="00677897"/>
    <w:rsid w:val="00677DA1"/>
    <w:rsid w:val="006810CB"/>
    <w:rsid w:val="0068203E"/>
    <w:rsid w:val="00682558"/>
    <w:rsid w:val="00682EB4"/>
    <w:rsid w:val="00683865"/>
    <w:rsid w:val="00683D47"/>
    <w:rsid w:val="006849CF"/>
    <w:rsid w:val="00686C31"/>
    <w:rsid w:val="00686F6B"/>
    <w:rsid w:val="006874BD"/>
    <w:rsid w:val="006874D7"/>
    <w:rsid w:val="006921FA"/>
    <w:rsid w:val="00692284"/>
    <w:rsid w:val="006924B1"/>
    <w:rsid w:val="00692567"/>
    <w:rsid w:val="00692A56"/>
    <w:rsid w:val="00693F24"/>
    <w:rsid w:val="006943AA"/>
    <w:rsid w:val="00694703"/>
    <w:rsid w:val="00694F77"/>
    <w:rsid w:val="00695A51"/>
    <w:rsid w:val="00695E47"/>
    <w:rsid w:val="00696D26"/>
    <w:rsid w:val="00697225"/>
    <w:rsid w:val="00697611"/>
    <w:rsid w:val="0069779C"/>
    <w:rsid w:val="00697DB0"/>
    <w:rsid w:val="006A055F"/>
    <w:rsid w:val="006A088A"/>
    <w:rsid w:val="006A08A6"/>
    <w:rsid w:val="006A0931"/>
    <w:rsid w:val="006A20AB"/>
    <w:rsid w:val="006A20C4"/>
    <w:rsid w:val="006A2FF4"/>
    <w:rsid w:val="006A431F"/>
    <w:rsid w:val="006A4CA3"/>
    <w:rsid w:val="006A54B5"/>
    <w:rsid w:val="006A554D"/>
    <w:rsid w:val="006A565C"/>
    <w:rsid w:val="006A62C4"/>
    <w:rsid w:val="006A6CD9"/>
    <w:rsid w:val="006A7B2C"/>
    <w:rsid w:val="006B005D"/>
    <w:rsid w:val="006B0769"/>
    <w:rsid w:val="006B1815"/>
    <w:rsid w:val="006B3031"/>
    <w:rsid w:val="006B3112"/>
    <w:rsid w:val="006B3389"/>
    <w:rsid w:val="006B3D74"/>
    <w:rsid w:val="006B484D"/>
    <w:rsid w:val="006B4EA1"/>
    <w:rsid w:val="006B5165"/>
    <w:rsid w:val="006B51D2"/>
    <w:rsid w:val="006B58A5"/>
    <w:rsid w:val="006B5920"/>
    <w:rsid w:val="006B59B6"/>
    <w:rsid w:val="006B5A1D"/>
    <w:rsid w:val="006B669E"/>
    <w:rsid w:val="006B7463"/>
    <w:rsid w:val="006B75CA"/>
    <w:rsid w:val="006B75D9"/>
    <w:rsid w:val="006B768B"/>
    <w:rsid w:val="006C040E"/>
    <w:rsid w:val="006C0915"/>
    <w:rsid w:val="006C1200"/>
    <w:rsid w:val="006C143E"/>
    <w:rsid w:val="006C1A6D"/>
    <w:rsid w:val="006C200B"/>
    <w:rsid w:val="006C2577"/>
    <w:rsid w:val="006C30B6"/>
    <w:rsid w:val="006C34A7"/>
    <w:rsid w:val="006C3525"/>
    <w:rsid w:val="006C3C69"/>
    <w:rsid w:val="006C46D2"/>
    <w:rsid w:val="006C4CC9"/>
    <w:rsid w:val="006C4DC4"/>
    <w:rsid w:val="006C5CBA"/>
    <w:rsid w:val="006C645B"/>
    <w:rsid w:val="006C66DC"/>
    <w:rsid w:val="006C68FC"/>
    <w:rsid w:val="006C6D72"/>
    <w:rsid w:val="006C6F38"/>
    <w:rsid w:val="006C70EA"/>
    <w:rsid w:val="006C748F"/>
    <w:rsid w:val="006C7A3B"/>
    <w:rsid w:val="006C7F56"/>
    <w:rsid w:val="006D13B9"/>
    <w:rsid w:val="006D32C4"/>
    <w:rsid w:val="006D3685"/>
    <w:rsid w:val="006D3AA1"/>
    <w:rsid w:val="006D3EF7"/>
    <w:rsid w:val="006D42FD"/>
    <w:rsid w:val="006D47F0"/>
    <w:rsid w:val="006D4BE4"/>
    <w:rsid w:val="006D4FA6"/>
    <w:rsid w:val="006D5736"/>
    <w:rsid w:val="006D5EEB"/>
    <w:rsid w:val="006D6662"/>
    <w:rsid w:val="006D6CFB"/>
    <w:rsid w:val="006D7148"/>
    <w:rsid w:val="006D72C4"/>
    <w:rsid w:val="006D7AAF"/>
    <w:rsid w:val="006E0474"/>
    <w:rsid w:val="006E0EF7"/>
    <w:rsid w:val="006E191C"/>
    <w:rsid w:val="006E2D59"/>
    <w:rsid w:val="006E3A31"/>
    <w:rsid w:val="006E3CDE"/>
    <w:rsid w:val="006E5349"/>
    <w:rsid w:val="006E632C"/>
    <w:rsid w:val="006E69F5"/>
    <w:rsid w:val="006E6EF9"/>
    <w:rsid w:val="006E701D"/>
    <w:rsid w:val="006E706C"/>
    <w:rsid w:val="006E757F"/>
    <w:rsid w:val="006E79A9"/>
    <w:rsid w:val="006E7FC8"/>
    <w:rsid w:val="006F0A78"/>
    <w:rsid w:val="006F0AAD"/>
    <w:rsid w:val="006F1528"/>
    <w:rsid w:val="006F16EF"/>
    <w:rsid w:val="006F18E9"/>
    <w:rsid w:val="006F1A4D"/>
    <w:rsid w:val="006F1E21"/>
    <w:rsid w:val="006F2441"/>
    <w:rsid w:val="006F256D"/>
    <w:rsid w:val="006F37B6"/>
    <w:rsid w:val="006F4753"/>
    <w:rsid w:val="006F4A44"/>
    <w:rsid w:val="006F4DC7"/>
    <w:rsid w:val="006F53C8"/>
    <w:rsid w:val="006F5A9F"/>
    <w:rsid w:val="006F6244"/>
    <w:rsid w:val="006F63AB"/>
    <w:rsid w:val="006F65F7"/>
    <w:rsid w:val="006F6704"/>
    <w:rsid w:val="006F6A55"/>
    <w:rsid w:val="006F6C09"/>
    <w:rsid w:val="006F6E4E"/>
    <w:rsid w:val="007001A0"/>
    <w:rsid w:val="00700280"/>
    <w:rsid w:val="00700D7B"/>
    <w:rsid w:val="007022C7"/>
    <w:rsid w:val="00703654"/>
    <w:rsid w:val="007046A0"/>
    <w:rsid w:val="007048A1"/>
    <w:rsid w:val="00705D1B"/>
    <w:rsid w:val="00710609"/>
    <w:rsid w:val="00710996"/>
    <w:rsid w:val="0071099F"/>
    <w:rsid w:val="0071109A"/>
    <w:rsid w:val="007113BD"/>
    <w:rsid w:val="00712125"/>
    <w:rsid w:val="00712855"/>
    <w:rsid w:val="00713485"/>
    <w:rsid w:val="0071527A"/>
    <w:rsid w:val="00715966"/>
    <w:rsid w:val="00715A48"/>
    <w:rsid w:val="0071688D"/>
    <w:rsid w:val="007168FD"/>
    <w:rsid w:val="00716D5A"/>
    <w:rsid w:val="0071730E"/>
    <w:rsid w:val="00717ECC"/>
    <w:rsid w:val="0072020A"/>
    <w:rsid w:val="00720D49"/>
    <w:rsid w:val="00721DEC"/>
    <w:rsid w:val="00721E07"/>
    <w:rsid w:val="00722648"/>
    <w:rsid w:val="00722892"/>
    <w:rsid w:val="0072328D"/>
    <w:rsid w:val="007235CB"/>
    <w:rsid w:val="007235FB"/>
    <w:rsid w:val="00724287"/>
    <w:rsid w:val="007258A7"/>
    <w:rsid w:val="007264D2"/>
    <w:rsid w:val="007265F6"/>
    <w:rsid w:val="00726DA0"/>
    <w:rsid w:val="00730170"/>
    <w:rsid w:val="00730277"/>
    <w:rsid w:val="00732F8E"/>
    <w:rsid w:val="0073398A"/>
    <w:rsid w:val="007357F1"/>
    <w:rsid w:val="00735D60"/>
    <w:rsid w:val="007364CD"/>
    <w:rsid w:val="007366B3"/>
    <w:rsid w:val="00736FF0"/>
    <w:rsid w:val="007370DA"/>
    <w:rsid w:val="00740B34"/>
    <w:rsid w:val="0074193B"/>
    <w:rsid w:val="00742358"/>
    <w:rsid w:val="0074477E"/>
    <w:rsid w:val="00744D89"/>
    <w:rsid w:val="00744FDF"/>
    <w:rsid w:val="00745080"/>
    <w:rsid w:val="007461D0"/>
    <w:rsid w:val="00746A98"/>
    <w:rsid w:val="007476EE"/>
    <w:rsid w:val="007478DC"/>
    <w:rsid w:val="00750B10"/>
    <w:rsid w:val="00750FD4"/>
    <w:rsid w:val="007517C8"/>
    <w:rsid w:val="00751CC2"/>
    <w:rsid w:val="00752388"/>
    <w:rsid w:val="0075286B"/>
    <w:rsid w:val="0075297B"/>
    <w:rsid w:val="00752C68"/>
    <w:rsid w:val="0075341E"/>
    <w:rsid w:val="007542DF"/>
    <w:rsid w:val="0075505F"/>
    <w:rsid w:val="007552AA"/>
    <w:rsid w:val="007553E2"/>
    <w:rsid w:val="00755A94"/>
    <w:rsid w:val="0075622B"/>
    <w:rsid w:val="00756293"/>
    <w:rsid w:val="007616F4"/>
    <w:rsid w:val="00761C54"/>
    <w:rsid w:val="00761E60"/>
    <w:rsid w:val="00763047"/>
    <w:rsid w:val="007631E7"/>
    <w:rsid w:val="0076388C"/>
    <w:rsid w:val="00763F41"/>
    <w:rsid w:val="00764109"/>
    <w:rsid w:val="0076459B"/>
    <w:rsid w:val="0076464E"/>
    <w:rsid w:val="0076465D"/>
    <w:rsid w:val="0076517E"/>
    <w:rsid w:val="007675A5"/>
    <w:rsid w:val="00770FFB"/>
    <w:rsid w:val="007710B9"/>
    <w:rsid w:val="0077110B"/>
    <w:rsid w:val="0077188D"/>
    <w:rsid w:val="00771A0D"/>
    <w:rsid w:val="0077279C"/>
    <w:rsid w:val="007727F2"/>
    <w:rsid w:val="00772E55"/>
    <w:rsid w:val="00773842"/>
    <w:rsid w:val="00773E18"/>
    <w:rsid w:val="0077433B"/>
    <w:rsid w:val="0077477C"/>
    <w:rsid w:val="00774D9F"/>
    <w:rsid w:val="00775ABB"/>
    <w:rsid w:val="00775E78"/>
    <w:rsid w:val="00775F26"/>
    <w:rsid w:val="00776047"/>
    <w:rsid w:val="0077699D"/>
    <w:rsid w:val="00780587"/>
    <w:rsid w:val="00780EB6"/>
    <w:rsid w:val="00781516"/>
    <w:rsid w:val="007823BE"/>
    <w:rsid w:val="00782828"/>
    <w:rsid w:val="00783221"/>
    <w:rsid w:val="00783EF5"/>
    <w:rsid w:val="00783F34"/>
    <w:rsid w:val="0078440A"/>
    <w:rsid w:val="00784925"/>
    <w:rsid w:val="00785404"/>
    <w:rsid w:val="007862F7"/>
    <w:rsid w:val="00786A0B"/>
    <w:rsid w:val="00786E25"/>
    <w:rsid w:val="00787816"/>
    <w:rsid w:val="00787965"/>
    <w:rsid w:val="007903CA"/>
    <w:rsid w:val="007921DE"/>
    <w:rsid w:val="00792AEC"/>
    <w:rsid w:val="00792D86"/>
    <w:rsid w:val="0079309C"/>
    <w:rsid w:val="007937D3"/>
    <w:rsid w:val="007949F0"/>
    <w:rsid w:val="007953B2"/>
    <w:rsid w:val="007955AA"/>
    <w:rsid w:val="00796291"/>
    <w:rsid w:val="007975B9"/>
    <w:rsid w:val="00797A1B"/>
    <w:rsid w:val="00797D28"/>
    <w:rsid w:val="00797F0C"/>
    <w:rsid w:val="007A13DD"/>
    <w:rsid w:val="007A1513"/>
    <w:rsid w:val="007A20E7"/>
    <w:rsid w:val="007A23C7"/>
    <w:rsid w:val="007A2A80"/>
    <w:rsid w:val="007A2F6F"/>
    <w:rsid w:val="007A3D84"/>
    <w:rsid w:val="007A3EE5"/>
    <w:rsid w:val="007A432C"/>
    <w:rsid w:val="007A4623"/>
    <w:rsid w:val="007A47D9"/>
    <w:rsid w:val="007A4E48"/>
    <w:rsid w:val="007A6678"/>
    <w:rsid w:val="007A6EDE"/>
    <w:rsid w:val="007A7F88"/>
    <w:rsid w:val="007B0161"/>
    <w:rsid w:val="007B042A"/>
    <w:rsid w:val="007B1C9E"/>
    <w:rsid w:val="007B1CDF"/>
    <w:rsid w:val="007B247B"/>
    <w:rsid w:val="007B2E99"/>
    <w:rsid w:val="007B3000"/>
    <w:rsid w:val="007B33E7"/>
    <w:rsid w:val="007B3926"/>
    <w:rsid w:val="007B3F7F"/>
    <w:rsid w:val="007B5B06"/>
    <w:rsid w:val="007B5D89"/>
    <w:rsid w:val="007B6602"/>
    <w:rsid w:val="007B6936"/>
    <w:rsid w:val="007B70CD"/>
    <w:rsid w:val="007B79FB"/>
    <w:rsid w:val="007C00C1"/>
    <w:rsid w:val="007C033D"/>
    <w:rsid w:val="007C03D8"/>
    <w:rsid w:val="007C0828"/>
    <w:rsid w:val="007C14A6"/>
    <w:rsid w:val="007C1F21"/>
    <w:rsid w:val="007C23F2"/>
    <w:rsid w:val="007C2B26"/>
    <w:rsid w:val="007C3C18"/>
    <w:rsid w:val="007C3C7D"/>
    <w:rsid w:val="007C3DBB"/>
    <w:rsid w:val="007C3E06"/>
    <w:rsid w:val="007C4CE9"/>
    <w:rsid w:val="007C4F52"/>
    <w:rsid w:val="007C5C38"/>
    <w:rsid w:val="007C5D2B"/>
    <w:rsid w:val="007C6174"/>
    <w:rsid w:val="007C6C72"/>
    <w:rsid w:val="007C6EB1"/>
    <w:rsid w:val="007C79A8"/>
    <w:rsid w:val="007C7CA8"/>
    <w:rsid w:val="007D16BC"/>
    <w:rsid w:val="007D1821"/>
    <w:rsid w:val="007D1894"/>
    <w:rsid w:val="007D2040"/>
    <w:rsid w:val="007D21C6"/>
    <w:rsid w:val="007D24D6"/>
    <w:rsid w:val="007D2915"/>
    <w:rsid w:val="007D30F8"/>
    <w:rsid w:val="007D3318"/>
    <w:rsid w:val="007D41A2"/>
    <w:rsid w:val="007D41C8"/>
    <w:rsid w:val="007D4452"/>
    <w:rsid w:val="007D4595"/>
    <w:rsid w:val="007D4CE8"/>
    <w:rsid w:val="007D515C"/>
    <w:rsid w:val="007D5308"/>
    <w:rsid w:val="007D557F"/>
    <w:rsid w:val="007D6239"/>
    <w:rsid w:val="007D6C13"/>
    <w:rsid w:val="007D77F0"/>
    <w:rsid w:val="007D7BEC"/>
    <w:rsid w:val="007E0031"/>
    <w:rsid w:val="007E0770"/>
    <w:rsid w:val="007E176A"/>
    <w:rsid w:val="007E1B41"/>
    <w:rsid w:val="007E1B71"/>
    <w:rsid w:val="007E1E41"/>
    <w:rsid w:val="007E30CC"/>
    <w:rsid w:val="007E3963"/>
    <w:rsid w:val="007E39A5"/>
    <w:rsid w:val="007E3F26"/>
    <w:rsid w:val="007E3F30"/>
    <w:rsid w:val="007E471D"/>
    <w:rsid w:val="007E4AD9"/>
    <w:rsid w:val="007E4E97"/>
    <w:rsid w:val="007E51C6"/>
    <w:rsid w:val="007E59C0"/>
    <w:rsid w:val="007E5ECD"/>
    <w:rsid w:val="007E6224"/>
    <w:rsid w:val="007E6362"/>
    <w:rsid w:val="007E65D2"/>
    <w:rsid w:val="007E6EE8"/>
    <w:rsid w:val="007F0942"/>
    <w:rsid w:val="007F2667"/>
    <w:rsid w:val="007F34C5"/>
    <w:rsid w:val="007F3E78"/>
    <w:rsid w:val="007F3F75"/>
    <w:rsid w:val="007F464C"/>
    <w:rsid w:val="007F4913"/>
    <w:rsid w:val="007F53E0"/>
    <w:rsid w:val="007F59D4"/>
    <w:rsid w:val="007F63DD"/>
    <w:rsid w:val="007F64AA"/>
    <w:rsid w:val="007F69EF"/>
    <w:rsid w:val="007F7983"/>
    <w:rsid w:val="007F7BB6"/>
    <w:rsid w:val="00800097"/>
    <w:rsid w:val="00800158"/>
    <w:rsid w:val="0080086B"/>
    <w:rsid w:val="008016D5"/>
    <w:rsid w:val="008019F4"/>
    <w:rsid w:val="00801D6F"/>
    <w:rsid w:val="0080291A"/>
    <w:rsid w:val="00802F29"/>
    <w:rsid w:val="00803FA4"/>
    <w:rsid w:val="00804917"/>
    <w:rsid w:val="00804FF4"/>
    <w:rsid w:val="008054CA"/>
    <w:rsid w:val="0080635D"/>
    <w:rsid w:val="008064EE"/>
    <w:rsid w:val="0080669E"/>
    <w:rsid w:val="00807BD5"/>
    <w:rsid w:val="00807E51"/>
    <w:rsid w:val="0081022C"/>
    <w:rsid w:val="00811382"/>
    <w:rsid w:val="00812013"/>
    <w:rsid w:val="00812A21"/>
    <w:rsid w:val="00812AE3"/>
    <w:rsid w:val="0081311E"/>
    <w:rsid w:val="00813AC4"/>
    <w:rsid w:val="00813DEB"/>
    <w:rsid w:val="00814DC2"/>
    <w:rsid w:val="00815079"/>
    <w:rsid w:val="00815145"/>
    <w:rsid w:val="0081564A"/>
    <w:rsid w:val="00815934"/>
    <w:rsid w:val="00815E7D"/>
    <w:rsid w:val="0081733D"/>
    <w:rsid w:val="00817C83"/>
    <w:rsid w:val="00817C88"/>
    <w:rsid w:val="0082049D"/>
    <w:rsid w:val="0082090E"/>
    <w:rsid w:val="008211CB"/>
    <w:rsid w:val="00821381"/>
    <w:rsid w:val="008213FC"/>
    <w:rsid w:val="00821A09"/>
    <w:rsid w:val="00822522"/>
    <w:rsid w:val="00822A69"/>
    <w:rsid w:val="00823443"/>
    <w:rsid w:val="00823A14"/>
    <w:rsid w:val="00823E21"/>
    <w:rsid w:val="00824307"/>
    <w:rsid w:val="0082518A"/>
    <w:rsid w:val="00825C7F"/>
    <w:rsid w:val="008263BD"/>
    <w:rsid w:val="00826F57"/>
    <w:rsid w:val="00826FE8"/>
    <w:rsid w:val="00830992"/>
    <w:rsid w:val="00831C62"/>
    <w:rsid w:val="00831D67"/>
    <w:rsid w:val="00831E77"/>
    <w:rsid w:val="00832233"/>
    <w:rsid w:val="0083242E"/>
    <w:rsid w:val="008334DC"/>
    <w:rsid w:val="00833ECD"/>
    <w:rsid w:val="00834C1F"/>
    <w:rsid w:val="00835E62"/>
    <w:rsid w:val="0083669C"/>
    <w:rsid w:val="008370E0"/>
    <w:rsid w:val="00837AC8"/>
    <w:rsid w:val="00837B80"/>
    <w:rsid w:val="00840616"/>
    <w:rsid w:val="00840727"/>
    <w:rsid w:val="00840A99"/>
    <w:rsid w:val="00841393"/>
    <w:rsid w:val="00842034"/>
    <w:rsid w:val="00842C64"/>
    <w:rsid w:val="00842E1B"/>
    <w:rsid w:val="008432D4"/>
    <w:rsid w:val="00843767"/>
    <w:rsid w:val="008438B8"/>
    <w:rsid w:val="008444A6"/>
    <w:rsid w:val="0084453B"/>
    <w:rsid w:val="0084462E"/>
    <w:rsid w:val="0084521F"/>
    <w:rsid w:val="0084593F"/>
    <w:rsid w:val="00845C93"/>
    <w:rsid w:val="00846489"/>
    <w:rsid w:val="00846E02"/>
    <w:rsid w:val="00847B08"/>
    <w:rsid w:val="00847D31"/>
    <w:rsid w:val="00847E02"/>
    <w:rsid w:val="00850053"/>
    <w:rsid w:val="008509C9"/>
    <w:rsid w:val="00850A1D"/>
    <w:rsid w:val="008517F1"/>
    <w:rsid w:val="00851A54"/>
    <w:rsid w:val="00851AC4"/>
    <w:rsid w:val="00852313"/>
    <w:rsid w:val="00852C09"/>
    <w:rsid w:val="008544F0"/>
    <w:rsid w:val="00855A72"/>
    <w:rsid w:val="0085637E"/>
    <w:rsid w:val="0085679D"/>
    <w:rsid w:val="0085755A"/>
    <w:rsid w:val="00857E8A"/>
    <w:rsid w:val="008600FA"/>
    <w:rsid w:val="00860603"/>
    <w:rsid w:val="00860B2B"/>
    <w:rsid w:val="00860FFA"/>
    <w:rsid w:val="008623B2"/>
    <w:rsid w:val="00862E11"/>
    <w:rsid w:val="0086352C"/>
    <w:rsid w:val="00864A69"/>
    <w:rsid w:val="008658DE"/>
    <w:rsid w:val="00865B19"/>
    <w:rsid w:val="00866D47"/>
    <w:rsid w:val="00866E2B"/>
    <w:rsid w:val="008709A8"/>
    <w:rsid w:val="00870D2E"/>
    <w:rsid w:val="00871549"/>
    <w:rsid w:val="00871589"/>
    <w:rsid w:val="00871C81"/>
    <w:rsid w:val="00871FE4"/>
    <w:rsid w:val="008720FF"/>
    <w:rsid w:val="008721FD"/>
    <w:rsid w:val="008722C0"/>
    <w:rsid w:val="0087275C"/>
    <w:rsid w:val="00872802"/>
    <w:rsid w:val="00873945"/>
    <w:rsid w:val="00873E1C"/>
    <w:rsid w:val="00874765"/>
    <w:rsid w:val="00876F26"/>
    <w:rsid w:val="008777D7"/>
    <w:rsid w:val="008815ED"/>
    <w:rsid w:val="0088270A"/>
    <w:rsid w:val="00882D0A"/>
    <w:rsid w:val="00883114"/>
    <w:rsid w:val="00883290"/>
    <w:rsid w:val="0088354C"/>
    <w:rsid w:val="00883DF6"/>
    <w:rsid w:val="00883F5E"/>
    <w:rsid w:val="00884208"/>
    <w:rsid w:val="008848AD"/>
    <w:rsid w:val="00884BC1"/>
    <w:rsid w:val="0088592D"/>
    <w:rsid w:val="00885E0A"/>
    <w:rsid w:val="00885E10"/>
    <w:rsid w:val="00885ECD"/>
    <w:rsid w:val="00886304"/>
    <w:rsid w:val="00886688"/>
    <w:rsid w:val="00886A98"/>
    <w:rsid w:val="00887898"/>
    <w:rsid w:val="00890A63"/>
    <w:rsid w:val="00891885"/>
    <w:rsid w:val="00891B1F"/>
    <w:rsid w:val="00891FBB"/>
    <w:rsid w:val="00892316"/>
    <w:rsid w:val="008923B6"/>
    <w:rsid w:val="008929E0"/>
    <w:rsid w:val="00892C6A"/>
    <w:rsid w:val="008931D1"/>
    <w:rsid w:val="00893359"/>
    <w:rsid w:val="0089344D"/>
    <w:rsid w:val="00893623"/>
    <w:rsid w:val="00893A94"/>
    <w:rsid w:val="00893DE6"/>
    <w:rsid w:val="008941B7"/>
    <w:rsid w:val="00895D89"/>
    <w:rsid w:val="00895E79"/>
    <w:rsid w:val="008977DA"/>
    <w:rsid w:val="008A067C"/>
    <w:rsid w:val="008A0E34"/>
    <w:rsid w:val="008A1BF5"/>
    <w:rsid w:val="008A1E29"/>
    <w:rsid w:val="008A3D05"/>
    <w:rsid w:val="008A4E28"/>
    <w:rsid w:val="008A5DBB"/>
    <w:rsid w:val="008A6785"/>
    <w:rsid w:val="008A7244"/>
    <w:rsid w:val="008A7EE1"/>
    <w:rsid w:val="008B024B"/>
    <w:rsid w:val="008B030B"/>
    <w:rsid w:val="008B05F8"/>
    <w:rsid w:val="008B0A8F"/>
    <w:rsid w:val="008B0F75"/>
    <w:rsid w:val="008B11FE"/>
    <w:rsid w:val="008B2B56"/>
    <w:rsid w:val="008B2BBC"/>
    <w:rsid w:val="008B2CBA"/>
    <w:rsid w:val="008B2E3E"/>
    <w:rsid w:val="008B3F5C"/>
    <w:rsid w:val="008B4AEF"/>
    <w:rsid w:val="008B4B45"/>
    <w:rsid w:val="008B4D8A"/>
    <w:rsid w:val="008B5DFA"/>
    <w:rsid w:val="008B654A"/>
    <w:rsid w:val="008B6978"/>
    <w:rsid w:val="008B7740"/>
    <w:rsid w:val="008C114F"/>
    <w:rsid w:val="008C1218"/>
    <w:rsid w:val="008C157E"/>
    <w:rsid w:val="008C25B8"/>
    <w:rsid w:val="008C36B4"/>
    <w:rsid w:val="008C3C96"/>
    <w:rsid w:val="008C3F7A"/>
    <w:rsid w:val="008C5DB0"/>
    <w:rsid w:val="008C635C"/>
    <w:rsid w:val="008C694B"/>
    <w:rsid w:val="008C6CBC"/>
    <w:rsid w:val="008C7AB1"/>
    <w:rsid w:val="008D0AA7"/>
    <w:rsid w:val="008D0CE5"/>
    <w:rsid w:val="008D0D14"/>
    <w:rsid w:val="008D18AC"/>
    <w:rsid w:val="008D217E"/>
    <w:rsid w:val="008D21CB"/>
    <w:rsid w:val="008D22D2"/>
    <w:rsid w:val="008D3B03"/>
    <w:rsid w:val="008D4746"/>
    <w:rsid w:val="008D4CA6"/>
    <w:rsid w:val="008D50BE"/>
    <w:rsid w:val="008D57DC"/>
    <w:rsid w:val="008D5A35"/>
    <w:rsid w:val="008D5CB2"/>
    <w:rsid w:val="008D651B"/>
    <w:rsid w:val="008D684C"/>
    <w:rsid w:val="008D76DE"/>
    <w:rsid w:val="008D7EF4"/>
    <w:rsid w:val="008E016B"/>
    <w:rsid w:val="008E0506"/>
    <w:rsid w:val="008E07CF"/>
    <w:rsid w:val="008E0A41"/>
    <w:rsid w:val="008E0AD5"/>
    <w:rsid w:val="008E1342"/>
    <w:rsid w:val="008E1973"/>
    <w:rsid w:val="008E2A69"/>
    <w:rsid w:val="008E2CBC"/>
    <w:rsid w:val="008E2DE3"/>
    <w:rsid w:val="008E3C14"/>
    <w:rsid w:val="008E3CD9"/>
    <w:rsid w:val="008E4E41"/>
    <w:rsid w:val="008E53CA"/>
    <w:rsid w:val="008E5BCC"/>
    <w:rsid w:val="008E5C17"/>
    <w:rsid w:val="008E7369"/>
    <w:rsid w:val="008E7964"/>
    <w:rsid w:val="008F1217"/>
    <w:rsid w:val="008F2893"/>
    <w:rsid w:val="008F299C"/>
    <w:rsid w:val="008F32F7"/>
    <w:rsid w:val="008F3546"/>
    <w:rsid w:val="008F356D"/>
    <w:rsid w:val="008F4A63"/>
    <w:rsid w:val="008F5154"/>
    <w:rsid w:val="008F5DF3"/>
    <w:rsid w:val="008F62B1"/>
    <w:rsid w:val="008F6385"/>
    <w:rsid w:val="008F69B4"/>
    <w:rsid w:val="008F6E84"/>
    <w:rsid w:val="008F6F8B"/>
    <w:rsid w:val="008F7502"/>
    <w:rsid w:val="008F757A"/>
    <w:rsid w:val="008F76D9"/>
    <w:rsid w:val="008F7C37"/>
    <w:rsid w:val="008F7CFE"/>
    <w:rsid w:val="008F7F23"/>
    <w:rsid w:val="009002E6"/>
    <w:rsid w:val="00900918"/>
    <w:rsid w:val="0090135D"/>
    <w:rsid w:val="00901EF3"/>
    <w:rsid w:val="00902A38"/>
    <w:rsid w:val="0090387A"/>
    <w:rsid w:val="00904046"/>
    <w:rsid w:val="00904512"/>
    <w:rsid w:val="009048B7"/>
    <w:rsid w:val="00905163"/>
    <w:rsid w:val="00905A09"/>
    <w:rsid w:val="00905C77"/>
    <w:rsid w:val="00905E74"/>
    <w:rsid w:val="009060D6"/>
    <w:rsid w:val="00906352"/>
    <w:rsid w:val="00906738"/>
    <w:rsid w:val="0090695A"/>
    <w:rsid w:val="00906A0D"/>
    <w:rsid w:val="00906D2E"/>
    <w:rsid w:val="00906DE2"/>
    <w:rsid w:val="00907B98"/>
    <w:rsid w:val="009110DC"/>
    <w:rsid w:val="00911FED"/>
    <w:rsid w:val="00912493"/>
    <w:rsid w:val="00912815"/>
    <w:rsid w:val="00914375"/>
    <w:rsid w:val="009148A3"/>
    <w:rsid w:val="00914E24"/>
    <w:rsid w:val="0091600C"/>
    <w:rsid w:val="00916116"/>
    <w:rsid w:val="0091640A"/>
    <w:rsid w:val="00916472"/>
    <w:rsid w:val="009167FA"/>
    <w:rsid w:val="009168FF"/>
    <w:rsid w:val="00917272"/>
    <w:rsid w:val="00921087"/>
    <w:rsid w:val="009216D4"/>
    <w:rsid w:val="0092183E"/>
    <w:rsid w:val="00921E3B"/>
    <w:rsid w:val="00921F5E"/>
    <w:rsid w:val="00922264"/>
    <w:rsid w:val="00922725"/>
    <w:rsid w:val="00923AB9"/>
    <w:rsid w:val="0092455D"/>
    <w:rsid w:val="00925151"/>
    <w:rsid w:val="00925C06"/>
    <w:rsid w:val="00926D31"/>
    <w:rsid w:val="0092710C"/>
    <w:rsid w:val="00927E7D"/>
    <w:rsid w:val="00930552"/>
    <w:rsid w:val="009309FA"/>
    <w:rsid w:val="00930A09"/>
    <w:rsid w:val="009317EC"/>
    <w:rsid w:val="0093247F"/>
    <w:rsid w:val="00933802"/>
    <w:rsid w:val="00934EDE"/>
    <w:rsid w:val="00934FF0"/>
    <w:rsid w:val="00935326"/>
    <w:rsid w:val="009361AB"/>
    <w:rsid w:val="00937007"/>
    <w:rsid w:val="0093716F"/>
    <w:rsid w:val="00940013"/>
    <w:rsid w:val="009408A9"/>
    <w:rsid w:val="00940AC4"/>
    <w:rsid w:val="0094117F"/>
    <w:rsid w:val="009415E5"/>
    <w:rsid w:val="00941D16"/>
    <w:rsid w:val="0094269A"/>
    <w:rsid w:val="00942A27"/>
    <w:rsid w:val="0094338E"/>
    <w:rsid w:val="00944212"/>
    <w:rsid w:val="00945319"/>
    <w:rsid w:val="009455C7"/>
    <w:rsid w:val="00945CEE"/>
    <w:rsid w:val="00945D00"/>
    <w:rsid w:val="009460E6"/>
    <w:rsid w:val="009467AE"/>
    <w:rsid w:val="00947338"/>
    <w:rsid w:val="00947AC3"/>
    <w:rsid w:val="009504F4"/>
    <w:rsid w:val="00950E99"/>
    <w:rsid w:val="0095104D"/>
    <w:rsid w:val="0095126B"/>
    <w:rsid w:val="00951A89"/>
    <w:rsid w:val="00952BC5"/>
    <w:rsid w:val="00954A9C"/>
    <w:rsid w:val="00954B80"/>
    <w:rsid w:val="0095513C"/>
    <w:rsid w:val="009553D3"/>
    <w:rsid w:val="00956C20"/>
    <w:rsid w:val="00957136"/>
    <w:rsid w:val="00957EA6"/>
    <w:rsid w:val="00960250"/>
    <w:rsid w:val="0096064B"/>
    <w:rsid w:val="0096292D"/>
    <w:rsid w:val="00963F03"/>
    <w:rsid w:val="00963FB1"/>
    <w:rsid w:val="009651DC"/>
    <w:rsid w:val="00965470"/>
    <w:rsid w:val="00966AB4"/>
    <w:rsid w:val="00966D3A"/>
    <w:rsid w:val="00967061"/>
    <w:rsid w:val="00967AFA"/>
    <w:rsid w:val="00967C19"/>
    <w:rsid w:val="00967D02"/>
    <w:rsid w:val="00967D29"/>
    <w:rsid w:val="00970266"/>
    <w:rsid w:val="0097180B"/>
    <w:rsid w:val="00971898"/>
    <w:rsid w:val="00971932"/>
    <w:rsid w:val="00972075"/>
    <w:rsid w:val="0097255E"/>
    <w:rsid w:val="00972827"/>
    <w:rsid w:val="0097293B"/>
    <w:rsid w:val="00972E22"/>
    <w:rsid w:val="00973CD4"/>
    <w:rsid w:val="009748E6"/>
    <w:rsid w:val="00974BD1"/>
    <w:rsid w:val="00976023"/>
    <w:rsid w:val="00976C5C"/>
    <w:rsid w:val="009779B6"/>
    <w:rsid w:val="00977F70"/>
    <w:rsid w:val="0098051E"/>
    <w:rsid w:val="0098073B"/>
    <w:rsid w:val="009808CA"/>
    <w:rsid w:val="00981556"/>
    <w:rsid w:val="00981698"/>
    <w:rsid w:val="009816A6"/>
    <w:rsid w:val="00981AB7"/>
    <w:rsid w:val="0098255A"/>
    <w:rsid w:val="00982B78"/>
    <w:rsid w:val="0098355E"/>
    <w:rsid w:val="00984059"/>
    <w:rsid w:val="009842C9"/>
    <w:rsid w:val="00984408"/>
    <w:rsid w:val="00984A59"/>
    <w:rsid w:val="00985105"/>
    <w:rsid w:val="009861D9"/>
    <w:rsid w:val="00986507"/>
    <w:rsid w:val="0098672F"/>
    <w:rsid w:val="0098702E"/>
    <w:rsid w:val="009873C2"/>
    <w:rsid w:val="00990620"/>
    <w:rsid w:val="00990C52"/>
    <w:rsid w:val="009915DD"/>
    <w:rsid w:val="00991B68"/>
    <w:rsid w:val="00991EF3"/>
    <w:rsid w:val="0099255C"/>
    <w:rsid w:val="00993643"/>
    <w:rsid w:val="0099489E"/>
    <w:rsid w:val="00994B10"/>
    <w:rsid w:val="009952D4"/>
    <w:rsid w:val="0099549C"/>
    <w:rsid w:val="009954CA"/>
    <w:rsid w:val="00996178"/>
    <w:rsid w:val="00996B56"/>
    <w:rsid w:val="00997865"/>
    <w:rsid w:val="009979DD"/>
    <w:rsid w:val="00997FBC"/>
    <w:rsid w:val="009A051D"/>
    <w:rsid w:val="009A0CD0"/>
    <w:rsid w:val="009A14D3"/>
    <w:rsid w:val="009A1D44"/>
    <w:rsid w:val="009A2147"/>
    <w:rsid w:val="009A277C"/>
    <w:rsid w:val="009A2C05"/>
    <w:rsid w:val="009A3922"/>
    <w:rsid w:val="009A3B8B"/>
    <w:rsid w:val="009A3BFD"/>
    <w:rsid w:val="009A4237"/>
    <w:rsid w:val="009A47DB"/>
    <w:rsid w:val="009A5216"/>
    <w:rsid w:val="009A785E"/>
    <w:rsid w:val="009A7C2B"/>
    <w:rsid w:val="009B0500"/>
    <w:rsid w:val="009B0AB3"/>
    <w:rsid w:val="009B0D2D"/>
    <w:rsid w:val="009B0D50"/>
    <w:rsid w:val="009B0ED1"/>
    <w:rsid w:val="009B112E"/>
    <w:rsid w:val="009B1313"/>
    <w:rsid w:val="009B15ED"/>
    <w:rsid w:val="009B1984"/>
    <w:rsid w:val="009B1DA1"/>
    <w:rsid w:val="009B2407"/>
    <w:rsid w:val="009B2EF6"/>
    <w:rsid w:val="009B2FF3"/>
    <w:rsid w:val="009B32AE"/>
    <w:rsid w:val="009B351B"/>
    <w:rsid w:val="009B38DE"/>
    <w:rsid w:val="009B4AE0"/>
    <w:rsid w:val="009B4BA9"/>
    <w:rsid w:val="009B4D19"/>
    <w:rsid w:val="009B507D"/>
    <w:rsid w:val="009B6350"/>
    <w:rsid w:val="009B63A8"/>
    <w:rsid w:val="009B64A5"/>
    <w:rsid w:val="009B660A"/>
    <w:rsid w:val="009B6AC2"/>
    <w:rsid w:val="009B6F81"/>
    <w:rsid w:val="009B76E8"/>
    <w:rsid w:val="009C0107"/>
    <w:rsid w:val="009C13F2"/>
    <w:rsid w:val="009C1988"/>
    <w:rsid w:val="009C231D"/>
    <w:rsid w:val="009C281B"/>
    <w:rsid w:val="009C29B6"/>
    <w:rsid w:val="009C3655"/>
    <w:rsid w:val="009C390E"/>
    <w:rsid w:val="009C3ED9"/>
    <w:rsid w:val="009C422A"/>
    <w:rsid w:val="009C63BE"/>
    <w:rsid w:val="009C6C7C"/>
    <w:rsid w:val="009C788B"/>
    <w:rsid w:val="009C7BD3"/>
    <w:rsid w:val="009D07E1"/>
    <w:rsid w:val="009D08BE"/>
    <w:rsid w:val="009D231D"/>
    <w:rsid w:val="009D25F8"/>
    <w:rsid w:val="009D2742"/>
    <w:rsid w:val="009D2D2E"/>
    <w:rsid w:val="009D2E0F"/>
    <w:rsid w:val="009D32BE"/>
    <w:rsid w:val="009D38C5"/>
    <w:rsid w:val="009D3964"/>
    <w:rsid w:val="009D4FB5"/>
    <w:rsid w:val="009D510E"/>
    <w:rsid w:val="009D69C4"/>
    <w:rsid w:val="009D6C23"/>
    <w:rsid w:val="009D7564"/>
    <w:rsid w:val="009D7844"/>
    <w:rsid w:val="009E04F6"/>
    <w:rsid w:val="009E09CE"/>
    <w:rsid w:val="009E0C9A"/>
    <w:rsid w:val="009E1289"/>
    <w:rsid w:val="009E17D7"/>
    <w:rsid w:val="009E1A73"/>
    <w:rsid w:val="009E20BC"/>
    <w:rsid w:val="009E3001"/>
    <w:rsid w:val="009E3C3A"/>
    <w:rsid w:val="009E4344"/>
    <w:rsid w:val="009E4E75"/>
    <w:rsid w:val="009E52DC"/>
    <w:rsid w:val="009E551C"/>
    <w:rsid w:val="009E597C"/>
    <w:rsid w:val="009E6332"/>
    <w:rsid w:val="009E6A71"/>
    <w:rsid w:val="009E6E97"/>
    <w:rsid w:val="009E6EC2"/>
    <w:rsid w:val="009E6ECD"/>
    <w:rsid w:val="009E74EB"/>
    <w:rsid w:val="009E77A9"/>
    <w:rsid w:val="009F151C"/>
    <w:rsid w:val="009F1D88"/>
    <w:rsid w:val="009F20ED"/>
    <w:rsid w:val="009F33A0"/>
    <w:rsid w:val="009F47C0"/>
    <w:rsid w:val="009F47DC"/>
    <w:rsid w:val="009F4ECC"/>
    <w:rsid w:val="009F544E"/>
    <w:rsid w:val="009F54D8"/>
    <w:rsid w:val="009F5797"/>
    <w:rsid w:val="009F6389"/>
    <w:rsid w:val="009F64F6"/>
    <w:rsid w:val="009F772F"/>
    <w:rsid w:val="009F7B09"/>
    <w:rsid w:val="00A003BD"/>
    <w:rsid w:val="00A00877"/>
    <w:rsid w:val="00A00A2A"/>
    <w:rsid w:val="00A00B6D"/>
    <w:rsid w:val="00A019D1"/>
    <w:rsid w:val="00A0259F"/>
    <w:rsid w:val="00A03562"/>
    <w:rsid w:val="00A03979"/>
    <w:rsid w:val="00A0492E"/>
    <w:rsid w:val="00A05369"/>
    <w:rsid w:val="00A054DC"/>
    <w:rsid w:val="00A05887"/>
    <w:rsid w:val="00A058DA"/>
    <w:rsid w:val="00A05F17"/>
    <w:rsid w:val="00A06BB0"/>
    <w:rsid w:val="00A07785"/>
    <w:rsid w:val="00A10355"/>
    <w:rsid w:val="00A10A4A"/>
    <w:rsid w:val="00A10F7E"/>
    <w:rsid w:val="00A1182F"/>
    <w:rsid w:val="00A119D3"/>
    <w:rsid w:val="00A13A56"/>
    <w:rsid w:val="00A14A48"/>
    <w:rsid w:val="00A15925"/>
    <w:rsid w:val="00A15D15"/>
    <w:rsid w:val="00A1670E"/>
    <w:rsid w:val="00A17CF7"/>
    <w:rsid w:val="00A201C9"/>
    <w:rsid w:val="00A20249"/>
    <w:rsid w:val="00A20BA5"/>
    <w:rsid w:val="00A21332"/>
    <w:rsid w:val="00A22B25"/>
    <w:rsid w:val="00A235B0"/>
    <w:rsid w:val="00A23722"/>
    <w:rsid w:val="00A24197"/>
    <w:rsid w:val="00A244CD"/>
    <w:rsid w:val="00A25EF7"/>
    <w:rsid w:val="00A262FA"/>
    <w:rsid w:val="00A26977"/>
    <w:rsid w:val="00A26F30"/>
    <w:rsid w:val="00A2757E"/>
    <w:rsid w:val="00A27990"/>
    <w:rsid w:val="00A27C79"/>
    <w:rsid w:val="00A303D3"/>
    <w:rsid w:val="00A30B46"/>
    <w:rsid w:val="00A3240E"/>
    <w:rsid w:val="00A32A89"/>
    <w:rsid w:val="00A32C90"/>
    <w:rsid w:val="00A339F8"/>
    <w:rsid w:val="00A34040"/>
    <w:rsid w:val="00A3405D"/>
    <w:rsid w:val="00A349FE"/>
    <w:rsid w:val="00A34ADE"/>
    <w:rsid w:val="00A35DC4"/>
    <w:rsid w:val="00A36E84"/>
    <w:rsid w:val="00A36FB6"/>
    <w:rsid w:val="00A3794D"/>
    <w:rsid w:val="00A37DD2"/>
    <w:rsid w:val="00A40169"/>
    <w:rsid w:val="00A4073B"/>
    <w:rsid w:val="00A408D7"/>
    <w:rsid w:val="00A40DC1"/>
    <w:rsid w:val="00A40E63"/>
    <w:rsid w:val="00A41087"/>
    <w:rsid w:val="00A413BB"/>
    <w:rsid w:val="00A4170C"/>
    <w:rsid w:val="00A42207"/>
    <w:rsid w:val="00A4232F"/>
    <w:rsid w:val="00A42C05"/>
    <w:rsid w:val="00A42FF8"/>
    <w:rsid w:val="00A43920"/>
    <w:rsid w:val="00A43B75"/>
    <w:rsid w:val="00A44B9A"/>
    <w:rsid w:val="00A468EE"/>
    <w:rsid w:val="00A46ECD"/>
    <w:rsid w:val="00A47806"/>
    <w:rsid w:val="00A4785A"/>
    <w:rsid w:val="00A47FF4"/>
    <w:rsid w:val="00A500EF"/>
    <w:rsid w:val="00A507E4"/>
    <w:rsid w:val="00A50946"/>
    <w:rsid w:val="00A5098B"/>
    <w:rsid w:val="00A50BA9"/>
    <w:rsid w:val="00A50BC8"/>
    <w:rsid w:val="00A5164B"/>
    <w:rsid w:val="00A51948"/>
    <w:rsid w:val="00A51BD9"/>
    <w:rsid w:val="00A51C00"/>
    <w:rsid w:val="00A51CFF"/>
    <w:rsid w:val="00A52385"/>
    <w:rsid w:val="00A528B3"/>
    <w:rsid w:val="00A53026"/>
    <w:rsid w:val="00A53366"/>
    <w:rsid w:val="00A5350B"/>
    <w:rsid w:val="00A551B6"/>
    <w:rsid w:val="00A551D9"/>
    <w:rsid w:val="00A5593C"/>
    <w:rsid w:val="00A559E8"/>
    <w:rsid w:val="00A56F00"/>
    <w:rsid w:val="00A57374"/>
    <w:rsid w:val="00A579B4"/>
    <w:rsid w:val="00A60299"/>
    <w:rsid w:val="00A60ED1"/>
    <w:rsid w:val="00A610D3"/>
    <w:rsid w:val="00A61638"/>
    <w:rsid w:val="00A617C5"/>
    <w:rsid w:val="00A619BE"/>
    <w:rsid w:val="00A6213E"/>
    <w:rsid w:val="00A63528"/>
    <w:rsid w:val="00A63ACF"/>
    <w:rsid w:val="00A63B9B"/>
    <w:rsid w:val="00A63C68"/>
    <w:rsid w:val="00A63E6E"/>
    <w:rsid w:val="00A64E04"/>
    <w:rsid w:val="00A64E3F"/>
    <w:rsid w:val="00A651CA"/>
    <w:rsid w:val="00A654F9"/>
    <w:rsid w:val="00A657A4"/>
    <w:rsid w:val="00A66351"/>
    <w:rsid w:val="00A6672C"/>
    <w:rsid w:val="00A67C4F"/>
    <w:rsid w:val="00A67E29"/>
    <w:rsid w:val="00A67E82"/>
    <w:rsid w:val="00A67EAC"/>
    <w:rsid w:val="00A7032C"/>
    <w:rsid w:val="00A706E7"/>
    <w:rsid w:val="00A70707"/>
    <w:rsid w:val="00A70F7D"/>
    <w:rsid w:val="00A71158"/>
    <w:rsid w:val="00A71688"/>
    <w:rsid w:val="00A72AD0"/>
    <w:rsid w:val="00A7342E"/>
    <w:rsid w:val="00A73967"/>
    <w:rsid w:val="00A73D12"/>
    <w:rsid w:val="00A73F5F"/>
    <w:rsid w:val="00A74961"/>
    <w:rsid w:val="00A74D3A"/>
    <w:rsid w:val="00A7505F"/>
    <w:rsid w:val="00A75933"/>
    <w:rsid w:val="00A75C28"/>
    <w:rsid w:val="00A76C5F"/>
    <w:rsid w:val="00A82A5A"/>
    <w:rsid w:val="00A82CE0"/>
    <w:rsid w:val="00A82E63"/>
    <w:rsid w:val="00A82FF0"/>
    <w:rsid w:val="00A8339C"/>
    <w:rsid w:val="00A83EE0"/>
    <w:rsid w:val="00A84216"/>
    <w:rsid w:val="00A8432A"/>
    <w:rsid w:val="00A8437C"/>
    <w:rsid w:val="00A84AAB"/>
    <w:rsid w:val="00A84B12"/>
    <w:rsid w:val="00A85F26"/>
    <w:rsid w:val="00A86114"/>
    <w:rsid w:val="00A864CC"/>
    <w:rsid w:val="00A871E7"/>
    <w:rsid w:val="00A877E6"/>
    <w:rsid w:val="00A90362"/>
    <w:rsid w:val="00A9043E"/>
    <w:rsid w:val="00A90D7D"/>
    <w:rsid w:val="00A9131F"/>
    <w:rsid w:val="00A91BBD"/>
    <w:rsid w:val="00A91E94"/>
    <w:rsid w:val="00A9257C"/>
    <w:rsid w:val="00A93639"/>
    <w:rsid w:val="00A9371E"/>
    <w:rsid w:val="00A961BD"/>
    <w:rsid w:val="00A96C92"/>
    <w:rsid w:val="00A96DBE"/>
    <w:rsid w:val="00A96F3F"/>
    <w:rsid w:val="00A97433"/>
    <w:rsid w:val="00AA016C"/>
    <w:rsid w:val="00AA0274"/>
    <w:rsid w:val="00AA0E35"/>
    <w:rsid w:val="00AA148C"/>
    <w:rsid w:val="00AA1583"/>
    <w:rsid w:val="00AA160D"/>
    <w:rsid w:val="00AA1B38"/>
    <w:rsid w:val="00AA1C5F"/>
    <w:rsid w:val="00AA2092"/>
    <w:rsid w:val="00AA2553"/>
    <w:rsid w:val="00AA2690"/>
    <w:rsid w:val="00AA2B4E"/>
    <w:rsid w:val="00AA3DF0"/>
    <w:rsid w:val="00AA4052"/>
    <w:rsid w:val="00AA45B1"/>
    <w:rsid w:val="00AA4666"/>
    <w:rsid w:val="00AA5978"/>
    <w:rsid w:val="00AA5EFC"/>
    <w:rsid w:val="00AA7523"/>
    <w:rsid w:val="00AA7AEF"/>
    <w:rsid w:val="00AA7CE7"/>
    <w:rsid w:val="00AB014E"/>
    <w:rsid w:val="00AB05F9"/>
    <w:rsid w:val="00AB0AED"/>
    <w:rsid w:val="00AB10D0"/>
    <w:rsid w:val="00AB10E7"/>
    <w:rsid w:val="00AB3CC2"/>
    <w:rsid w:val="00AB3E78"/>
    <w:rsid w:val="00AB4B0F"/>
    <w:rsid w:val="00AB5B16"/>
    <w:rsid w:val="00AB5FE2"/>
    <w:rsid w:val="00AB6003"/>
    <w:rsid w:val="00AB71DC"/>
    <w:rsid w:val="00AB74BC"/>
    <w:rsid w:val="00AB7A6E"/>
    <w:rsid w:val="00AC0280"/>
    <w:rsid w:val="00AC1A63"/>
    <w:rsid w:val="00AC237B"/>
    <w:rsid w:val="00AC2B09"/>
    <w:rsid w:val="00AC2D95"/>
    <w:rsid w:val="00AC3DBA"/>
    <w:rsid w:val="00AC49A7"/>
    <w:rsid w:val="00AC52DC"/>
    <w:rsid w:val="00AC5313"/>
    <w:rsid w:val="00AC57FD"/>
    <w:rsid w:val="00AC62F2"/>
    <w:rsid w:val="00AC6594"/>
    <w:rsid w:val="00AC6D9F"/>
    <w:rsid w:val="00AC7662"/>
    <w:rsid w:val="00AC7BE3"/>
    <w:rsid w:val="00AD02B9"/>
    <w:rsid w:val="00AD0C4B"/>
    <w:rsid w:val="00AD15E3"/>
    <w:rsid w:val="00AD165D"/>
    <w:rsid w:val="00AD1D6D"/>
    <w:rsid w:val="00AD2497"/>
    <w:rsid w:val="00AD34A3"/>
    <w:rsid w:val="00AD417B"/>
    <w:rsid w:val="00AD44FF"/>
    <w:rsid w:val="00AD4595"/>
    <w:rsid w:val="00AD4642"/>
    <w:rsid w:val="00AD4E18"/>
    <w:rsid w:val="00AD52A4"/>
    <w:rsid w:val="00AD5337"/>
    <w:rsid w:val="00AD5C83"/>
    <w:rsid w:val="00AD6F77"/>
    <w:rsid w:val="00AD7A3C"/>
    <w:rsid w:val="00AD7E90"/>
    <w:rsid w:val="00AE0263"/>
    <w:rsid w:val="00AE04E7"/>
    <w:rsid w:val="00AE0A13"/>
    <w:rsid w:val="00AE1677"/>
    <w:rsid w:val="00AE1EF1"/>
    <w:rsid w:val="00AE218E"/>
    <w:rsid w:val="00AE2830"/>
    <w:rsid w:val="00AE3162"/>
    <w:rsid w:val="00AE372B"/>
    <w:rsid w:val="00AE3D59"/>
    <w:rsid w:val="00AE3FBF"/>
    <w:rsid w:val="00AE4477"/>
    <w:rsid w:val="00AE47F6"/>
    <w:rsid w:val="00AE4A00"/>
    <w:rsid w:val="00AE6DC4"/>
    <w:rsid w:val="00AE78A5"/>
    <w:rsid w:val="00AE7F5B"/>
    <w:rsid w:val="00AE7F7C"/>
    <w:rsid w:val="00AF1805"/>
    <w:rsid w:val="00AF18B4"/>
    <w:rsid w:val="00AF20A7"/>
    <w:rsid w:val="00AF20D5"/>
    <w:rsid w:val="00AF2B2E"/>
    <w:rsid w:val="00AF3DD1"/>
    <w:rsid w:val="00AF42E4"/>
    <w:rsid w:val="00AF4448"/>
    <w:rsid w:val="00AF451B"/>
    <w:rsid w:val="00AF4D01"/>
    <w:rsid w:val="00AF5A84"/>
    <w:rsid w:val="00AF618D"/>
    <w:rsid w:val="00AF64C2"/>
    <w:rsid w:val="00AF7AA0"/>
    <w:rsid w:val="00B00312"/>
    <w:rsid w:val="00B00852"/>
    <w:rsid w:val="00B01561"/>
    <w:rsid w:val="00B021FE"/>
    <w:rsid w:val="00B02234"/>
    <w:rsid w:val="00B023D5"/>
    <w:rsid w:val="00B02414"/>
    <w:rsid w:val="00B041B6"/>
    <w:rsid w:val="00B056B3"/>
    <w:rsid w:val="00B05C75"/>
    <w:rsid w:val="00B0662C"/>
    <w:rsid w:val="00B06A88"/>
    <w:rsid w:val="00B07556"/>
    <w:rsid w:val="00B07772"/>
    <w:rsid w:val="00B07B02"/>
    <w:rsid w:val="00B07B6B"/>
    <w:rsid w:val="00B105E4"/>
    <w:rsid w:val="00B10731"/>
    <w:rsid w:val="00B11A20"/>
    <w:rsid w:val="00B123A1"/>
    <w:rsid w:val="00B12F99"/>
    <w:rsid w:val="00B13188"/>
    <w:rsid w:val="00B1318C"/>
    <w:rsid w:val="00B13552"/>
    <w:rsid w:val="00B145DD"/>
    <w:rsid w:val="00B148D2"/>
    <w:rsid w:val="00B16971"/>
    <w:rsid w:val="00B172E7"/>
    <w:rsid w:val="00B177F5"/>
    <w:rsid w:val="00B177FA"/>
    <w:rsid w:val="00B17BD3"/>
    <w:rsid w:val="00B209BE"/>
    <w:rsid w:val="00B20ED4"/>
    <w:rsid w:val="00B211CB"/>
    <w:rsid w:val="00B21CBD"/>
    <w:rsid w:val="00B21DD4"/>
    <w:rsid w:val="00B227EB"/>
    <w:rsid w:val="00B26021"/>
    <w:rsid w:val="00B26536"/>
    <w:rsid w:val="00B267C3"/>
    <w:rsid w:val="00B2697C"/>
    <w:rsid w:val="00B2700E"/>
    <w:rsid w:val="00B2774D"/>
    <w:rsid w:val="00B30167"/>
    <w:rsid w:val="00B3022F"/>
    <w:rsid w:val="00B31894"/>
    <w:rsid w:val="00B31DAC"/>
    <w:rsid w:val="00B323C2"/>
    <w:rsid w:val="00B32F10"/>
    <w:rsid w:val="00B33798"/>
    <w:rsid w:val="00B33B17"/>
    <w:rsid w:val="00B342DC"/>
    <w:rsid w:val="00B35109"/>
    <w:rsid w:val="00B3596A"/>
    <w:rsid w:val="00B35CC1"/>
    <w:rsid w:val="00B35E25"/>
    <w:rsid w:val="00B36335"/>
    <w:rsid w:val="00B36C7C"/>
    <w:rsid w:val="00B371CC"/>
    <w:rsid w:val="00B37ADF"/>
    <w:rsid w:val="00B4017E"/>
    <w:rsid w:val="00B40419"/>
    <w:rsid w:val="00B405E7"/>
    <w:rsid w:val="00B40767"/>
    <w:rsid w:val="00B40BE6"/>
    <w:rsid w:val="00B410AD"/>
    <w:rsid w:val="00B41511"/>
    <w:rsid w:val="00B429E6"/>
    <w:rsid w:val="00B42AC0"/>
    <w:rsid w:val="00B42CD9"/>
    <w:rsid w:val="00B4424A"/>
    <w:rsid w:val="00B44478"/>
    <w:rsid w:val="00B4465C"/>
    <w:rsid w:val="00B44B6B"/>
    <w:rsid w:val="00B44BC1"/>
    <w:rsid w:val="00B45625"/>
    <w:rsid w:val="00B45BB0"/>
    <w:rsid w:val="00B46F82"/>
    <w:rsid w:val="00B5108C"/>
    <w:rsid w:val="00B5115A"/>
    <w:rsid w:val="00B51657"/>
    <w:rsid w:val="00B517F7"/>
    <w:rsid w:val="00B53451"/>
    <w:rsid w:val="00B536AE"/>
    <w:rsid w:val="00B541DF"/>
    <w:rsid w:val="00B545FE"/>
    <w:rsid w:val="00B54969"/>
    <w:rsid w:val="00B54DC8"/>
    <w:rsid w:val="00B57940"/>
    <w:rsid w:val="00B57EAB"/>
    <w:rsid w:val="00B60471"/>
    <w:rsid w:val="00B61399"/>
    <w:rsid w:val="00B6174D"/>
    <w:rsid w:val="00B61ABB"/>
    <w:rsid w:val="00B620A3"/>
    <w:rsid w:val="00B62901"/>
    <w:rsid w:val="00B6295E"/>
    <w:rsid w:val="00B62B61"/>
    <w:rsid w:val="00B64748"/>
    <w:rsid w:val="00B64BD9"/>
    <w:rsid w:val="00B64D59"/>
    <w:rsid w:val="00B651B6"/>
    <w:rsid w:val="00B65753"/>
    <w:rsid w:val="00B6776D"/>
    <w:rsid w:val="00B677BE"/>
    <w:rsid w:val="00B712DB"/>
    <w:rsid w:val="00B7180B"/>
    <w:rsid w:val="00B718B2"/>
    <w:rsid w:val="00B71BB5"/>
    <w:rsid w:val="00B725E9"/>
    <w:rsid w:val="00B72798"/>
    <w:rsid w:val="00B72BE6"/>
    <w:rsid w:val="00B7339E"/>
    <w:rsid w:val="00B73EB4"/>
    <w:rsid w:val="00B74AFF"/>
    <w:rsid w:val="00B74E41"/>
    <w:rsid w:val="00B757EB"/>
    <w:rsid w:val="00B7595F"/>
    <w:rsid w:val="00B760E2"/>
    <w:rsid w:val="00B764FA"/>
    <w:rsid w:val="00B76955"/>
    <w:rsid w:val="00B76EB1"/>
    <w:rsid w:val="00B76FC7"/>
    <w:rsid w:val="00B778E9"/>
    <w:rsid w:val="00B80486"/>
    <w:rsid w:val="00B80551"/>
    <w:rsid w:val="00B805D5"/>
    <w:rsid w:val="00B80E20"/>
    <w:rsid w:val="00B80F43"/>
    <w:rsid w:val="00B8194C"/>
    <w:rsid w:val="00B81F94"/>
    <w:rsid w:val="00B82695"/>
    <w:rsid w:val="00B828A6"/>
    <w:rsid w:val="00B830A2"/>
    <w:rsid w:val="00B83AEE"/>
    <w:rsid w:val="00B84C56"/>
    <w:rsid w:val="00B855F5"/>
    <w:rsid w:val="00B85DDF"/>
    <w:rsid w:val="00B868DD"/>
    <w:rsid w:val="00B86AB4"/>
    <w:rsid w:val="00B86E0B"/>
    <w:rsid w:val="00B8724F"/>
    <w:rsid w:val="00B87A2B"/>
    <w:rsid w:val="00B87B03"/>
    <w:rsid w:val="00B901A5"/>
    <w:rsid w:val="00B90843"/>
    <w:rsid w:val="00B923B9"/>
    <w:rsid w:val="00B92424"/>
    <w:rsid w:val="00B92728"/>
    <w:rsid w:val="00B92E61"/>
    <w:rsid w:val="00B93286"/>
    <w:rsid w:val="00B9420D"/>
    <w:rsid w:val="00B948E4"/>
    <w:rsid w:val="00B956EE"/>
    <w:rsid w:val="00B9573F"/>
    <w:rsid w:val="00B97185"/>
    <w:rsid w:val="00B9754E"/>
    <w:rsid w:val="00BA0469"/>
    <w:rsid w:val="00BA0B9C"/>
    <w:rsid w:val="00BA10CA"/>
    <w:rsid w:val="00BA20F9"/>
    <w:rsid w:val="00BA2EAE"/>
    <w:rsid w:val="00BA3FD6"/>
    <w:rsid w:val="00BA44B8"/>
    <w:rsid w:val="00BA4A3C"/>
    <w:rsid w:val="00BA533C"/>
    <w:rsid w:val="00BA563A"/>
    <w:rsid w:val="00BA5985"/>
    <w:rsid w:val="00BA667B"/>
    <w:rsid w:val="00BA705D"/>
    <w:rsid w:val="00BA7955"/>
    <w:rsid w:val="00BA7A9E"/>
    <w:rsid w:val="00BA7D42"/>
    <w:rsid w:val="00BB000A"/>
    <w:rsid w:val="00BB02BF"/>
    <w:rsid w:val="00BB0CB0"/>
    <w:rsid w:val="00BB1159"/>
    <w:rsid w:val="00BB185F"/>
    <w:rsid w:val="00BB1F2D"/>
    <w:rsid w:val="00BB2919"/>
    <w:rsid w:val="00BB2D1D"/>
    <w:rsid w:val="00BB2DCF"/>
    <w:rsid w:val="00BB2DD4"/>
    <w:rsid w:val="00BB30A6"/>
    <w:rsid w:val="00BB313E"/>
    <w:rsid w:val="00BB3521"/>
    <w:rsid w:val="00BB40F2"/>
    <w:rsid w:val="00BB562C"/>
    <w:rsid w:val="00BB6A6B"/>
    <w:rsid w:val="00BB6F29"/>
    <w:rsid w:val="00BB7EDE"/>
    <w:rsid w:val="00BC0226"/>
    <w:rsid w:val="00BC0BE1"/>
    <w:rsid w:val="00BC14BC"/>
    <w:rsid w:val="00BC2DEA"/>
    <w:rsid w:val="00BC2F04"/>
    <w:rsid w:val="00BC3196"/>
    <w:rsid w:val="00BC4034"/>
    <w:rsid w:val="00BC597C"/>
    <w:rsid w:val="00BC61B0"/>
    <w:rsid w:val="00BC65EC"/>
    <w:rsid w:val="00BC7027"/>
    <w:rsid w:val="00BC7B59"/>
    <w:rsid w:val="00BD0130"/>
    <w:rsid w:val="00BD0905"/>
    <w:rsid w:val="00BD0EAA"/>
    <w:rsid w:val="00BD122D"/>
    <w:rsid w:val="00BD1DD5"/>
    <w:rsid w:val="00BD220E"/>
    <w:rsid w:val="00BD27C4"/>
    <w:rsid w:val="00BD2B08"/>
    <w:rsid w:val="00BD2C6A"/>
    <w:rsid w:val="00BD3CB3"/>
    <w:rsid w:val="00BD4709"/>
    <w:rsid w:val="00BD515F"/>
    <w:rsid w:val="00BD5447"/>
    <w:rsid w:val="00BD5F22"/>
    <w:rsid w:val="00BD611A"/>
    <w:rsid w:val="00BD624E"/>
    <w:rsid w:val="00BD6B37"/>
    <w:rsid w:val="00BD742C"/>
    <w:rsid w:val="00BD79E1"/>
    <w:rsid w:val="00BD7C35"/>
    <w:rsid w:val="00BE0151"/>
    <w:rsid w:val="00BE09C5"/>
    <w:rsid w:val="00BE10CC"/>
    <w:rsid w:val="00BE18BA"/>
    <w:rsid w:val="00BE1CC4"/>
    <w:rsid w:val="00BE1FB3"/>
    <w:rsid w:val="00BE2379"/>
    <w:rsid w:val="00BE2454"/>
    <w:rsid w:val="00BE3380"/>
    <w:rsid w:val="00BE4A57"/>
    <w:rsid w:val="00BE4ECA"/>
    <w:rsid w:val="00BE6751"/>
    <w:rsid w:val="00BE6FFD"/>
    <w:rsid w:val="00BE774B"/>
    <w:rsid w:val="00BE78E5"/>
    <w:rsid w:val="00BE7AEF"/>
    <w:rsid w:val="00BE7F9F"/>
    <w:rsid w:val="00BF0479"/>
    <w:rsid w:val="00BF151D"/>
    <w:rsid w:val="00BF15BD"/>
    <w:rsid w:val="00BF1932"/>
    <w:rsid w:val="00BF265D"/>
    <w:rsid w:val="00BF419A"/>
    <w:rsid w:val="00BF4702"/>
    <w:rsid w:val="00BF57BA"/>
    <w:rsid w:val="00BF67E6"/>
    <w:rsid w:val="00BF776D"/>
    <w:rsid w:val="00BF78D2"/>
    <w:rsid w:val="00BF7C50"/>
    <w:rsid w:val="00C00410"/>
    <w:rsid w:val="00C00BEE"/>
    <w:rsid w:val="00C010D2"/>
    <w:rsid w:val="00C01DF8"/>
    <w:rsid w:val="00C022F9"/>
    <w:rsid w:val="00C040CF"/>
    <w:rsid w:val="00C04A29"/>
    <w:rsid w:val="00C0502F"/>
    <w:rsid w:val="00C05B3A"/>
    <w:rsid w:val="00C05CAE"/>
    <w:rsid w:val="00C0668B"/>
    <w:rsid w:val="00C0761E"/>
    <w:rsid w:val="00C07DAB"/>
    <w:rsid w:val="00C10015"/>
    <w:rsid w:val="00C1011A"/>
    <w:rsid w:val="00C10712"/>
    <w:rsid w:val="00C10A55"/>
    <w:rsid w:val="00C110DC"/>
    <w:rsid w:val="00C11C9D"/>
    <w:rsid w:val="00C12555"/>
    <w:rsid w:val="00C12ED6"/>
    <w:rsid w:val="00C13A0D"/>
    <w:rsid w:val="00C14333"/>
    <w:rsid w:val="00C1436A"/>
    <w:rsid w:val="00C15003"/>
    <w:rsid w:val="00C15438"/>
    <w:rsid w:val="00C1567C"/>
    <w:rsid w:val="00C15BD1"/>
    <w:rsid w:val="00C164F0"/>
    <w:rsid w:val="00C1714F"/>
    <w:rsid w:val="00C17655"/>
    <w:rsid w:val="00C2035E"/>
    <w:rsid w:val="00C209A7"/>
    <w:rsid w:val="00C209F8"/>
    <w:rsid w:val="00C21F87"/>
    <w:rsid w:val="00C224CF"/>
    <w:rsid w:val="00C22C16"/>
    <w:rsid w:val="00C231C5"/>
    <w:rsid w:val="00C24611"/>
    <w:rsid w:val="00C2504D"/>
    <w:rsid w:val="00C25354"/>
    <w:rsid w:val="00C25C03"/>
    <w:rsid w:val="00C26679"/>
    <w:rsid w:val="00C26F03"/>
    <w:rsid w:val="00C2794E"/>
    <w:rsid w:val="00C27CD4"/>
    <w:rsid w:val="00C27E01"/>
    <w:rsid w:val="00C30A4F"/>
    <w:rsid w:val="00C31751"/>
    <w:rsid w:val="00C31890"/>
    <w:rsid w:val="00C318F0"/>
    <w:rsid w:val="00C3330E"/>
    <w:rsid w:val="00C333A0"/>
    <w:rsid w:val="00C33602"/>
    <w:rsid w:val="00C33839"/>
    <w:rsid w:val="00C33DCB"/>
    <w:rsid w:val="00C33EB0"/>
    <w:rsid w:val="00C347F4"/>
    <w:rsid w:val="00C35293"/>
    <w:rsid w:val="00C35335"/>
    <w:rsid w:val="00C353CB"/>
    <w:rsid w:val="00C371E3"/>
    <w:rsid w:val="00C373C1"/>
    <w:rsid w:val="00C3758C"/>
    <w:rsid w:val="00C376B7"/>
    <w:rsid w:val="00C37E05"/>
    <w:rsid w:val="00C4066C"/>
    <w:rsid w:val="00C40805"/>
    <w:rsid w:val="00C40D1D"/>
    <w:rsid w:val="00C416E7"/>
    <w:rsid w:val="00C42630"/>
    <w:rsid w:val="00C430E3"/>
    <w:rsid w:val="00C4311C"/>
    <w:rsid w:val="00C4364C"/>
    <w:rsid w:val="00C43737"/>
    <w:rsid w:val="00C44E55"/>
    <w:rsid w:val="00C4532F"/>
    <w:rsid w:val="00C46B12"/>
    <w:rsid w:val="00C47654"/>
    <w:rsid w:val="00C47AB3"/>
    <w:rsid w:val="00C505FC"/>
    <w:rsid w:val="00C50C1A"/>
    <w:rsid w:val="00C50CA6"/>
    <w:rsid w:val="00C50D1B"/>
    <w:rsid w:val="00C50EDC"/>
    <w:rsid w:val="00C51ACE"/>
    <w:rsid w:val="00C51C0B"/>
    <w:rsid w:val="00C522A0"/>
    <w:rsid w:val="00C53CC2"/>
    <w:rsid w:val="00C53E4E"/>
    <w:rsid w:val="00C546C8"/>
    <w:rsid w:val="00C551EE"/>
    <w:rsid w:val="00C55926"/>
    <w:rsid w:val="00C567CD"/>
    <w:rsid w:val="00C575D4"/>
    <w:rsid w:val="00C57813"/>
    <w:rsid w:val="00C5789D"/>
    <w:rsid w:val="00C60AC6"/>
    <w:rsid w:val="00C61071"/>
    <w:rsid w:val="00C61178"/>
    <w:rsid w:val="00C61CCE"/>
    <w:rsid w:val="00C63D46"/>
    <w:rsid w:val="00C640EE"/>
    <w:rsid w:val="00C641BC"/>
    <w:rsid w:val="00C645DD"/>
    <w:rsid w:val="00C64F17"/>
    <w:rsid w:val="00C65466"/>
    <w:rsid w:val="00C6570B"/>
    <w:rsid w:val="00C65819"/>
    <w:rsid w:val="00C66D54"/>
    <w:rsid w:val="00C67853"/>
    <w:rsid w:val="00C67BFE"/>
    <w:rsid w:val="00C706CF"/>
    <w:rsid w:val="00C70A41"/>
    <w:rsid w:val="00C70C66"/>
    <w:rsid w:val="00C70FFA"/>
    <w:rsid w:val="00C71198"/>
    <w:rsid w:val="00C71842"/>
    <w:rsid w:val="00C71928"/>
    <w:rsid w:val="00C72FCE"/>
    <w:rsid w:val="00C73C2C"/>
    <w:rsid w:val="00C73F4B"/>
    <w:rsid w:val="00C74579"/>
    <w:rsid w:val="00C7481C"/>
    <w:rsid w:val="00C750D4"/>
    <w:rsid w:val="00C759CB"/>
    <w:rsid w:val="00C76852"/>
    <w:rsid w:val="00C76D96"/>
    <w:rsid w:val="00C77DC7"/>
    <w:rsid w:val="00C80553"/>
    <w:rsid w:val="00C80602"/>
    <w:rsid w:val="00C808AE"/>
    <w:rsid w:val="00C80EE6"/>
    <w:rsid w:val="00C81191"/>
    <w:rsid w:val="00C815EE"/>
    <w:rsid w:val="00C82106"/>
    <w:rsid w:val="00C82E83"/>
    <w:rsid w:val="00C8302F"/>
    <w:rsid w:val="00C83242"/>
    <w:rsid w:val="00C8383A"/>
    <w:rsid w:val="00C84F13"/>
    <w:rsid w:val="00C85553"/>
    <w:rsid w:val="00C857E0"/>
    <w:rsid w:val="00C858AB"/>
    <w:rsid w:val="00C85D6F"/>
    <w:rsid w:val="00C85D7C"/>
    <w:rsid w:val="00C86E25"/>
    <w:rsid w:val="00C874AD"/>
    <w:rsid w:val="00C8759F"/>
    <w:rsid w:val="00C87DE7"/>
    <w:rsid w:val="00C90AD6"/>
    <w:rsid w:val="00C9110E"/>
    <w:rsid w:val="00C919C9"/>
    <w:rsid w:val="00C91E0D"/>
    <w:rsid w:val="00C924D6"/>
    <w:rsid w:val="00C9255B"/>
    <w:rsid w:val="00C93086"/>
    <w:rsid w:val="00C936CD"/>
    <w:rsid w:val="00C9379B"/>
    <w:rsid w:val="00C93A7D"/>
    <w:rsid w:val="00C93BA4"/>
    <w:rsid w:val="00C93C62"/>
    <w:rsid w:val="00C93EF9"/>
    <w:rsid w:val="00C94768"/>
    <w:rsid w:val="00C94CFD"/>
    <w:rsid w:val="00C953E3"/>
    <w:rsid w:val="00C95807"/>
    <w:rsid w:val="00C9597B"/>
    <w:rsid w:val="00C959F6"/>
    <w:rsid w:val="00C95B1A"/>
    <w:rsid w:val="00C967A9"/>
    <w:rsid w:val="00C967CE"/>
    <w:rsid w:val="00C9783C"/>
    <w:rsid w:val="00CA1324"/>
    <w:rsid w:val="00CA31C2"/>
    <w:rsid w:val="00CA3E87"/>
    <w:rsid w:val="00CA4226"/>
    <w:rsid w:val="00CA4D23"/>
    <w:rsid w:val="00CA4E12"/>
    <w:rsid w:val="00CA5204"/>
    <w:rsid w:val="00CA5312"/>
    <w:rsid w:val="00CA66C3"/>
    <w:rsid w:val="00CA69CE"/>
    <w:rsid w:val="00CA7773"/>
    <w:rsid w:val="00CA7D2E"/>
    <w:rsid w:val="00CB0466"/>
    <w:rsid w:val="00CB0F8E"/>
    <w:rsid w:val="00CB1329"/>
    <w:rsid w:val="00CB14C6"/>
    <w:rsid w:val="00CB22DA"/>
    <w:rsid w:val="00CB3720"/>
    <w:rsid w:val="00CB388D"/>
    <w:rsid w:val="00CB3BAB"/>
    <w:rsid w:val="00CB3F74"/>
    <w:rsid w:val="00CB45E5"/>
    <w:rsid w:val="00CB4747"/>
    <w:rsid w:val="00CB5BCE"/>
    <w:rsid w:val="00CB6097"/>
    <w:rsid w:val="00CB6368"/>
    <w:rsid w:val="00CB6F48"/>
    <w:rsid w:val="00CB76C8"/>
    <w:rsid w:val="00CB7877"/>
    <w:rsid w:val="00CC0109"/>
    <w:rsid w:val="00CC0D80"/>
    <w:rsid w:val="00CC25C4"/>
    <w:rsid w:val="00CC2974"/>
    <w:rsid w:val="00CC359B"/>
    <w:rsid w:val="00CC3CA1"/>
    <w:rsid w:val="00CC4297"/>
    <w:rsid w:val="00CC5016"/>
    <w:rsid w:val="00CC531C"/>
    <w:rsid w:val="00CC620C"/>
    <w:rsid w:val="00CC6B10"/>
    <w:rsid w:val="00CC6BA7"/>
    <w:rsid w:val="00CC700F"/>
    <w:rsid w:val="00CC7FEF"/>
    <w:rsid w:val="00CD10C5"/>
    <w:rsid w:val="00CD188F"/>
    <w:rsid w:val="00CD1F78"/>
    <w:rsid w:val="00CD2731"/>
    <w:rsid w:val="00CD2918"/>
    <w:rsid w:val="00CD2A9C"/>
    <w:rsid w:val="00CD427D"/>
    <w:rsid w:val="00CD43E4"/>
    <w:rsid w:val="00CD445C"/>
    <w:rsid w:val="00CD450F"/>
    <w:rsid w:val="00CD4666"/>
    <w:rsid w:val="00CD4C07"/>
    <w:rsid w:val="00CD5615"/>
    <w:rsid w:val="00CD56E7"/>
    <w:rsid w:val="00CD595C"/>
    <w:rsid w:val="00CD5FAA"/>
    <w:rsid w:val="00CD631E"/>
    <w:rsid w:val="00CD6443"/>
    <w:rsid w:val="00CD65FD"/>
    <w:rsid w:val="00CD68F8"/>
    <w:rsid w:val="00CD73B0"/>
    <w:rsid w:val="00CD77D9"/>
    <w:rsid w:val="00CE126F"/>
    <w:rsid w:val="00CE1B5F"/>
    <w:rsid w:val="00CE1C5F"/>
    <w:rsid w:val="00CE226D"/>
    <w:rsid w:val="00CE2925"/>
    <w:rsid w:val="00CE2927"/>
    <w:rsid w:val="00CE2F8D"/>
    <w:rsid w:val="00CE380E"/>
    <w:rsid w:val="00CE3C30"/>
    <w:rsid w:val="00CE43F5"/>
    <w:rsid w:val="00CE52B1"/>
    <w:rsid w:val="00CE69D2"/>
    <w:rsid w:val="00CE7921"/>
    <w:rsid w:val="00CE7CBF"/>
    <w:rsid w:val="00CE7CEA"/>
    <w:rsid w:val="00CF00B5"/>
    <w:rsid w:val="00CF07DB"/>
    <w:rsid w:val="00CF07EF"/>
    <w:rsid w:val="00CF0C56"/>
    <w:rsid w:val="00CF0E9F"/>
    <w:rsid w:val="00CF0FE1"/>
    <w:rsid w:val="00CF1DAC"/>
    <w:rsid w:val="00CF1DC6"/>
    <w:rsid w:val="00CF2B43"/>
    <w:rsid w:val="00CF3068"/>
    <w:rsid w:val="00CF3D25"/>
    <w:rsid w:val="00CF4C84"/>
    <w:rsid w:val="00CF5150"/>
    <w:rsid w:val="00CF67EA"/>
    <w:rsid w:val="00CF69FE"/>
    <w:rsid w:val="00CF6D32"/>
    <w:rsid w:val="00CF755F"/>
    <w:rsid w:val="00D00F05"/>
    <w:rsid w:val="00D01014"/>
    <w:rsid w:val="00D0122E"/>
    <w:rsid w:val="00D0162F"/>
    <w:rsid w:val="00D023D2"/>
    <w:rsid w:val="00D024D9"/>
    <w:rsid w:val="00D029C5"/>
    <w:rsid w:val="00D03B14"/>
    <w:rsid w:val="00D03B45"/>
    <w:rsid w:val="00D0416F"/>
    <w:rsid w:val="00D04252"/>
    <w:rsid w:val="00D0471D"/>
    <w:rsid w:val="00D048B0"/>
    <w:rsid w:val="00D04FF5"/>
    <w:rsid w:val="00D0522B"/>
    <w:rsid w:val="00D05795"/>
    <w:rsid w:val="00D05D41"/>
    <w:rsid w:val="00D062DE"/>
    <w:rsid w:val="00D06A24"/>
    <w:rsid w:val="00D10F78"/>
    <w:rsid w:val="00D1107D"/>
    <w:rsid w:val="00D11110"/>
    <w:rsid w:val="00D1167C"/>
    <w:rsid w:val="00D12144"/>
    <w:rsid w:val="00D12579"/>
    <w:rsid w:val="00D12BB2"/>
    <w:rsid w:val="00D12C91"/>
    <w:rsid w:val="00D132CC"/>
    <w:rsid w:val="00D139E4"/>
    <w:rsid w:val="00D13B8C"/>
    <w:rsid w:val="00D14923"/>
    <w:rsid w:val="00D14A74"/>
    <w:rsid w:val="00D157FA"/>
    <w:rsid w:val="00D16535"/>
    <w:rsid w:val="00D17236"/>
    <w:rsid w:val="00D175FC"/>
    <w:rsid w:val="00D203B0"/>
    <w:rsid w:val="00D20D91"/>
    <w:rsid w:val="00D21678"/>
    <w:rsid w:val="00D217D8"/>
    <w:rsid w:val="00D22356"/>
    <w:rsid w:val="00D22366"/>
    <w:rsid w:val="00D2284E"/>
    <w:rsid w:val="00D2374A"/>
    <w:rsid w:val="00D237A4"/>
    <w:rsid w:val="00D23DD9"/>
    <w:rsid w:val="00D248AB"/>
    <w:rsid w:val="00D249F4"/>
    <w:rsid w:val="00D24D4A"/>
    <w:rsid w:val="00D25775"/>
    <w:rsid w:val="00D25EBD"/>
    <w:rsid w:val="00D264D9"/>
    <w:rsid w:val="00D268BF"/>
    <w:rsid w:val="00D3050E"/>
    <w:rsid w:val="00D30579"/>
    <w:rsid w:val="00D30FBD"/>
    <w:rsid w:val="00D3155E"/>
    <w:rsid w:val="00D32C5F"/>
    <w:rsid w:val="00D33DE0"/>
    <w:rsid w:val="00D35318"/>
    <w:rsid w:val="00D35489"/>
    <w:rsid w:val="00D3618B"/>
    <w:rsid w:val="00D365AB"/>
    <w:rsid w:val="00D36F26"/>
    <w:rsid w:val="00D37567"/>
    <w:rsid w:val="00D376A5"/>
    <w:rsid w:val="00D40DF2"/>
    <w:rsid w:val="00D413AE"/>
    <w:rsid w:val="00D41909"/>
    <w:rsid w:val="00D4367E"/>
    <w:rsid w:val="00D43BA4"/>
    <w:rsid w:val="00D45210"/>
    <w:rsid w:val="00D4658A"/>
    <w:rsid w:val="00D47023"/>
    <w:rsid w:val="00D47F52"/>
    <w:rsid w:val="00D5042D"/>
    <w:rsid w:val="00D5050E"/>
    <w:rsid w:val="00D50EC7"/>
    <w:rsid w:val="00D524D3"/>
    <w:rsid w:val="00D52751"/>
    <w:rsid w:val="00D52798"/>
    <w:rsid w:val="00D52C5A"/>
    <w:rsid w:val="00D52DA7"/>
    <w:rsid w:val="00D532C7"/>
    <w:rsid w:val="00D53318"/>
    <w:rsid w:val="00D5374A"/>
    <w:rsid w:val="00D53B0B"/>
    <w:rsid w:val="00D54705"/>
    <w:rsid w:val="00D562F0"/>
    <w:rsid w:val="00D61478"/>
    <w:rsid w:val="00D616A9"/>
    <w:rsid w:val="00D6230D"/>
    <w:rsid w:val="00D6284F"/>
    <w:rsid w:val="00D628D3"/>
    <w:rsid w:val="00D62A07"/>
    <w:rsid w:val="00D62C2A"/>
    <w:rsid w:val="00D630B1"/>
    <w:rsid w:val="00D6386A"/>
    <w:rsid w:val="00D64A2C"/>
    <w:rsid w:val="00D65D8C"/>
    <w:rsid w:val="00D668B4"/>
    <w:rsid w:val="00D70801"/>
    <w:rsid w:val="00D724D8"/>
    <w:rsid w:val="00D728C0"/>
    <w:rsid w:val="00D73E7D"/>
    <w:rsid w:val="00D748E1"/>
    <w:rsid w:val="00D75229"/>
    <w:rsid w:val="00D7551C"/>
    <w:rsid w:val="00D756C7"/>
    <w:rsid w:val="00D770CB"/>
    <w:rsid w:val="00D77A29"/>
    <w:rsid w:val="00D77B0C"/>
    <w:rsid w:val="00D77DF2"/>
    <w:rsid w:val="00D80A92"/>
    <w:rsid w:val="00D81407"/>
    <w:rsid w:val="00D81D33"/>
    <w:rsid w:val="00D82636"/>
    <w:rsid w:val="00D82B5A"/>
    <w:rsid w:val="00D841DD"/>
    <w:rsid w:val="00D843E2"/>
    <w:rsid w:val="00D87C9F"/>
    <w:rsid w:val="00D87CBE"/>
    <w:rsid w:val="00D87E3E"/>
    <w:rsid w:val="00D9005C"/>
    <w:rsid w:val="00D90345"/>
    <w:rsid w:val="00D905A2"/>
    <w:rsid w:val="00D91408"/>
    <w:rsid w:val="00D91AF9"/>
    <w:rsid w:val="00D91C2E"/>
    <w:rsid w:val="00D91F70"/>
    <w:rsid w:val="00D92924"/>
    <w:rsid w:val="00D930A7"/>
    <w:rsid w:val="00D9363B"/>
    <w:rsid w:val="00D9416B"/>
    <w:rsid w:val="00D94390"/>
    <w:rsid w:val="00D94906"/>
    <w:rsid w:val="00D94A4E"/>
    <w:rsid w:val="00D94E25"/>
    <w:rsid w:val="00D9559A"/>
    <w:rsid w:val="00D972BC"/>
    <w:rsid w:val="00D9775F"/>
    <w:rsid w:val="00DA0532"/>
    <w:rsid w:val="00DA13DF"/>
    <w:rsid w:val="00DA1748"/>
    <w:rsid w:val="00DA1F48"/>
    <w:rsid w:val="00DA31CF"/>
    <w:rsid w:val="00DA3474"/>
    <w:rsid w:val="00DA394C"/>
    <w:rsid w:val="00DA3B64"/>
    <w:rsid w:val="00DA4522"/>
    <w:rsid w:val="00DA4D4F"/>
    <w:rsid w:val="00DA51E9"/>
    <w:rsid w:val="00DA58D2"/>
    <w:rsid w:val="00DA5D5A"/>
    <w:rsid w:val="00DA622C"/>
    <w:rsid w:val="00DA66AE"/>
    <w:rsid w:val="00DA6EA6"/>
    <w:rsid w:val="00DA72F5"/>
    <w:rsid w:val="00DB02FC"/>
    <w:rsid w:val="00DB0826"/>
    <w:rsid w:val="00DB14A7"/>
    <w:rsid w:val="00DB19B3"/>
    <w:rsid w:val="00DB1D2B"/>
    <w:rsid w:val="00DB1F38"/>
    <w:rsid w:val="00DB2198"/>
    <w:rsid w:val="00DB2650"/>
    <w:rsid w:val="00DB3A52"/>
    <w:rsid w:val="00DB4760"/>
    <w:rsid w:val="00DB558E"/>
    <w:rsid w:val="00DB5A27"/>
    <w:rsid w:val="00DB5EEB"/>
    <w:rsid w:val="00DB6739"/>
    <w:rsid w:val="00DB6DD0"/>
    <w:rsid w:val="00DB7CD9"/>
    <w:rsid w:val="00DB7D7B"/>
    <w:rsid w:val="00DC1093"/>
    <w:rsid w:val="00DC155D"/>
    <w:rsid w:val="00DC1A75"/>
    <w:rsid w:val="00DC1F03"/>
    <w:rsid w:val="00DC22CA"/>
    <w:rsid w:val="00DC296E"/>
    <w:rsid w:val="00DC32A8"/>
    <w:rsid w:val="00DC3876"/>
    <w:rsid w:val="00DC56AE"/>
    <w:rsid w:val="00DC5776"/>
    <w:rsid w:val="00DC5CC3"/>
    <w:rsid w:val="00DC683B"/>
    <w:rsid w:val="00DC6F07"/>
    <w:rsid w:val="00DC73A8"/>
    <w:rsid w:val="00DC7698"/>
    <w:rsid w:val="00DD0310"/>
    <w:rsid w:val="00DD14D6"/>
    <w:rsid w:val="00DD1D37"/>
    <w:rsid w:val="00DD1D4D"/>
    <w:rsid w:val="00DD24AE"/>
    <w:rsid w:val="00DD2EDA"/>
    <w:rsid w:val="00DD33FB"/>
    <w:rsid w:val="00DD4C45"/>
    <w:rsid w:val="00DD4E8A"/>
    <w:rsid w:val="00DD68CF"/>
    <w:rsid w:val="00DD72D0"/>
    <w:rsid w:val="00DD73C2"/>
    <w:rsid w:val="00DE04B7"/>
    <w:rsid w:val="00DE0AC2"/>
    <w:rsid w:val="00DE1AA0"/>
    <w:rsid w:val="00DE24B3"/>
    <w:rsid w:val="00DE2D60"/>
    <w:rsid w:val="00DE31BB"/>
    <w:rsid w:val="00DE3EAD"/>
    <w:rsid w:val="00DE41AC"/>
    <w:rsid w:val="00DE4C91"/>
    <w:rsid w:val="00DE5ACB"/>
    <w:rsid w:val="00DE5C81"/>
    <w:rsid w:val="00DE5CF9"/>
    <w:rsid w:val="00DE6481"/>
    <w:rsid w:val="00DE6985"/>
    <w:rsid w:val="00DE7005"/>
    <w:rsid w:val="00DE716D"/>
    <w:rsid w:val="00DE7867"/>
    <w:rsid w:val="00DE7EBC"/>
    <w:rsid w:val="00DF0712"/>
    <w:rsid w:val="00DF091F"/>
    <w:rsid w:val="00DF0F28"/>
    <w:rsid w:val="00DF24DE"/>
    <w:rsid w:val="00DF298F"/>
    <w:rsid w:val="00DF2B6C"/>
    <w:rsid w:val="00DF3A07"/>
    <w:rsid w:val="00DF3A80"/>
    <w:rsid w:val="00DF44D2"/>
    <w:rsid w:val="00DF467A"/>
    <w:rsid w:val="00DF5B0E"/>
    <w:rsid w:val="00DF6F85"/>
    <w:rsid w:val="00DF6FCE"/>
    <w:rsid w:val="00DF784D"/>
    <w:rsid w:val="00DF7C5B"/>
    <w:rsid w:val="00E002EE"/>
    <w:rsid w:val="00E00EA5"/>
    <w:rsid w:val="00E012AA"/>
    <w:rsid w:val="00E01EE6"/>
    <w:rsid w:val="00E02CEE"/>
    <w:rsid w:val="00E03A8F"/>
    <w:rsid w:val="00E04106"/>
    <w:rsid w:val="00E0419F"/>
    <w:rsid w:val="00E043EF"/>
    <w:rsid w:val="00E04C64"/>
    <w:rsid w:val="00E04DF4"/>
    <w:rsid w:val="00E04E31"/>
    <w:rsid w:val="00E0535F"/>
    <w:rsid w:val="00E058EE"/>
    <w:rsid w:val="00E05DA4"/>
    <w:rsid w:val="00E070CC"/>
    <w:rsid w:val="00E070F5"/>
    <w:rsid w:val="00E072FB"/>
    <w:rsid w:val="00E074DA"/>
    <w:rsid w:val="00E07F3A"/>
    <w:rsid w:val="00E100E4"/>
    <w:rsid w:val="00E100F5"/>
    <w:rsid w:val="00E12094"/>
    <w:rsid w:val="00E123B4"/>
    <w:rsid w:val="00E1245F"/>
    <w:rsid w:val="00E1267F"/>
    <w:rsid w:val="00E12776"/>
    <w:rsid w:val="00E129D1"/>
    <w:rsid w:val="00E12C1F"/>
    <w:rsid w:val="00E12F9D"/>
    <w:rsid w:val="00E1340D"/>
    <w:rsid w:val="00E134A5"/>
    <w:rsid w:val="00E13D1E"/>
    <w:rsid w:val="00E13E1A"/>
    <w:rsid w:val="00E144B5"/>
    <w:rsid w:val="00E156B2"/>
    <w:rsid w:val="00E16447"/>
    <w:rsid w:val="00E16A74"/>
    <w:rsid w:val="00E179A8"/>
    <w:rsid w:val="00E17C5B"/>
    <w:rsid w:val="00E17E09"/>
    <w:rsid w:val="00E20231"/>
    <w:rsid w:val="00E205F0"/>
    <w:rsid w:val="00E20FFC"/>
    <w:rsid w:val="00E22A53"/>
    <w:rsid w:val="00E25297"/>
    <w:rsid w:val="00E25CBD"/>
    <w:rsid w:val="00E26E11"/>
    <w:rsid w:val="00E30533"/>
    <w:rsid w:val="00E308A0"/>
    <w:rsid w:val="00E30B99"/>
    <w:rsid w:val="00E30D4B"/>
    <w:rsid w:val="00E311BD"/>
    <w:rsid w:val="00E31563"/>
    <w:rsid w:val="00E3167D"/>
    <w:rsid w:val="00E324C4"/>
    <w:rsid w:val="00E32963"/>
    <w:rsid w:val="00E34F75"/>
    <w:rsid w:val="00E3559E"/>
    <w:rsid w:val="00E3594A"/>
    <w:rsid w:val="00E36666"/>
    <w:rsid w:val="00E3666B"/>
    <w:rsid w:val="00E36CB4"/>
    <w:rsid w:val="00E36FED"/>
    <w:rsid w:val="00E37685"/>
    <w:rsid w:val="00E37FA9"/>
    <w:rsid w:val="00E40730"/>
    <w:rsid w:val="00E409F2"/>
    <w:rsid w:val="00E40F3A"/>
    <w:rsid w:val="00E4102E"/>
    <w:rsid w:val="00E41DAA"/>
    <w:rsid w:val="00E440BB"/>
    <w:rsid w:val="00E449E5"/>
    <w:rsid w:val="00E449EE"/>
    <w:rsid w:val="00E453EA"/>
    <w:rsid w:val="00E45D24"/>
    <w:rsid w:val="00E466F4"/>
    <w:rsid w:val="00E46A9C"/>
    <w:rsid w:val="00E50275"/>
    <w:rsid w:val="00E50329"/>
    <w:rsid w:val="00E50593"/>
    <w:rsid w:val="00E51204"/>
    <w:rsid w:val="00E52098"/>
    <w:rsid w:val="00E52130"/>
    <w:rsid w:val="00E521AD"/>
    <w:rsid w:val="00E5356E"/>
    <w:rsid w:val="00E5381B"/>
    <w:rsid w:val="00E53A81"/>
    <w:rsid w:val="00E547AE"/>
    <w:rsid w:val="00E54832"/>
    <w:rsid w:val="00E54CA1"/>
    <w:rsid w:val="00E55053"/>
    <w:rsid w:val="00E561A0"/>
    <w:rsid w:val="00E56D3D"/>
    <w:rsid w:val="00E57082"/>
    <w:rsid w:val="00E570BD"/>
    <w:rsid w:val="00E5794E"/>
    <w:rsid w:val="00E602EC"/>
    <w:rsid w:val="00E605A6"/>
    <w:rsid w:val="00E60DDE"/>
    <w:rsid w:val="00E60FDC"/>
    <w:rsid w:val="00E6141D"/>
    <w:rsid w:val="00E61B22"/>
    <w:rsid w:val="00E61CA8"/>
    <w:rsid w:val="00E629C4"/>
    <w:rsid w:val="00E62C30"/>
    <w:rsid w:val="00E62FA9"/>
    <w:rsid w:val="00E63E79"/>
    <w:rsid w:val="00E64073"/>
    <w:rsid w:val="00E64B14"/>
    <w:rsid w:val="00E64C70"/>
    <w:rsid w:val="00E64EAC"/>
    <w:rsid w:val="00E650FA"/>
    <w:rsid w:val="00E6536B"/>
    <w:rsid w:val="00E65E6C"/>
    <w:rsid w:val="00E66406"/>
    <w:rsid w:val="00E6671F"/>
    <w:rsid w:val="00E66C32"/>
    <w:rsid w:val="00E66ECE"/>
    <w:rsid w:val="00E67293"/>
    <w:rsid w:val="00E673ED"/>
    <w:rsid w:val="00E676E9"/>
    <w:rsid w:val="00E67DA0"/>
    <w:rsid w:val="00E70C85"/>
    <w:rsid w:val="00E727B2"/>
    <w:rsid w:val="00E727B4"/>
    <w:rsid w:val="00E73701"/>
    <w:rsid w:val="00E74A5E"/>
    <w:rsid w:val="00E752BA"/>
    <w:rsid w:val="00E75AC7"/>
    <w:rsid w:val="00E765F2"/>
    <w:rsid w:val="00E7679A"/>
    <w:rsid w:val="00E76900"/>
    <w:rsid w:val="00E80F13"/>
    <w:rsid w:val="00E819C1"/>
    <w:rsid w:val="00E829BD"/>
    <w:rsid w:val="00E82A6B"/>
    <w:rsid w:val="00E832FF"/>
    <w:rsid w:val="00E83935"/>
    <w:rsid w:val="00E83C1E"/>
    <w:rsid w:val="00E848FD"/>
    <w:rsid w:val="00E84957"/>
    <w:rsid w:val="00E84FBF"/>
    <w:rsid w:val="00E860E5"/>
    <w:rsid w:val="00E871ED"/>
    <w:rsid w:val="00E87323"/>
    <w:rsid w:val="00E87455"/>
    <w:rsid w:val="00E879F3"/>
    <w:rsid w:val="00E87DAB"/>
    <w:rsid w:val="00E90B87"/>
    <w:rsid w:val="00E91507"/>
    <w:rsid w:val="00E9179F"/>
    <w:rsid w:val="00E918AF"/>
    <w:rsid w:val="00E919CB"/>
    <w:rsid w:val="00E92528"/>
    <w:rsid w:val="00E92715"/>
    <w:rsid w:val="00E92A94"/>
    <w:rsid w:val="00E93171"/>
    <w:rsid w:val="00E94CDF"/>
    <w:rsid w:val="00E94E4A"/>
    <w:rsid w:val="00E94FA4"/>
    <w:rsid w:val="00E9519E"/>
    <w:rsid w:val="00E95211"/>
    <w:rsid w:val="00E96A05"/>
    <w:rsid w:val="00E96A45"/>
    <w:rsid w:val="00E96C49"/>
    <w:rsid w:val="00E96E84"/>
    <w:rsid w:val="00E97194"/>
    <w:rsid w:val="00EA0589"/>
    <w:rsid w:val="00EA0862"/>
    <w:rsid w:val="00EA0C7E"/>
    <w:rsid w:val="00EA0CDE"/>
    <w:rsid w:val="00EA11B2"/>
    <w:rsid w:val="00EA13E3"/>
    <w:rsid w:val="00EA1AC7"/>
    <w:rsid w:val="00EA3CF4"/>
    <w:rsid w:val="00EA4177"/>
    <w:rsid w:val="00EA4207"/>
    <w:rsid w:val="00EA46FD"/>
    <w:rsid w:val="00EA4DF1"/>
    <w:rsid w:val="00EA57B5"/>
    <w:rsid w:val="00EA5CBD"/>
    <w:rsid w:val="00EA5D36"/>
    <w:rsid w:val="00EA646D"/>
    <w:rsid w:val="00EA74A3"/>
    <w:rsid w:val="00EA77AA"/>
    <w:rsid w:val="00EA783B"/>
    <w:rsid w:val="00EB028D"/>
    <w:rsid w:val="00EB05B7"/>
    <w:rsid w:val="00EB10E0"/>
    <w:rsid w:val="00EB112A"/>
    <w:rsid w:val="00EB1757"/>
    <w:rsid w:val="00EB1882"/>
    <w:rsid w:val="00EB191A"/>
    <w:rsid w:val="00EB208E"/>
    <w:rsid w:val="00EB397A"/>
    <w:rsid w:val="00EB3EF0"/>
    <w:rsid w:val="00EB3FEF"/>
    <w:rsid w:val="00EB4A26"/>
    <w:rsid w:val="00EB501B"/>
    <w:rsid w:val="00EB5193"/>
    <w:rsid w:val="00EB5268"/>
    <w:rsid w:val="00EB5FFD"/>
    <w:rsid w:val="00EB624C"/>
    <w:rsid w:val="00EB63EB"/>
    <w:rsid w:val="00EB65C8"/>
    <w:rsid w:val="00EB6CA8"/>
    <w:rsid w:val="00EB76B6"/>
    <w:rsid w:val="00EB7DFA"/>
    <w:rsid w:val="00EB7EE5"/>
    <w:rsid w:val="00EC06FB"/>
    <w:rsid w:val="00EC0AF0"/>
    <w:rsid w:val="00EC0DAC"/>
    <w:rsid w:val="00EC161B"/>
    <w:rsid w:val="00EC1ACF"/>
    <w:rsid w:val="00EC218D"/>
    <w:rsid w:val="00EC23CF"/>
    <w:rsid w:val="00EC2F1F"/>
    <w:rsid w:val="00EC4847"/>
    <w:rsid w:val="00EC4C85"/>
    <w:rsid w:val="00EC4ECF"/>
    <w:rsid w:val="00EC6018"/>
    <w:rsid w:val="00EC60B5"/>
    <w:rsid w:val="00EC6456"/>
    <w:rsid w:val="00EC6662"/>
    <w:rsid w:val="00EC678B"/>
    <w:rsid w:val="00EC6828"/>
    <w:rsid w:val="00EC68FE"/>
    <w:rsid w:val="00EC7013"/>
    <w:rsid w:val="00EC718F"/>
    <w:rsid w:val="00EC730E"/>
    <w:rsid w:val="00EC74E9"/>
    <w:rsid w:val="00EC7860"/>
    <w:rsid w:val="00ED16D4"/>
    <w:rsid w:val="00ED16F4"/>
    <w:rsid w:val="00ED1BD8"/>
    <w:rsid w:val="00ED24EF"/>
    <w:rsid w:val="00ED26ED"/>
    <w:rsid w:val="00ED2855"/>
    <w:rsid w:val="00ED3108"/>
    <w:rsid w:val="00ED3A82"/>
    <w:rsid w:val="00ED410D"/>
    <w:rsid w:val="00ED410F"/>
    <w:rsid w:val="00ED43EF"/>
    <w:rsid w:val="00ED4A2E"/>
    <w:rsid w:val="00ED4B99"/>
    <w:rsid w:val="00ED5594"/>
    <w:rsid w:val="00ED5967"/>
    <w:rsid w:val="00ED5B13"/>
    <w:rsid w:val="00ED5DAC"/>
    <w:rsid w:val="00ED622F"/>
    <w:rsid w:val="00ED6703"/>
    <w:rsid w:val="00ED7221"/>
    <w:rsid w:val="00ED755A"/>
    <w:rsid w:val="00EE0871"/>
    <w:rsid w:val="00EE16CD"/>
    <w:rsid w:val="00EE1A74"/>
    <w:rsid w:val="00EE1D57"/>
    <w:rsid w:val="00EE2067"/>
    <w:rsid w:val="00EE2B7A"/>
    <w:rsid w:val="00EE323A"/>
    <w:rsid w:val="00EE3282"/>
    <w:rsid w:val="00EE379B"/>
    <w:rsid w:val="00EE37A8"/>
    <w:rsid w:val="00EE40EF"/>
    <w:rsid w:val="00EE4587"/>
    <w:rsid w:val="00EE49FA"/>
    <w:rsid w:val="00EE4B1C"/>
    <w:rsid w:val="00EE4F3B"/>
    <w:rsid w:val="00EE507B"/>
    <w:rsid w:val="00EE58D5"/>
    <w:rsid w:val="00EE61EF"/>
    <w:rsid w:val="00EE63DF"/>
    <w:rsid w:val="00EE674C"/>
    <w:rsid w:val="00EE6849"/>
    <w:rsid w:val="00EE6E92"/>
    <w:rsid w:val="00EE6F28"/>
    <w:rsid w:val="00EE72F6"/>
    <w:rsid w:val="00EE77C2"/>
    <w:rsid w:val="00EF0120"/>
    <w:rsid w:val="00EF0389"/>
    <w:rsid w:val="00EF051B"/>
    <w:rsid w:val="00EF0670"/>
    <w:rsid w:val="00EF0E12"/>
    <w:rsid w:val="00EF0FF1"/>
    <w:rsid w:val="00EF158F"/>
    <w:rsid w:val="00EF2118"/>
    <w:rsid w:val="00EF29B1"/>
    <w:rsid w:val="00EF35AB"/>
    <w:rsid w:val="00EF3655"/>
    <w:rsid w:val="00EF36EC"/>
    <w:rsid w:val="00EF4052"/>
    <w:rsid w:val="00EF425A"/>
    <w:rsid w:val="00EF546C"/>
    <w:rsid w:val="00EF6019"/>
    <w:rsid w:val="00EF679F"/>
    <w:rsid w:val="00EF6B9F"/>
    <w:rsid w:val="00F00785"/>
    <w:rsid w:val="00F00952"/>
    <w:rsid w:val="00F017D9"/>
    <w:rsid w:val="00F0192B"/>
    <w:rsid w:val="00F01ECE"/>
    <w:rsid w:val="00F023A3"/>
    <w:rsid w:val="00F024ED"/>
    <w:rsid w:val="00F03FD3"/>
    <w:rsid w:val="00F04765"/>
    <w:rsid w:val="00F0484C"/>
    <w:rsid w:val="00F04D3C"/>
    <w:rsid w:val="00F04E40"/>
    <w:rsid w:val="00F0588C"/>
    <w:rsid w:val="00F0688B"/>
    <w:rsid w:val="00F06A4A"/>
    <w:rsid w:val="00F071CF"/>
    <w:rsid w:val="00F07301"/>
    <w:rsid w:val="00F07603"/>
    <w:rsid w:val="00F078E4"/>
    <w:rsid w:val="00F07B83"/>
    <w:rsid w:val="00F07D03"/>
    <w:rsid w:val="00F10B42"/>
    <w:rsid w:val="00F10C7C"/>
    <w:rsid w:val="00F11BE2"/>
    <w:rsid w:val="00F11D7F"/>
    <w:rsid w:val="00F11E1C"/>
    <w:rsid w:val="00F11FE8"/>
    <w:rsid w:val="00F12BEA"/>
    <w:rsid w:val="00F1323E"/>
    <w:rsid w:val="00F133CC"/>
    <w:rsid w:val="00F1350D"/>
    <w:rsid w:val="00F139A9"/>
    <w:rsid w:val="00F13E9E"/>
    <w:rsid w:val="00F1477A"/>
    <w:rsid w:val="00F14D22"/>
    <w:rsid w:val="00F14EE0"/>
    <w:rsid w:val="00F14FBD"/>
    <w:rsid w:val="00F160D7"/>
    <w:rsid w:val="00F1627B"/>
    <w:rsid w:val="00F16F6D"/>
    <w:rsid w:val="00F1708F"/>
    <w:rsid w:val="00F17D8B"/>
    <w:rsid w:val="00F2180B"/>
    <w:rsid w:val="00F21B3E"/>
    <w:rsid w:val="00F22A66"/>
    <w:rsid w:val="00F22B04"/>
    <w:rsid w:val="00F233F3"/>
    <w:rsid w:val="00F239CD"/>
    <w:rsid w:val="00F23E39"/>
    <w:rsid w:val="00F24295"/>
    <w:rsid w:val="00F24352"/>
    <w:rsid w:val="00F249BF"/>
    <w:rsid w:val="00F24A94"/>
    <w:rsid w:val="00F24C3C"/>
    <w:rsid w:val="00F24D28"/>
    <w:rsid w:val="00F24F9D"/>
    <w:rsid w:val="00F2592B"/>
    <w:rsid w:val="00F26B22"/>
    <w:rsid w:val="00F26B5C"/>
    <w:rsid w:val="00F26D38"/>
    <w:rsid w:val="00F2775F"/>
    <w:rsid w:val="00F27BF6"/>
    <w:rsid w:val="00F30E15"/>
    <w:rsid w:val="00F31ABB"/>
    <w:rsid w:val="00F3226B"/>
    <w:rsid w:val="00F323D8"/>
    <w:rsid w:val="00F32404"/>
    <w:rsid w:val="00F34961"/>
    <w:rsid w:val="00F34D15"/>
    <w:rsid w:val="00F351E9"/>
    <w:rsid w:val="00F355FE"/>
    <w:rsid w:val="00F36FCD"/>
    <w:rsid w:val="00F370B4"/>
    <w:rsid w:val="00F37738"/>
    <w:rsid w:val="00F40937"/>
    <w:rsid w:val="00F416C5"/>
    <w:rsid w:val="00F418E9"/>
    <w:rsid w:val="00F41A93"/>
    <w:rsid w:val="00F42357"/>
    <w:rsid w:val="00F4242A"/>
    <w:rsid w:val="00F42BB4"/>
    <w:rsid w:val="00F437C3"/>
    <w:rsid w:val="00F43AD2"/>
    <w:rsid w:val="00F43EED"/>
    <w:rsid w:val="00F4477B"/>
    <w:rsid w:val="00F4505B"/>
    <w:rsid w:val="00F45134"/>
    <w:rsid w:val="00F456B3"/>
    <w:rsid w:val="00F4597B"/>
    <w:rsid w:val="00F46858"/>
    <w:rsid w:val="00F47E05"/>
    <w:rsid w:val="00F5047E"/>
    <w:rsid w:val="00F506C8"/>
    <w:rsid w:val="00F5190B"/>
    <w:rsid w:val="00F51CC3"/>
    <w:rsid w:val="00F52130"/>
    <w:rsid w:val="00F5304D"/>
    <w:rsid w:val="00F53317"/>
    <w:rsid w:val="00F53794"/>
    <w:rsid w:val="00F5452D"/>
    <w:rsid w:val="00F54FC3"/>
    <w:rsid w:val="00F55700"/>
    <w:rsid w:val="00F55FBC"/>
    <w:rsid w:val="00F60622"/>
    <w:rsid w:val="00F60989"/>
    <w:rsid w:val="00F61622"/>
    <w:rsid w:val="00F62262"/>
    <w:rsid w:val="00F62AFB"/>
    <w:rsid w:val="00F62AFF"/>
    <w:rsid w:val="00F62DA0"/>
    <w:rsid w:val="00F63069"/>
    <w:rsid w:val="00F639CC"/>
    <w:rsid w:val="00F6492A"/>
    <w:rsid w:val="00F659B3"/>
    <w:rsid w:val="00F65D06"/>
    <w:rsid w:val="00F670CC"/>
    <w:rsid w:val="00F67239"/>
    <w:rsid w:val="00F67CD8"/>
    <w:rsid w:val="00F70A4F"/>
    <w:rsid w:val="00F71709"/>
    <w:rsid w:val="00F71B43"/>
    <w:rsid w:val="00F72164"/>
    <w:rsid w:val="00F7221B"/>
    <w:rsid w:val="00F72BD6"/>
    <w:rsid w:val="00F737A5"/>
    <w:rsid w:val="00F73B25"/>
    <w:rsid w:val="00F73EC9"/>
    <w:rsid w:val="00F75B92"/>
    <w:rsid w:val="00F75E33"/>
    <w:rsid w:val="00F76036"/>
    <w:rsid w:val="00F76DE4"/>
    <w:rsid w:val="00F76E67"/>
    <w:rsid w:val="00F776DD"/>
    <w:rsid w:val="00F77B41"/>
    <w:rsid w:val="00F80F31"/>
    <w:rsid w:val="00F81025"/>
    <w:rsid w:val="00F8106C"/>
    <w:rsid w:val="00F81120"/>
    <w:rsid w:val="00F81F58"/>
    <w:rsid w:val="00F83827"/>
    <w:rsid w:val="00F843B7"/>
    <w:rsid w:val="00F84D99"/>
    <w:rsid w:val="00F84F8C"/>
    <w:rsid w:val="00F851B8"/>
    <w:rsid w:val="00F869DE"/>
    <w:rsid w:val="00F86ACA"/>
    <w:rsid w:val="00F87BF7"/>
    <w:rsid w:val="00F908E5"/>
    <w:rsid w:val="00F909EF"/>
    <w:rsid w:val="00F910D1"/>
    <w:rsid w:val="00F91E5D"/>
    <w:rsid w:val="00F91F35"/>
    <w:rsid w:val="00F922F4"/>
    <w:rsid w:val="00F929E7"/>
    <w:rsid w:val="00F93D97"/>
    <w:rsid w:val="00F9550E"/>
    <w:rsid w:val="00F959CD"/>
    <w:rsid w:val="00F95B89"/>
    <w:rsid w:val="00F95CC4"/>
    <w:rsid w:val="00F95E29"/>
    <w:rsid w:val="00F96483"/>
    <w:rsid w:val="00F96EA5"/>
    <w:rsid w:val="00F96ECC"/>
    <w:rsid w:val="00F97181"/>
    <w:rsid w:val="00F97326"/>
    <w:rsid w:val="00FA0516"/>
    <w:rsid w:val="00FA091C"/>
    <w:rsid w:val="00FA099D"/>
    <w:rsid w:val="00FA13B4"/>
    <w:rsid w:val="00FA2A29"/>
    <w:rsid w:val="00FA310F"/>
    <w:rsid w:val="00FA3C48"/>
    <w:rsid w:val="00FA3FDB"/>
    <w:rsid w:val="00FA4583"/>
    <w:rsid w:val="00FA4A6B"/>
    <w:rsid w:val="00FA4F1B"/>
    <w:rsid w:val="00FA69E0"/>
    <w:rsid w:val="00FA6B04"/>
    <w:rsid w:val="00FA71DE"/>
    <w:rsid w:val="00FA76C5"/>
    <w:rsid w:val="00FA7D53"/>
    <w:rsid w:val="00FB0282"/>
    <w:rsid w:val="00FB1329"/>
    <w:rsid w:val="00FB1B3D"/>
    <w:rsid w:val="00FB1B4B"/>
    <w:rsid w:val="00FB1E0E"/>
    <w:rsid w:val="00FB2AA1"/>
    <w:rsid w:val="00FB2AF6"/>
    <w:rsid w:val="00FB2F78"/>
    <w:rsid w:val="00FB3097"/>
    <w:rsid w:val="00FB378D"/>
    <w:rsid w:val="00FB4D45"/>
    <w:rsid w:val="00FB610D"/>
    <w:rsid w:val="00FB6123"/>
    <w:rsid w:val="00FB674E"/>
    <w:rsid w:val="00FB7437"/>
    <w:rsid w:val="00FB76A7"/>
    <w:rsid w:val="00FC0E10"/>
    <w:rsid w:val="00FC37A3"/>
    <w:rsid w:val="00FC39B5"/>
    <w:rsid w:val="00FC3F5F"/>
    <w:rsid w:val="00FC4A1E"/>
    <w:rsid w:val="00FC5904"/>
    <w:rsid w:val="00FC67AA"/>
    <w:rsid w:val="00FC7CF7"/>
    <w:rsid w:val="00FC7E7E"/>
    <w:rsid w:val="00FC7ECB"/>
    <w:rsid w:val="00FC7FB3"/>
    <w:rsid w:val="00FD0010"/>
    <w:rsid w:val="00FD0718"/>
    <w:rsid w:val="00FD0783"/>
    <w:rsid w:val="00FD0AAC"/>
    <w:rsid w:val="00FD14B7"/>
    <w:rsid w:val="00FD270B"/>
    <w:rsid w:val="00FD28FF"/>
    <w:rsid w:val="00FD2ADB"/>
    <w:rsid w:val="00FD32A9"/>
    <w:rsid w:val="00FD3410"/>
    <w:rsid w:val="00FD35F4"/>
    <w:rsid w:val="00FD4342"/>
    <w:rsid w:val="00FD4B3B"/>
    <w:rsid w:val="00FD58D5"/>
    <w:rsid w:val="00FD6C55"/>
    <w:rsid w:val="00FD6D42"/>
    <w:rsid w:val="00FD7C49"/>
    <w:rsid w:val="00FE01CB"/>
    <w:rsid w:val="00FE101F"/>
    <w:rsid w:val="00FE106B"/>
    <w:rsid w:val="00FE2427"/>
    <w:rsid w:val="00FE3198"/>
    <w:rsid w:val="00FE3261"/>
    <w:rsid w:val="00FE3AF4"/>
    <w:rsid w:val="00FE492A"/>
    <w:rsid w:val="00FE53C5"/>
    <w:rsid w:val="00FE61D5"/>
    <w:rsid w:val="00FE6FAD"/>
    <w:rsid w:val="00FE7D7C"/>
    <w:rsid w:val="00FF06BC"/>
    <w:rsid w:val="00FF0A20"/>
    <w:rsid w:val="00FF18AC"/>
    <w:rsid w:val="00FF19EF"/>
    <w:rsid w:val="00FF2858"/>
    <w:rsid w:val="00FF3397"/>
    <w:rsid w:val="00FF3CFD"/>
    <w:rsid w:val="00FF3E38"/>
    <w:rsid w:val="00FF4032"/>
    <w:rsid w:val="00FF44A1"/>
    <w:rsid w:val="00FF4640"/>
    <w:rsid w:val="00FF5399"/>
    <w:rsid w:val="00FF54F0"/>
    <w:rsid w:val="00FF7B74"/>
  </w:rsids>
  <m:mathPr>
    <m:mathFont m:val="Cambria Math"/>
    <m:brkBin m:val="before"/>
    <m:brkBinSub m:val="--"/>
    <m:smallFrac m:val="0"/>
    <m:dispDef/>
    <m:lMargin m:val="0"/>
    <m:rMargin m:val="0"/>
    <m:defJc m:val="centerGroup"/>
    <m:wrapIndent m:val="1440"/>
    <m:intLim m:val="subSup"/>
    <m:naryLim m:val="undOvr"/>
  </m:mathPr>
  <w:themeFontLang w:val="es-PY"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51C9B"/>
  <w15:docId w15:val="{7EA6B9AE-F5C4-4C8F-B70F-E8111D4C4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Y" w:eastAsia="es-PY"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E29"/>
    <w:rPr>
      <w:sz w:val="24"/>
      <w:szCs w:val="24"/>
      <w:lang w:val="es-ES_tradnl" w:eastAsia="en-US"/>
    </w:rPr>
  </w:style>
  <w:style w:type="paragraph" w:styleId="Ttulo1">
    <w:name w:val="heading 1"/>
    <w:aliases w:val="Document Header1"/>
    <w:basedOn w:val="Normal"/>
    <w:next w:val="Normal"/>
    <w:link w:val="Ttulo1Car"/>
    <w:autoRedefine/>
    <w:qFormat/>
    <w:rsid w:val="00557AB5"/>
    <w:pPr>
      <w:keepNext/>
      <w:numPr>
        <w:ilvl w:val="12"/>
      </w:numPr>
      <w:overflowPunct w:val="0"/>
      <w:autoSpaceDE w:val="0"/>
      <w:autoSpaceDN w:val="0"/>
      <w:adjustRightInd w:val="0"/>
      <w:jc w:val="center"/>
      <w:textAlignment w:val="baseline"/>
      <w:outlineLvl w:val="0"/>
    </w:pPr>
    <w:rPr>
      <w:rFonts w:asciiTheme="minorHAnsi" w:hAnsiTheme="minorHAnsi" w:cs="Arial"/>
      <w:b/>
      <w:sz w:val="28"/>
      <w:szCs w:val="22"/>
    </w:rPr>
  </w:style>
  <w:style w:type="paragraph" w:styleId="Ttulo2">
    <w:name w:val="heading 2"/>
    <w:aliases w:val="Title Header2"/>
    <w:basedOn w:val="Normal"/>
    <w:next w:val="Normal"/>
    <w:link w:val="Ttulo2Car"/>
    <w:qFormat/>
    <w:rsid w:val="00F249BF"/>
    <w:pPr>
      <w:keepNext/>
      <w:jc w:val="center"/>
      <w:outlineLvl w:val="1"/>
    </w:pPr>
    <w:rPr>
      <w:rFonts w:ascii="Times New Roman Bold" w:hAnsi="Times New Roman Bold"/>
      <w:b/>
      <w:smallCaps/>
    </w:rPr>
  </w:style>
  <w:style w:type="paragraph" w:styleId="Ttulo3">
    <w:name w:val="heading 3"/>
    <w:aliases w:val="Section Header3"/>
    <w:basedOn w:val="Normal"/>
    <w:next w:val="Normal"/>
    <w:link w:val="Ttulo3Car"/>
    <w:qFormat/>
    <w:rsid w:val="00F249BF"/>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qFormat/>
    <w:rsid w:val="00F249BF"/>
    <w:pPr>
      <w:keepNext/>
      <w:ind w:right="-720"/>
      <w:jc w:val="center"/>
      <w:outlineLvl w:val="3"/>
    </w:pPr>
    <w:rPr>
      <w:rFonts w:ascii="Times New Roman Bold" w:hAnsi="Times New Roman Bold"/>
      <w:b/>
      <w:bCs/>
      <w:smallCaps/>
      <w:sz w:val="28"/>
    </w:rPr>
  </w:style>
  <w:style w:type="paragraph" w:styleId="Ttulo5">
    <w:name w:val="heading 5"/>
    <w:basedOn w:val="Normal"/>
    <w:next w:val="BankNormal"/>
    <w:qFormat/>
    <w:rsid w:val="00F249BF"/>
    <w:pPr>
      <w:spacing w:after="240"/>
      <w:outlineLvl w:val="4"/>
    </w:pPr>
    <w:rPr>
      <w:szCs w:val="20"/>
      <w:lang w:val="en-US"/>
    </w:rPr>
  </w:style>
  <w:style w:type="paragraph" w:styleId="Ttulo6">
    <w:name w:val="heading 6"/>
    <w:basedOn w:val="Normal"/>
    <w:next w:val="BankNormal"/>
    <w:link w:val="Ttulo6Car"/>
    <w:qFormat/>
    <w:rsid w:val="00F249BF"/>
    <w:pPr>
      <w:spacing w:after="240"/>
      <w:ind w:left="1440" w:hanging="720"/>
      <w:outlineLvl w:val="5"/>
    </w:pPr>
    <w:rPr>
      <w:szCs w:val="20"/>
      <w:lang w:val="en-US"/>
    </w:rPr>
  </w:style>
  <w:style w:type="paragraph" w:styleId="Ttulo7">
    <w:name w:val="heading 7"/>
    <w:basedOn w:val="Normal"/>
    <w:next w:val="Normal"/>
    <w:qFormat/>
    <w:rsid w:val="00F249BF"/>
    <w:pPr>
      <w:keepNext/>
      <w:jc w:val="both"/>
      <w:outlineLvl w:val="6"/>
    </w:pPr>
    <w:rPr>
      <w:b/>
      <w:bCs/>
      <w:sz w:val="20"/>
      <w:lang w:val="en-US"/>
    </w:rPr>
  </w:style>
  <w:style w:type="paragraph" w:styleId="Ttulo8">
    <w:name w:val="heading 8"/>
    <w:basedOn w:val="Normal"/>
    <w:next w:val="Normal"/>
    <w:qFormat/>
    <w:rsid w:val="00F249BF"/>
    <w:pPr>
      <w:keepNext/>
      <w:ind w:left="720" w:hanging="720"/>
      <w:jc w:val="both"/>
      <w:outlineLvl w:val="7"/>
    </w:pPr>
    <w:rPr>
      <w:b/>
      <w:bCs/>
      <w:sz w:val="20"/>
      <w:lang w:val="en-US"/>
    </w:rPr>
  </w:style>
  <w:style w:type="paragraph" w:styleId="Ttulo9">
    <w:name w:val="heading 9"/>
    <w:basedOn w:val="Normal"/>
    <w:next w:val="Normal"/>
    <w:qFormat/>
    <w:rsid w:val="00F249BF"/>
    <w:pPr>
      <w:keepNext/>
      <w:spacing w:before="240" w:after="240"/>
      <w:jc w:val="center"/>
      <w:outlineLvl w:val="8"/>
    </w:pPr>
    <w:rPr>
      <w:b/>
      <w:sz w:val="28"/>
      <w:lang w:val="en-GB"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ankNormal">
    <w:name w:val="BankNormal"/>
    <w:basedOn w:val="Normal"/>
    <w:rsid w:val="00F249BF"/>
    <w:pPr>
      <w:spacing w:after="240"/>
    </w:pPr>
    <w:rPr>
      <w:szCs w:val="20"/>
      <w:lang w:val="en-US"/>
    </w:rPr>
  </w:style>
  <w:style w:type="paragraph" w:customStyle="1" w:styleId="wfxRecipient">
    <w:name w:val="wfxRecipient"/>
    <w:basedOn w:val="Normal"/>
    <w:rsid w:val="00F249BF"/>
    <w:pPr>
      <w:overflowPunct w:val="0"/>
      <w:autoSpaceDE w:val="0"/>
      <w:autoSpaceDN w:val="0"/>
      <w:adjustRightInd w:val="0"/>
      <w:textAlignment w:val="baseline"/>
    </w:pPr>
    <w:rPr>
      <w:szCs w:val="20"/>
    </w:rPr>
  </w:style>
  <w:style w:type="paragraph" w:styleId="Sangradetextonormal">
    <w:name w:val="Body Text Indent"/>
    <w:basedOn w:val="Normal"/>
    <w:link w:val="SangradetextonormalCar"/>
    <w:rsid w:val="00F249BF"/>
    <w:pPr>
      <w:numPr>
        <w:ilvl w:val="12"/>
      </w:numPr>
      <w:tabs>
        <w:tab w:val="left" w:pos="-720"/>
      </w:tabs>
      <w:suppressAutoHyphens/>
      <w:ind w:left="1685" w:hanging="547"/>
      <w:jc w:val="both"/>
    </w:pPr>
  </w:style>
  <w:style w:type="paragraph" w:customStyle="1" w:styleId="Ttulo10">
    <w:name w:val="Título1"/>
    <w:basedOn w:val="Normal"/>
    <w:qFormat/>
    <w:rsid w:val="00F249BF"/>
    <w:pPr>
      <w:overflowPunct w:val="0"/>
      <w:autoSpaceDE w:val="0"/>
      <w:autoSpaceDN w:val="0"/>
      <w:adjustRightInd w:val="0"/>
      <w:jc w:val="center"/>
      <w:textAlignment w:val="baseline"/>
    </w:pPr>
    <w:rPr>
      <w:b/>
      <w:sz w:val="36"/>
      <w:szCs w:val="20"/>
    </w:rPr>
  </w:style>
  <w:style w:type="paragraph" w:styleId="Encabezado">
    <w:name w:val="header"/>
    <w:basedOn w:val="Normal"/>
    <w:link w:val="EncabezadoCar"/>
    <w:uiPriority w:val="99"/>
    <w:rsid w:val="00F249BF"/>
    <w:pPr>
      <w:pBdr>
        <w:bottom w:val="single" w:sz="4" w:space="1" w:color="auto"/>
      </w:pBdr>
      <w:tabs>
        <w:tab w:val="right" w:pos="9000"/>
      </w:tabs>
      <w:overflowPunct w:val="0"/>
      <w:autoSpaceDE w:val="0"/>
      <w:autoSpaceDN w:val="0"/>
      <w:adjustRightInd w:val="0"/>
      <w:textAlignment w:val="baseline"/>
    </w:pPr>
    <w:rPr>
      <w:sz w:val="20"/>
      <w:szCs w:val="20"/>
    </w:rPr>
  </w:style>
  <w:style w:type="paragraph" w:styleId="Textoindependiente2">
    <w:name w:val="Body Text 2"/>
    <w:basedOn w:val="Normal"/>
    <w:link w:val="Textoindependiente2Car"/>
    <w:rsid w:val="00F249BF"/>
    <w:pPr>
      <w:overflowPunct w:val="0"/>
      <w:autoSpaceDE w:val="0"/>
      <w:autoSpaceDN w:val="0"/>
      <w:adjustRightInd w:val="0"/>
      <w:ind w:left="1440" w:hanging="720"/>
      <w:textAlignment w:val="baseline"/>
    </w:pPr>
    <w:rPr>
      <w:szCs w:val="20"/>
    </w:rPr>
  </w:style>
  <w:style w:type="character" w:styleId="Refdenotaalpie">
    <w:name w:val="footnote reference"/>
    <w:rsid w:val="00F249BF"/>
    <w:rPr>
      <w:vertAlign w:val="superscript"/>
    </w:rPr>
  </w:style>
  <w:style w:type="paragraph" w:styleId="Sangra2detindependiente">
    <w:name w:val="Body Text Indent 2"/>
    <w:basedOn w:val="Normal"/>
    <w:rsid w:val="00F249BF"/>
    <w:pPr>
      <w:overflowPunct w:val="0"/>
      <w:autoSpaceDE w:val="0"/>
      <w:autoSpaceDN w:val="0"/>
      <w:adjustRightInd w:val="0"/>
      <w:ind w:left="1440" w:hanging="720"/>
      <w:jc w:val="both"/>
      <w:textAlignment w:val="baseline"/>
    </w:pPr>
    <w:rPr>
      <w:szCs w:val="20"/>
    </w:rPr>
  </w:style>
  <w:style w:type="paragraph" w:styleId="TDC2">
    <w:name w:val="toc 2"/>
    <w:basedOn w:val="Normal"/>
    <w:next w:val="Normal"/>
    <w:autoRedefine/>
    <w:rsid w:val="00EA57B5"/>
    <w:pPr>
      <w:framePr w:hSpace="141" w:wrap="around" w:vAnchor="text" w:hAnchor="text" w:y="1"/>
      <w:tabs>
        <w:tab w:val="right" w:leader="dot" w:pos="8990"/>
      </w:tabs>
      <w:suppressOverlap/>
      <w:jc w:val="center"/>
    </w:pPr>
    <w:rPr>
      <w:rFonts w:ascii="Arial" w:hAnsi="Arial" w:cs="Arial"/>
      <w:b/>
      <w:bCs/>
      <w:noProof/>
      <w:sz w:val="20"/>
      <w:szCs w:val="20"/>
    </w:rPr>
  </w:style>
  <w:style w:type="paragraph" w:styleId="Textonotapie">
    <w:name w:val="footnote text"/>
    <w:basedOn w:val="Normal"/>
    <w:link w:val="TextonotapieCar"/>
    <w:rsid w:val="00F249BF"/>
    <w:pPr>
      <w:overflowPunct w:val="0"/>
      <w:autoSpaceDE w:val="0"/>
      <w:autoSpaceDN w:val="0"/>
      <w:adjustRightInd w:val="0"/>
      <w:textAlignment w:val="baseline"/>
    </w:pPr>
    <w:rPr>
      <w:sz w:val="20"/>
      <w:szCs w:val="20"/>
    </w:rPr>
  </w:style>
  <w:style w:type="character" w:styleId="Nmerodepgina">
    <w:name w:val="page number"/>
    <w:basedOn w:val="Fuentedeprrafopredeter"/>
    <w:rsid w:val="00F249BF"/>
  </w:style>
  <w:style w:type="paragraph" w:styleId="Piedepgina">
    <w:name w:val="footer"/>
    <w:basedOn w:val="Normal"/>
    <w:link w:val="PiedepginaCar"/>
    <w:uiPriority w:val="99"/>
    <w:rsid w:val="00F249BF"/>
    <w:pPr>
      <w:tabs>
        <w:tab w:val="center" w:pos="4320"/>
        <w:tab w:val="right" w:pos="8640"/>
      </w:tabs>
      <w:overflowPunct w:val="0"/>
      <w:autoSpaceDE w:val="0"/>
      <w:autoSpaceDN w:val="0"/>
      <w:adjustRightInd w:val="0"/>
      <w:textAlignment w:val="baseline"/>
    </w:pPr>
    <w:rPr>
      <w:szCs w:val="20"/>
    </w:rPr>
  </w:style>
  <w:style w:type="paragraph" w:styleId="Sangra3detindependiente">
    <w:name w:val="Body Text Indent 3"/>
    <w:basedOn w:val="Normal"/>
    <w:link w:val="Sangra3detindependienteCar"/>
    <w:rsid w:val="00F249BF"/>
    <w:pPr>
      <w:numPr>
        <w:ilvl w:val="12"/>
      </w:numPr>
      <w:ind w:left="432" w:hanging="432"/>
      <w:jc w:val="both"/>
    </w:pPr>
  </w:style>
  <w:style w:type="paragraph" w:styleId="Textoindependiente">
    <w:name w:val="Body Text"/>
    <w:basedOn w:val="Normal"/>
    <w:link w:val="TextoindependienteCar"/>
    <w:rsid w:val="00F249BF"/>
    <w:pPr>
      <w:ind w:right="-720"/>
    </w:pPr>
    <w:rPr>
      <w:bCs/>
      <w:iCs/>
      <w:lang w:eastAsia="x-none"/>
    </w:rPr>
  </w:style>
  <w:style w:type="paragraph" w:styleId="Textoindependiente3">
    <w:name w:val="Body Text 3"/>
    <w:basedOn w:val="Normal"/>
    <w:rsid w:val="00F249BF"/>
    <w:rPr>
      <w:sz w:val="20"/>
    </w:rPr>
  </w:style>
  <w:style w:type="paragraph" w:customStyle="1" w:styleId="xl41">
    <w:name w:val="xl41"/>
    <w:basedOn w:val="Normal"/>
    <w:rsid w:val="00F249BF"/>
    <w:pPr>
      <w:spacing w:before="100" w:beforeAutospacing="1" w:after="100" w:afterAutospacing="1"/>
    </w:pPr>
    <w:rPr>
      <w:rFonts w:eastAsia="Arial Unicode MS"/>
      <w:sz w:val="20"/>
      <w:szCs w:val="20"/>
      <w:lang w:val="it-IT" w:eastAsia="it-IT"/>
    </w:rPr>
  </w:style>
  <w:style w:type="paragraph" w:customStyle="1" w:styleId="Normali">
    <w:name w:val="Normal(i)"/>
    <w:basedOn w:val="Normala"/>
    <w:rsid w:val="00F249BF"/>
    <w:pPr>
      <w:tabs>
        <w:tab w:val="clear" w:pos="1418"/>
        <w:tab w:val="clear" w:pos="2574"/>
        <w:tab w:val="left" w:pos="1843"/>
      </w:tabs>
      <w:ind w:left="0" w:firstLine="0"/>
    </w:pPr>
  </w:style>
  <w:style w:type="paragraph" w:customStyle="1" w:styleId="Normala">
    <w:name w:val="Normal(a)"/>
    <w:basedOn w:val="Normal"/>
    <w:rsid w:val="00F249BF"/>
    <w:pPr>
      <w:keepLines/>
      <w:tabs>
        <w:tab w:val="left" w:pos="1418"/>
        <w:tab w:val="num" w:pos="2574"/>
      </w:tabs>
      <w:spacing w:after="120"/>
      <w:ind w:left="2574" w:hanging="180"/>
      <w:jc w:val="both"/>
    </w:pPr>
    <w:rPr>
      <w:szCs w:val="20"/>
      <w:lang w:val="en-GB" w:eastAsia="en-GB"/>
    </w:rPr>
  </w:style>
  <w:style w:type="paragraph" w:styleId="TDC1">
    <w:name w:val="toc 1"/>
    <w:basedOn w:val="Normal"/>
    <w:next w:val="Normal"/>
    <w:autoRedefine/>
    <w:uiPriority w:val="39"/>
    <w:rsid w:val="00F249BF"/>
    <w:pPr>
      <w:tabs>
        <w:tab w:val="right" w:leader="dot" w:pos="9000"/>
      </w:tabs>
    </w:pPr>
    <w:rPr>
      <w:b/>
      <w:bCs/>
      <w:noProof/>
      <w:sz w:val="28"/>
      <w:szCs w:val="72"/>
      <w:lang w:val="en-US"/>
    </w:rPr>
  </w:style>
  <w:style w:type="paragraph" w:styleId="TDC3">
    <w:name w:val="toc 3"/>
    <w:basedOn w:val="Normal"/>
    <w:next w:val="Normal"/>
    <w:autoRedefine/>
    <w:rsid w:val="00F249BF"/>
    <w:pPr>
      <w:tabs>
        <w:tab w:val="right" w:leader="dot" w:pos="9000"/>
      </w:tabs>
      <w:ind w:left="1440" w:hanging="720"/>
    </w:pPr>
    <w:rPr>
      <w:noProof/>
    </w:rPr>
  </w:style>
  <w:style w:type="paragraph" w:styleId="TDC4">
    <w:name w:val="toc 4"/>
    <w:basedOn w:val="Normal"/>
    <w:next w:val="Normal"/>
    <w:autoRedefine/>
    <w:semiHidden/>
    <w:rsid w:val="00F249BF"/>
    <w:pPr>
      <w:numPr>
        <w:ilvl w:val="12"/>
      </w:numPr>
      <w:tabs>
        <w:tab w:val="left" w:pos="720"/>
        <w:tab w:val="left" w:pos="1260"/>
        <w:tab w:val="left" w:pos="1980"/>
        <w:tab w:val="left" w:pos="2250"/>
        <w:tab w:val="right" w:leader="dot" w:pos="8910"/>
      </w:tabs>
      <w:ind w:left="1260"/>
    </w:pPr>
    <w:rPr>
      <w:noProof/>
      <w:szCs w:val="20"/>
      <w:lang w:val="en-US"/>
    </w:rPr>
  </w:style>
  <w:style w:type="paragraph" w:styleId="Lista">
    <w:name w:val="List"/>
    <w:basedOn w:val="Normal"/>
    <w:rsid w:val="00F249BF"/>
    <w:pPr>
      <w:ind w:left="283" w:hanging="283"/>
    </w:pPr>
    <w:rPr>
      <w:lang w:val="en-US"/>
    </w:rPr>
  </w:style>
  <w:style w:type="paragraph" w:styleId="Saludo">
    <w:name w:val="Salutation"/>
    <w:basedOn w:val="Normal"/>
    <w:next w:val="Normal"/>
    <w:rsid w:val="00F249BF"/>
    <w:rPr>
      <w:lang w:val="en-US"/>
    </w:rPr>
  </w:style>
  <w:style w:type="paragraph" w:styleId="Continuarlista">
    <w:name w:val="List Continue"/>
    <w:basedOn w:val="Normal"/>
    <w:rsid w:val="00F249BF"/>
    <w:pPr>
      <w:spacing w:after="120"/>
      <w:ind w:left="283"/>
    </w:pPr>
    <w:rPr>
      <w:lang w:val="en-US"/>
    </w:rPr>
  </w:style>
  <w:style w:type="paragraph" w:styleId="Sangranormal">
    <w:name w:val="Normal Indent"/>
    <w:basedOn w:val="Normal"/>
    <w:rsid w:val="00F249BF"/>
    <w:pPr>
      <w:ind w:left="708"/>
    </w:pPr>
    <w:rPr>
      <w:lang w:val="en-US"/>
    </w:rPr>
  </w:style>
  <w:style w:type="paragraph" w:styleId="Subttulo">
    <w:name w:val="Subtitle"/>
    <w:basedOn w:val="Normal"/>
    <w:qFormat/>
    <w:rsid w:val="00F249BF"/>
    <w:pPr>
      <w:spacing w:after="60"/>
      <w:jc w:val="center"/>
      <w:outlineLvl w:val="1"/>
    </w:pPr>
    <w:rPr>
      <w:rFonts w:ascii="Arial" w:hAnsi="Arial" w:cs="Arial"/>
      <w:lang w:val="en-US"/>
    </w:rPr>
  </w:style>
  <w:style w:type="paragraph" w:styleId="NormalWeb">
    <w:name w:val="Normal (Web)"/>
    <w:basedOn w:val="Normal"/>
    <w:rsid w:val="00F249BF"/>
    <w:pPr>
      <w:spacing w:before="100" w:beforeAutospacing="1" w:after="100" w:afterAutospacing="1"/>
    </w:pPr>
    <w:rPr>
      <w:rFonts w:ascii="Arial Unicode MS" w:eastAsia="Arial Unicode MS" w:hAnsi="Arial Unicode MS" w:cs="Arial Unicode MS"/>
      <w:color w:val="000000"/>
      <w:lang w:val="en-US"/>
    </w:rPr>
  </w:style>
  <w:style w:type="paragraph" w:styleId="Textodebloque">
    <w:name w:val="Block Text"/>
    <w:basedOn w:val="Normal"/>
    <w:rsid w:val="00F249BF"/>
    <w:pPr>
      <w:tabs>
        <w:tab w:val="left" w:pos="702"/>
        <w:tab w:val="left" w:pos="1494"/>
      </w:tabs>
      <w:ind w:left="702" w:right="-72" w:hanging="702"/>
      <w:jc w:val="both"/>
    </w:pPr>
    <w:rPr>
      <w:lang w:val="en-GB" w:eastAsia="it-IT"/>
    </w:rPr>
  </w:style>
  <w:style w:type="paragraph" w:styleId="TDC5">
    <w:name w:val="toc 5"/>
    <w:basedOn w:val="Normal"/>
    <w:next w:val="Normal"/>
    <w:autoRedefine/>
    <w:semiHidden/>
    <w:rsid w:val="00F249BF"/>
    <w:pPr>
      <w:ind w:left="960"/>
    </w:pPr>
  </w:style>
  <w:style w:type="paragraph" w:customStyle="1" w:styleId="AnnexHead">
    <w:name w:val="AnnexHead"/>
    <w:basedOn w:val="Normal"/>
    <w:rsid w:val="00F249BF"/>
    <w:pPr>
      <w:jc w:val="center"/>
    </w:pPr>
    <w:rPr>
      <w:spacing w:val="-3"/>
      <w:sz w:val="72"/>
    </w:rPr>
  </w:style>
  <w:style w:type="paragraph" w:styleId="TDC6">
    <w:name w:val="toc 6"/>
    <w:basedOn w:val="Normal"/>
    <w:next w:val="Normal"/>
    <w:autoRedefine/>
    <w:semiHidden/>
    <w:rsid w:val="00F249BF"/>
    <w:pPr>
      <w:ind w:left="1200"/>
    </w:pPr>
  </w:style>
  <w:style w:type="paragraph" w:styleId="TDC7">
    <w:name w:val="toc 7"/>
    <w:basedOn w:val="Normal"/>
    <w:next w:val="Normal"/>
    <w:autoRedefine/>
    <w:semiHidden/>
    <w:rsid w:val="00F249BF"/>
    <w:pPr>
      <w:ind w:left="1440"/>
    </w:pPr>
  </w:style>
  <w:style w:type="paragraph" w:styleId="TDC8">
    <w:name w:val="toc 8"/>
    <w:basedOn w:val="Normal"/>
    <w:next w:val="Normal"/>
    <w:autoRedefine/>
    <w:semiHidden/>
    <w:rsid w:val="00F249BF"/>
    <w:pPr>
      <w:ind w:left="1680"/>
    </w:pPr>
  </w:style>
  <w:style w:type="paragraph" w:styleId="TDC9">
    <w:name w:val="toc 9"/>
    <w:basedOn w:val="Normal"/>
    <w:next w:val="Normal"/>
    <w:autoRedefine/>
    <w:semiHidden/>
    <w:rsid w:val="00F249BF"/>
    <w:pPr>
      <w:ind w:left="1920"/>
    </w:pPr>
  </w:style>
  <w:style w:type="paragraph" w:customStyle="1" w:styleId="A1-Heading1">
    <w:name w:val="A1-Heading1"/>
    <w:basedOn w:val="Ttulo1"/>
    <w:rsid w:val="00F249BF"/>
    <w:rPr>
      <w:bCs/>
      <w:iCs/>
    </w:rPr>
  </w:style>
  <w:style w:type="character" w:styleId="Hipervnculo">
    <w:name w:val="Hyperlink"/>
    <w:uiPriority w:val="99"/>
    <w:rsid w:val="00F249BF"/>
    <w:rPr>
      <w:color w:val="0000FF"/>
      <w:u w:val="single"/>
    </w:rPr>
  </w:style>
  <w:style w:type="paragraph" w:customStyle="1" w:styleId="A1-Heading2">
    <w:name w:val="A1-Heading2"/>
    <w:basedOn w:val="Normal"/>
    <w:rsid w:val="00F249BF"/>
    <w:pPr>
      <w:keepNext/>
      <w:keepLines/>
      <w:spacing w:before="200" w:after="200"/>
      <w:jc w:val="center"/>
    </w:pPr>
    <w:rPr>
      <w:b/>
      <w:bCs/>
      <w:sz w:val="28"/>
    </w:rPr>
  </w:style>
  <w:style w:type="paragraph" w:customStyle="1" w:styleId="A1-Heading3">
    <w:name w:val="A1-Heading3"/>
    <w:basedOn w:val="Normal"/>
    <w:rsid w:val="00F249BF"/>
    <w:pPr>
      <w:ind w:left="432" w:hanging="432"/>
    </w:pPr>
    <w:rPr>
      <w:b/>
      <w:bCs/>
    </w:rPr>
  </w:style>
  <w:style w:type="paragraph" w:customStyle="1" w:styleId="A1-Heading4">
    <w:name w:val="A1-Heading4"/>
    <w:basedOn w:val="A1-Heading3"/>
    <w:autoRedefine/>
    <w:rsid w:val="00F249BF"/>
    <w:pPr>
      <w:ind w:left="1062" w:hanging="630"/>
    </w:pPr>
  </w:style>
  <w:style w:type="paragraph" w:customStyle="1" w:styleId="A2-Heading1">
    <w:name w:val="A2-Heading1"/>
    <w:basedOn w:val="A1-Heading1"/>
    <w:rsid w:val="00F249BF"/>
  </w:style>
  <w:style w:type="paragraph" w:customStyle="1" w:styleId="A2-Heading2">
    <w:name w:val="A2-Heading2"/>
    <w:basedOn w:val="A1-Heading2"/>
    <w:rsid w:val="00F249BF"/>
    <w:rPr>
      <w:rFonts w:ascii="Times New Roman Bold" w:hAnsi="Times New Roman Bold"/>
      <w:bCs w:val="0"/>
    </w:rPr>
  </w:style>
  <w:style w:type="paragraph" w:customStyle="1" w:styleId="A2-Heading3">
    <w:name w:val="A2-Heading3"/>
    <w:basedOn w:val="A1-Heading3"/>
    <w:rsid w:val="00F249BF"/>
    <w:rPr>
      <w:rFonts w:ascii="Times New Roman Bold" w:hAnsi="Times New Roman Bold"/>
      <w:bCs w:val="0"/>
    </w:rPr>
  </w:style>
  <w:style w:type="paragraph" w:customStyle="1" w:styleId="A2-Heading4">
    <w:name w:val="A2-Heading4"/>
    <w:basedOn w:val="A1-Heading4"/>
    <w:rsid w:val="00F249BF"/>
  </w:style>
  <w:style w:type="paragraph" w:customStyle="1" w:styleId="A3-Heading1">
    <w:name w:val="A3-Heading1"/>
    <w:basedOn w:val="A1-Heading1"/>
    <w:rsid w:val="00F249BF"/>
    <w:pPr>
      <w:tabs>
        <w:tab w:val="center" w:pos="4500"/>
      </w:tabs>
      <w:suppressAutoHyphens/>
      <w:jc w:val="both"/>
    </w:pPr>
    <w:rPr>
      <w:b w:val="0"/>
      <w:spacing w:val="-3"/>
    </w:rPr>
  </w:style>
  <w:style w:type="paragraph" w:customStyle="1" w:styleId="A3-heading3">
    <w:name w:val="A3-heading3"/>
    <w:basedOn w:val="A1-Heading3"/>
    <w:rsid w:val="00F249BF"/>
    <w:pPr>
      <w:tabs>
        <w:tab w:val="left" w:pos="-720"/>
        <w:tab w:val="left" w:pos="360"/>
      </w:tabs>
      <w:suppressAutoHyphens/>
      <w:ind w:left="450" w:hanging="450"/>
    </w:pPr>
    <w:rPr>
      <w:b w:val="0"/>
      <w:spacing w:val="-3"/>
    </w:rPr>
  </w:style>
  <w:style w:type="paragraph" w:customStyle="1" w:styleId="A3-heading2">
    <w:name w:val="A3-heading2"/>
    <w:basedOn w:val="A1-Heading2"/>
    <w:rsid w:val="00F249BF"/>
  </w:style>
  <w:style w:type="paragraph" w:customStyle="1" w:styleId="A4-Heading1">
    <w:name w:val="A4-Heading1"/>
    <w:basedOn w:val="A3-Heading1"/>
    <w:rsid w:val="00F249BF"/>
  </w:style>
  <w:style w:type="paragraph" w:customStyle="1" w:styleId="A4-heading2">
    <w:name w:val="A4-heading2"/>
    <w:basedOn w:val="A1-Heading2"/>
    <w:rsid w:val="00F249BF"/>
  </w:style>
  <w:style w:type="paragraph" w:customStyle="1" w:styleId="A4-heading3">
    <w:name w:val="A4-heading3"/>
    <w:basedOn w:val="A1-Heading3"/>
    <w:rsid w:val="00F249BF"/>
  </w:style>
  <w:style w:type="paragraph" w:customStyle="1" w:styleId="Clauses">
    <w:name w:val="Clauses"/>
    <w:basedOn w:val="Normal"/>
    <w:rsid w:val="00F249BF"/>
    <w:pPr>
      <w:keepLines/>
      <w:spacing w:after="120"/>
      <w:outlineLvl w:val="0"/>
    </w:pPr>
    <w:rPr>
      <w:rFonts w:ascii="Times New Roman Bold" w:hAnsi="Times New Roman Bold"/>
      <w:b/>
      <w:szCs w:val="20"/>
      <w:lang w:eastAsia="en-GB"/>
    </w:rPr>
  </w:style>
  <w:style w:type="paragraph" w:customStyle="1" w:styleId="aparagraphs">
    <w:name w:val="(a) paragraphs"/>
    <w:next w:val="Normal"/>
    <w:rsid w:val="00F249BF"/>
    <w:pPr>
      <w:spacing w:before="120" w:after="120"/>
      <w:jc w:val="both"/>
    </w:pPr>
    <w:rPr>
      <w:snapToGrid w:val="0"/>
      <w:sz w:val="24"/>
      <w:lang w:val="es-ES_tradnl" w:eastAsia="en-US"/>
    </w:rPr>
  </w:style>
  <w:style w:type="paragraph" w:customStyle="1" w:styleId="Sub-ClauseText">
    <w:name w:val="Sub-Clause Text"/>
    <w:basedOn w:val="Normal"/>
    <w:uiPriority w:val="99"/>
    <w:rsid w:val="00F249BF"/>
    <w:pPr>
      <w:spacing w:before="120" w:after="120"/>
      <w:jc w:val="both"/>
    </w:pPr>
    <w:rPr>
      <w:spacing w:val="-4"/>
      <w:szCs w:val="20"/>
      <w:lang w:val="en-US"/>
    </w:rPr>
  </w:style>
  <w:style w:type="paragraph" w:customStyle="1" w:styleId="2AutoList1">
    <w:name w:val="2AutoList1"/>
    <w:basedOn w:val="Normal"/>
    <w:rsid w:val="00F249BF"/>
    <w:rPr>
      <w:szCs w:val="20"/>
    </w:rPr>
  </w:style>
  <w:style w:type="paragraph" w:customStyle="1" w:styleId="Heading1-Clausename">
    <w:name w:val="Heading 1- Clause name"/>
    <w:basedOn w:val="Normal"/>
    <w:rsid w:val="00F249BF"/>
    <w:pPr>
      <w:tabs>
        <w:tab w:val="num" w:pos="360"/>
        <w:tab w:val="num" w:pos="2265"/>
      </w:tabs>
      <w:spacing w:after="200"/>
      <w:ind w:left="360" w:hanging="840"/>
    </w:pPr>
    <w:rPr>
      <w:b/>
      <w:szCs w:val="20"/>
      <w:lang w:val="en-US"/>
    </w:rPr>
  </w:style>
  <w:style w:type="paragraph" w:customStyle="1" w:styleId="Outline">
    <w:name w:val="Outline"/>
    <w:basedOn w:val="Normal"/>
    <w:uiPriority w:val="99"/>
    <w:rsid w:val="00F249BF"/>
    <w:pPr>
      <w:spacing w:before="240"/>
    </w:pPr>
    <w:rPr>
      <w:kern w:val="28"/>
      <w:szCs w:val="20"/>
      <w:lang w:val="en-US"/>
    </w:rPr>
  </w:style>
  <w:style w:type="paragraph" w:styleId="Textodeglobo">
    <w:name w:val="Balloon Text"/>
    <w:basedOn w:val="Normal"/>
    <w:link w:val="TextodegloboCar"/>
    <w:uiPriority w:val="99"/>
    <w:semiHidden/>
    <w:rsid w:val="00422F85"/>
    <w:rPr>
      <w:rFonts w:ascii="Tahoma" w:hAnsi="Tahoma" w:cs="Tahoma"/>
      <w:sz w:val="16"/>
      <w:szCs w:val="16"/>
    </w:rPr>
  </w:style>
  <w:style w:type="character" w:styleId="Refdecomentario">
    <w:name w:val="annotation reference"/>
    <w:uiPriority w:val="99"/>
    <w:semiHidden/>
    <w:rsid w:val="00FE101F"/>
    <w:rPr>
      <w:sz w:val="16"/>
      <w:szCs w:val="16"/>
    </w:rPr>
  </w:style>
  <w:style w:type="paragraph" w:styleId="Textocomentario">
    <w:name w:val="annotation text"/>
    <w:basedOn w:val="Normal"/>
    <w:link w:val="TextocomentarioCar"/>
    <w:uiPriority w:val="99"/>
    <w:rsid w:val="00FE101F"/>
    <w:rPr>
      <w:sz w:val="20"/>
      <w:szCs w:val="20"/>
    </w:rPr>
  </w:style>
  <w:style w:type="paragraph" w:styleId="Asuntodelcomentario">
    <w:name w:val="annotation subject"/>
    <w:basedOn w:val="Textocomentario"/>
    <w:next w:val="Textocomentario"/>
    <w:link w:val="AsuntodelcomentarioCar"/>
    <w:uiPriority w:val="99"/>
    <w:semiHidden/>
    <w:rsid w:val="00FE101F"/>
    <w:rPr>
      <w:b/>
      <w:bCs/>
    </w:rPr>
  </w:style>
  <w:style w:type="character" w:customStyle="1" w:styleId="PiedepginaCar">
    <w:name w:val="Pie de página Car"/>
    <w:link w:val="Piedepgina"/>
    <w:uiPriority w:val="99"/>
    <w:rsid w:val="00EF35AB"/>
    <w:rPr>
      <w:sz w:val="24"/>
      <w:lang w:val="es-ES_tradnl" w:eastAsia="en-US"/>
    </w:rPr>
  </w:style>
  <w:style w:type="paragraph" w:styleId="Prrafodelista">
    <w:name w:val="List Paragraph"/>
    <w:aliases w:val="titulo 5"/>
    <w:basedOn w:val="Normal"/>
    <w:link w:val="PrrafodelistaCar"/>
    <w:uiPriority w:val="34"/>
    <w:qFormat/>
    <w:rsid w:val="00DA5D5A"/>
    <w:pPr>
      <w:widowControl w:val="0"/>
      <w:ind w:left="708"/>
    </w:pPr>
    <w:rPr>
      <w:rFonts w:ascii="Courier New" w:hAnsi="Courier New"/>
      <w:szCs w:val="20"/>
      <w:lang w:eastAsia="es-ES"/>
    </w:rPr>
  </w:style>
  <w:style w:type="character" w:customStyle="1" w:styleId="EncabezadoCar">
    <w:name w:val="Encabezado Car"/>
    <w:link w:val="Encabezado"/>
    <w:uiPriority w:val="99"/>
    <w:rsid w:val="005B2AB7"/>
    <w:rPr>
      <w:lang w:val="es-ES_tradnl" w:eastAsia="en-US"/>
    </w:rPr>
  </w:style>
  <w:style w:type="character" w:customStyle="1" w:styleId="TextonotapieCar">
    <w:name w:val="Texto nota pie Car"/>
    <w:link w:val="Textonotapie"/>
    <w:uiPriority w:val="99"/>
    <w:rsid w:val="005B2AB7"/>
    <w:rPr>
      <w:lang w:val="es-ES_tradnl" w:eastAsia="en-US"/>
    </w:rPr>
  </w:style>
  <w:style w:type="paragraph" w:customStyle="1" w:styleId="EXSUMMARY">
    <w:name w:val="EX SUMMARY"/>
    <w:rsid w:val="005B2AB7"/>
    <w:pPr>
      <w:widowControl w:val="0"/>
      <w:tabs>
        <w:tab w:val="left" w:pos="1195"/>
        <w:tab w:val="left" w:pos="2880"/>
        <w:tab w:val="left" w:pos="3360"/>
        <w:tab w:val="left" w:pos="5880"/>
        <w:tab w:val="right" w:pos="8760"/>
      </w:tabs>
      <w:suppressAutoHyphens/>
      <w:jc w:val="both"/>
    </w:pPr>
    <w:rPr>
      <w:rFonts w:ascii="Courier New" w:hAnsi="Courier New"/>
      <w:spacing w:val="-3"/>
      <w:sz w:val="24"/>
      <w:lang w:val="en-US" w:eastAsia="es-ES"/>
    </w:rPr>
  </w:style>
  <w:style w:type="paragraph" w:customStyle="1" w:styleId="SectionXHeader3">
    <w:name w:val="Section X Header 3"/>
    <w:basedOn w:val="Ttulo1"/>
    <w:autoRedefine/>
    <w:rsid w:val="00235029"/>
    <w:pPr>
      <w:keepNext w:val="0"/>
      <w:numPr>
        <w:ilvl w:val="0"/>
      </w:numPr>
      <w:overflowPunct/>
      <w:autoSpaceDE/>
      <w:autoSpaceDN/>
      <w:adjustRightInd/>
      <w:textAlignment w:val="auto"/>
    </w:pPr>
    <w:rPr>
      <w:rFonts w:cstheme="minorHAnsi"/>
      <w:sz w:val="32"/>
      <w:lang w:val="es-PY" w:eastAsia="es-ES"/>
    </w:rPr>
  </w:style>
  <w:style w:type="character" w:styleId="Textoennegrita">
    <w:name w:val="Strong"/>
    <w:qFormat/>
    <w:rsid w:val="002C14FD"/>
    <w:rPr>
      <w:b/>
      <w:bCs/>
    </w:rPr>
  </w:style>
  <w:style w:type="paragraph" w:styleId="Textonotaalfinal">
    <w:name w:val="endnote text"/>
    <w:basedOn w:val="Normal"/>
    <w:link w:val="TextonotaalfinalCar"/>
    <w:unhideWhenUsed/>
    <w:rsid w:val="002C14FD"/>
    <w:rPr>
      <w:sz w:val="20"/>
      <w:szCs w:val="20"/>
      <w:lang w:val="es-ES" w:eastAsia="es-ES"/>
    </w:rPr>
  </w:style>
  <w:style w:type="character" w:customStyle="1" w:styleId="TextonotaalfinalCar">
    <w:name w:val="Texto nota al final Car"/>
    <w:link w:val="Textonotaalfinal"/>
    <w:rsid w:val="002C14FD"/>
    <w:rPr>
      <w:lang w:val="es-ES" w:eastAsia="es-ES"/>
    </w:rPr>
  </w:style>
  <w:style w:type="character" w:styleId="Refdenotaalfinal">
    <w:name w:val="endnote reference"/>
    <w:unhideWhenUsed/>
    <w:rsid w:val="002C14FD"/>
    <w:rPr>
      <w:vertAlign w:val="superscript"/>
    </w:rPr>
  </w:style>
  <w:style w:type="character" w:customStyle="1" w:styleId="Table">
    <w:name w:val="Table"/>
    <w:rsid w:val="004B564A"/>
    <w:rPr>
      <w:rFonts w:ascii="Arial" w:hAnsi="Arial"/>
      <w:sz w:val="20"/>
    </w:rPr>
  </w:style>
  <w:style w:type="character" w:customStyle="1" w:styleId="SangradetextonormalCar">
    <w:name w:val="Sangría de texto normal Car"/>
    <w:link w:val="Sangradetextonormal"/>
    <w:rsid w:val="0080086B"/>
    <w:rPr>
      <w:sz w:val="24"/>
      <w:szCs w:val="24"/>
      <w:lang w:val="es-ES_tradnl" w:eastAsia="en-US"/>
    </w:rPr>
  </w:style>
  <w:style w:type="paragraph" w:styleId="Revisin">
    <w:name w:val="Revision"/>
    <w:hidden/>
    <w:uiPriority w:val="71"/>
    <w:rsid w:val="002E128C"/>
    <w:rPr>
      <w:sz w:val="24"/>
      <w:szCs w:val="24"/>
      <w:lang w:val="es-ES_tradnl" w:eastAsia="en-US"/>
    </w:rPr>
  </w:style>
  <w:style w:type="paragraph" w:customStyle="1" w:styleId="FormatolibreAAA">
    <w:name w:val="Formato libre A A A"/>
    <w:rsid w:val="004C6FDD"/>
    <w:rPr>
      <w:color w:val="000000"/>
      <w:lang w:val="es-ES" w:eastAsia="es-ES"/>
    </w:rPr>
  </w:style>
  <w:style w:type="paragraph" w:customStyle="1" w:styleId="Sangra2detindependiente1">
    <w:name w:val="Sangría 2 de t. independiente1"/>
    <w:rsid w:val="004C6FDD"/>
    <w:pPr>
      <w:ind w:firstLine="284"/>
      <w:jc w:val="both"/>
    </w:pPr>
    <w:rPr>
      <w:color w:val="000000"/>
      <w:lang w:val="es-ES_tradnl" w:eastAsia="es-ES"/>
    </w:rPr>
  </w:style>
  <w:style w:type="paragraph" w:customStyle="1" w:styleId="Tablanormal1">
    <w:name w:val="Tabla normal1"/>
    <w:rsid w:val="004C6FDD"/>
    <w:rPr>
      <w:color w:val="000000"/>
      <w:lang w:val="es-ES" w:eastAsia="es-ES"/>
    </w:rPr>
  </w:style>
  <w:style w:type="table" w:styleId="Tablaconcuadrcula">
    <w:name w:val="Table Grid"/>
    <w:basedOn w:val="Tablanormal"/>
    <w:uiPriority w:val="59"/>
    <w:rsid w:val="00ED16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lnea">
    <w:name w:val="line number"/>
    <w:basedOn w:val="Fuentedeprrafopredeter"/>
    <w:rsid w:val="00003AE1"/>
  </w:style>
  <w:style w:type="character" w:customStyle="1" w:styleId="value">
    <w:name w:val="value"/>
    <w:basedOn w:val="Fuentedeprrafopredeter"/>
    <w:rsid w:val="00D9559A"/>
  </w:style>
  <w:style w:type="paragraph" w:customStyle="1" w:styleId="SectionVIHeader">
    <w:name w:val="Section VI Header"/>
    <w:basedOn w:val="Normal"/>
    <w:rsid w:val="00236A13"/>
    <w:pPr>
      <w:jc w:val="center"/>
    </w:pPr>
    <w:rPr>
      <w:b/>
      <w:sz w:val="36"/>
      <w:szCs w:val="20"/>
      <w:lang w:val="en-US"/>
    </w:rPr>
  </w:style>
  <w:style w:type="character" w:customStyle="1" w:styleId="Ttulo2Car">
    <w:name w:val="Título 2 Car"/>
    <w:aliases w:val="Title Header2 Car"/>
    <w:link w:val="Ttulo2"/>
    <w:rsid w:val="003D3570"/>
    <w:rPr>
      <w:rFonts w:ascii="Times New Roman Bold" w:hAnsi="Times New Roman Bold"/>
      <w:b/>
      <w:smallCaps/>
      <w:sz w:val="24"/>
      <w:szCs w:val="24"/>
      <w:lang w:val="es-ES_tradnl" w:eastAsia="en-US"/>
    </w:rPr>
  </w:style>
  <w:style w:type="character" w:customStyle="1" w:styleId="Ttulo3Car">
    <w:name w:val="Título 3 Car"/>
    <w:aliases w:val="Section Header3 Car"/>
    <w:link w:val="Ttulo3"/>
    <w:rsid w:val="002C6ACB"/>
    <w:rPr>
      <w:rFonts w:ascii="Times New Roman Bold" w:hAnsi="Times New Roman Bold"/>
      <w:b/>
      <w:bCs/>
      <w:sz w:val="28"/>
      <w:szCs w:val="24"/>
      <w:lang w:val="es-ES_tradnl" w:eastAsia="en-US"/>
    </w:rPr>
  </w:style>
  <w:style w:type="character" w:customStyle="1" w:styleId="TOC11">
    <w:name w:val="TOC 11"/>
    <w:rsid w:val="002C6ACB"/>
  </w:style>
  <w:style w:type="character" w:customStyle="1" w:styleId="TextoindependienteCar">
    <w:name w:val="Texto independiente Car"/>
    <w:link w:val="Textoindependiente"/>
    <w:rsid w:val="002E6DEB"/>
    <w:rPr>
      <w:bCs/>
      <w:iCs/>
      <w:sz w:val="24"/>
      <w:szCs w:val="24"/>
      <w:lang w:val="es-ES_tradnl"/>
    </w:rPr>
  </w:style>
  <w:style w:type="paragraph" w:customStyle="1" w:styleId="Header2">
    <w:name w:val="Header 2"/>
    <w:basedOn w:val="Normal"/>
    <w:rsid w:val="00D843E2"/>
    <w:pPr>
      <w:numPr>
        <w:numId w:val="22"/>
      </w:numPr>
      <w:tabs>
        <w:tab w:val="left" w:pos="619"/>
      </w:tabs>
      <w:spacing w:before="120" w:after="120"/>
      <w:jc w:val="center"/>
    </w:pPr>
    <w:rPr>
      <w:b/>
      <w:sz w:val="28"/>
      <w:lang w:eastAsia="es-MX"/>
    </w:rPr>
  </w:style>
  <w:style w:type="paragraph" w:customStyle="1" w:styleId="Header3">
    <w:name w:val="Header 3"/>
    <w:basedOn w:val="Header2"/>
    <w:rsid w:val="00D843E2"/>
    <w:pPr>
      <w:numPr>
        <w:ilvl w:val="1"/>
      </w:numPr>
      <w:jc w:val="left"/>
    </w:pPr>
    <w:rPr>
      <w:b w:val="0"/>
      <w:sz w:val="24"/>
    </w:rPr>
  </w:style>
  <w:style w:type="paragraph" w:customStyle="1" w:styleId="Default">
    <w:name w:val="Default"/>
    <w:rsid w:val="00846E02"/>
    <w:pPr>
      <w:autoSpaceDE w:val="0"/>
      <w:autoSpaceDN w:val="0"/>
      <w:adjustRightInd w:val="0"/>
    </w:pPr>
    <w:rPr>
      <w:rFonts w:ascii="Calibri" w:hAnsi="Calibri" w:cs="Calibri"/>
      <w:color w:val="000000"/>
      <w:sz w:val="24"/>
      <w:szCs w:val="24"/>
    </w:rPr>
  </w:style>
  <w:style w:type="paragraph" w:customStyle="1" w:styleId="Subtitle2">
    <w:name w:val="Subtitle 2"/>
    <w:basedOn w:val="Piedepgina"/>
    <w:rsid w:val="008438B8"/>
    <w:pPr>
      <w:tabs>
        <w:tab w:val="clear" w:pos="4320"/>
        <w:tab w:val="clear" w:pos="8640"/>
        <w:tab w:val="center" w:pos="4752"/>
        <w:tab w:val="right" w:pos="9778"/>
      </w:tabs>
      <w:overflowPunct/>
      <w:autoSpaceDE/>
      <w:autoSpaceDN/>
      <w:adjustRightInd/>
      <w:spacing w:before="240" w:after="240"/>
      <w:jc w:val="center"/>
      <w:textAlignment w:val="auto"/>
      <w:outlineLvl w:val="1"/>
    </w:pPr>
    <w:rPr>
      <w:b/>
      <w:sz w:val="32"/>
      <w:lang w:val="en-US" w:eastAsia="es-ES"/>
    </w:rPr>
  </w:style>
  <w:style w:type="paragraph" w:customStyle="1" w:styleId="TOCNumber1">
    <w:name w:val="TOC Number1"/>
    <w:basedOn w:val="Ttulo4"/>
    <w:autoRedefine/>
    <w:rsid w:val="008438B8"/>
    <w:pPr>
      <w:keepNext w:val="0"/>
      <w:tabs>
        <w:tab w:val="left" w:pos="450"/>
      </w:tabs>
      <w:spacing w:before="120" w:after="120"/>
      <w:ind w:right="0"/>
      <w:jc w:val="left"/>
      <w:outlineLvl w:val="9"/>
    </w:pPr>
    <w:rPr>
      <w:rFonts w:ascii="Times New Roman" w:hAnsi="Times New Roman"/>
      <w:bCs w:val="0"/>
      <w:smallCaps w:val="0"/>
      <w:sz w:val="24"/>
      <w:szCs w:val="20"/>
      <w:lang w:val="en-US" w:eastAsia="es-ES"/>
    </w:rPr>
  </w:style>
  <w:style w:type="paragraph" w:customStyle="1" w:styleId="titulo">
    <w:name w:val="titulo"/>
    <w:basedOn w:val="Ttulo5"/>
    <w:rsid w:val="008438B8"/>
    <w:pPr>
      <w:jc w:val="center"/>
    </w:pPr>
    <w:rPr>
      <w:rFonts w:ascii="Times New Roman Bold" w:hAnsi="Times New Roman Bold"/>
      <w:b/>
      <w:lang w:eastAsia="es-ES"/>
    </w:rPr>
  </w:style>
  <w:style w:type="paragraph" w:styleId="Listaconvietas">
    <w:name w:val="List Bullet"/>
    <w:basedOn w:val="Normal"/>
    <w:autoRedefine/>
    <w:rsid w:val="00060425"/>
    <w:pPr>
      <w:widowControl w:val="0"/>
      <w:numPr>
        <w:numId w:val="23"/>
      </w:numPr>
      <w:adjustRightInd w:val="0"/>
      <w:spacing w:line="360" w:lineRule="atLeast"/>
      <w:jc w:val="both"/>
      <w:textAlignment w:val="baseline"/>
    </w:pPr>
    <w:rPr>
      <w:szCs w:val="20"/>
      <w:lang w:eastAsia="es-ES"/>
    </w:rPr>
  </w:style>
  <w:style w:type="paragraph" w:customStyle="1" w:styleId="SectionVHeader">
    <w:name w:val="Section V. Header"/>
    <w:basedOn w:val="Normal"/>
    <w:rsid w:val="00904512"/>
    <w:pPr>
      <w:jc w:val="center"/>
    </w:pPr>
    <w:rPr>
      <w:b/>
      <w:sz w:val="36"/>
      <w:szCs w:val="20"/>
      <w:lang w:val="en-US" w:eastAsia="es-ES"/>
    </w:rPr>
  </w:style>
  <w:style w:type="paragraph" w:customStyle="1" w:styleId="Section4-header">
    <w:name w:val="Section4-header"/>
    <w:basedOn w:val="Normal"/>
    <w:rsid w:val="00904512"/>
    <w:pPr>
      <w:widowControl w:val="0"/>
      <w:tabs>
        <w:tab w:val="right" w:leader="dot" w:pos="8976"/>
      </w:tabs>
      <w:ind w:right="-364"/>
      <w:jc w:val="center"/>
    </w:pPr>
    <w:rPr>
      <w:b/>
      <w:bCs/>
      <w:sz w:val="32"/>
    </w:rPr>
  </w:style>
  <w:style w:type="paragraph" w:customStyle="1" w:styleId="EstiloArial9pt">
    <w:name w:val="Estilo Arial 9 pt"/>
    <w:basedOn w:val="Normal"/>
    <w:rsid w:val="00904512"/>
    <w:pPr>
      <w:spacing w:before="120" w:after="120"/>
    </w:pPr>
    <w:rPr>
      <w:rFonts w:ascii="Arial" w:hAnsi="Arial"/>
      <w:sz w:val="18"/>
      <w:lang w:eastAsia="es-ES"/>
    </w:rPr>
  </w:style>
  <w:style w:type="character" w:customStyle="1" w:styleId="PrrafodelistaCar">
    <w:name w:val="Párrafo de lista Car"/>
    <w:aliases w:val="titulo 5 Car"/>
    <w:link w:val="Prrafodelista"/>
    <w:uiPriority w:val="34"/>
    <w:locked/>
    <w:rsid w:val="001F1A63"/>
    <w:rPr>
      <w:rFonts w:ascii="Courier New" w:hAnsi="Courier New"/>
      <w:sz w:val="24"/>
      <w:lang w:val="es-ES_tradnl" w:eastAsia="es-ES"/>
    </w:rPr>
  </w:style>
  <w:style w:type="paragraph" w:customStyle="1" w:styleId="Epgrafe1">
    <w:name w:val="Epígrafe1"/>
    <w:basedOn w:val="Normal"/>
    <w:next w:val="Normal"/>
    <w:link w:val="EpgrafeCar"/>
    <w:uiPriority w:val="35"/>
    <w:unhideWhenUsed/>
    <w:qFormat/>
    <w:rsid w:val="00EA4177"/>
    <w:pPr>
      <w:spacing w:after="200"/>
    </w:pPr>
    <w:rPr>
      <w:rFonts w:eastAsia="Calibri"/>
      <w:b/>
      <w:bCs/>
      <w:color w:val="4F81BD"/>
      <w:sz w:val="18"/>
      <w:szCs w:val="18"/>
      <w:lang w:val="es-ES" w:eastAsia="pt-BR"/>
    </w:rPr>
  </w:style>
  <w:style w:type="character" w:customStyle="1" w:styleId="EpgrafeCar">
    <w:name w:val="Epígrafe Car"/>
    <w:link w:val="Epgrafe1"/>
    <w:uiPriority w:val="35"/>
    <w:rsid w:val="00EA4177"/>
    <w:rPr>
      <w:rFonts w:eastAsia="Calibri"/>
      <w:b/>
      <w:bCs/>
      <w:color w:val="4F81BD"/>
      <w:sz w:val="18"/>
      <w:szCs w:val="18"/>
      <w:lang w:val="es-ES" w:eastAsia="pt-BR"/>
    </w:rPr>
  </w:style>
  <w:style w:type="paragraph" w:customStyle="1" w:styleId="texto">
    <w:name w:val="texto"/>
    <w:basedOn w:val="Normal"/>
    <w:rsid w:val="00FA4583"/>
    <w:pPr>
      <w:spacing w:after="101" w:line="216" w:lineRule="atLeast"/>
    </w:pPr>
    <w:rPr>
      <w:rFonts w:ascii="Arial" w:hAnsi="Arial"/>
      <w:sz w:val="18"/>
      <w:szCs w:val="20"/>
      <w:lang w:eastAsia="es-ES"/>
    </w:rPr>
  </w:style>
  <w:style w:type="paragraph" w:customStyle="1" w:styleId="3">
    <w:name w:val="3"/>
    <w:basedOn w:val="Normal"/>
    <w:next w:val="Ttulo10"/>
    <w:qFormat/>
    <w:rsid w:val="000806B8"/>
    <w:pPr>
      <w:widowControl w:val="0"/>
      <w:adjustRightInd w:val="0"/>
      <w:spacing w:line="360" w:lineRule="atLeast"/>
      <w:jc w:val="center"/>
      <w:textAlignment w:val="baseline"/>
    </w:pPr>
    <w:rPr>
      <w:rFonts w:ascii="Cambria" w:eastAsia="Calibri" w:hAnsi="Cambria"/>
      <w:b/>
      <w:bCs/>
      <w:kern w:val="28"/>
      <w:sz w:val="32"/>
      <w:szCs w:val="32"/>
    </w:rPr>
  </w:style>
  <w:style w:type="character" w:customStyle="1" w:styleId="TtuloCar">
    <w:name w:val="Título Car"/>
    <w:link w:val="1"/>
    <w:rsid w:val="000806B8"/>
    <w:rPr>
      <w:rFonts w:ascii="Cambria" w:hAnsi="Cambria"/>
      <w:b/>
      <w:bCs/>
      <w:kern w:val="28"/>
      <w:sz w:val="32"/>
      <w:szCs w:val="32"/>
      <w:lang w:val="es-ES_tradnl" w:eastAsia="en-US"/>
    </w:rPr>
  </w:style>
  <w:style w:type="paragraph" w:styleId="Sinespaciado">
    <w:name w:val="No Spacing"/>
    <w:link w:val="SinespaciadoCar"/>
    <w:uiPriority w:val="1"/>
    <w:qFormat/>
    <w:rsid w:val="003E5412"/>
    <w:rPr>
      <w:rFonts w:ascii="Calibri" w:eastAsia="Calibri" w:hAnsi="Calibri"/>
      <w:sz w:val="22"/>
      <w:szCs w:val="22"/>
      <w:lang w:eastAsia="en-US"/>
    </w:rPr>
  </w:style>
  <w:style w:type="character" w:customStyle="1" w:styleId="TextocomentarioCar">
    <w:name w:val="Texto comentario Car"/>
    <w:link w:val="Textocomentario"/>
    <w:uiPriority w:val="99"/>
    <w:rsid w:val="003E5412"/>
    <w:rPr>
      <w:lang w:val="es-ES_tradnl" w:eastAsia="en-US"/>
    </w:rPr>
  </w:style>
  <w:style w:type="character" w:customStyle="1" w:styleId="AsuntodelcomentarioCar">
    <w:name w:val="Asunto del comentario Car"/>
    <w:link w:val="Asuntodelcomentario"/>
    <w:uiPriority w:val="99"/>
    <w:semiHidden/>
    <w:rsid w:val="003E5412"/>
    <w:rPr>
      <w:b/>
      <w:bCs/>
      <w:lang w:val="es-ES_tradnl" w:eastAsia="en-US"/>
    </w:rPr>
  </w:style>
  <w:style w:type="character" w:customStyle="1" w:styleId="TextodegloboCar">
    <w:name w:val="Texto de globo Car"/>
    <w:link w:val="Textodeglobo"/>
    <w:uiPriority w:val="99"/>
    <w:semiHidden/>
    <w:rsid w:val="003E5412"/>
    <w:rPr>
      <w:rFonts w:ascii="Tahoma" w:hAnsi="Tahoma" w:cs="Tahoma"/>
      <w:sz w:val="16"/>
      <w:szCs w:val="16"/>
      <w:lang w:val="es-ES_tradnl" w:eastAsia="en-US"/>
    </w:rPr>
  </w:style>
  <w:style w:type="character" w:styleId="Referenciaintensa">
    <w:name w:val="Intense Reference"/>
    <w:uiPriority w:val="32"/>
    <w:qFormat/>
    <w:rsid w:val="003E5412"/>
    <w:rPr>
      <w:b/>
      <w:bCs/>
      <w:smallCaps/>
      <w:color w:val="4F81BD"/>
      <w:spacing w:val="5"/>
    </w:rPr>
  </w:style>
  <w:style w:type="paragraph" w:customStyle="1" w:styleId="Listavistosa-nfasis11">
    <w:name w:val="Lista vistosa - Énfasis 11"/>
    <w:basedOn w:val="Normal"/>
    <w:link w:val="Listavistosa-nfasis1Car"/>
    <w:uiPriority w:val="34"/>
    <w:qFormat/>
    <w:rsid w:val="007D4595"/>
    <w:pPr>
      <w:widowControl w:val="0"/>
      <w:ind w:left="708"/>
    </w:pPr>
    <w:rPr>
      <w:rFonts w:ascii="Courier New" w:hAnsi="Courier New"/>
      <w:szCs w:val="20"/>
      <w:lang w:eastAsia="es-ES"/>
    </w:rPr>
  </w:style>
  <w:style w:type="character" w:customStyle="1" w:styleId="Listavistosa-nfasis1Car">
    <w:name w:val="Lista vistosa - Énfasis 1 Car"/>
    <w:link w:val="Listavistosa-nfasis11"/>
    <w:uiPriority w:val="34"/>
    <w:locked/>
    <w:rsid w:val="007D4595"/>
    <w:rPr>
      <w:rFonts w:ascii="Courier New" w:hAnsi="Courier New"/>
      <w:sz w:val="24"/>
      <w:lang w:val="es-ES_tradnl"/>
    </w:rPr>
  </w:style>
  <w:style w:type="paragraph" w:customStyle="1" w:styleId="Sombreadovistoso-nfasis11">
    <w:name w:val="Sombreado vistoso - Énfasis 11"/>
    <w:hidden/>
    <w:uiPriority w:val="99"/>
    <w:semiHidden/>
    <w:rsid w:val="00643459"/>
    <w:rPr>
      <w:sz w:val="24"/>
      <w:szCs w:val="24"/>
      <w:lang w:val="es-ES_tradnl" w:eastAsia="en-US"/>
    </w:rPr>
  </w:style>
  <w:style w:type="character" w:customStyle="1" w:styleId="DescripcinCar">
    <w:name w:val="Descripción Car"/>
    <w:uiPriority w:val="35"/>
    <w:rsid w:val="00643459"/>
    <w:rPr>
      <w:rFonts w:eastAsia="Calibri"/>
      <w:b/>
      <w:bCs/>
      <w:color w:val="4F81BD"/>
      <w:sz w:val="18"/>
      <w:szCs w:val="18"/>
      <w:lang w:val="es-ES" w:eastAsia="pt-BR"/>
    </w:rPr>
  </w:style>
  <w:style w:type="paragraph" w:customStyle="1" w:styleId="Cuadrculamedia21">
    <w:name w:val="Cuadrícula media 21"/>
    <w:uiPriority w:val="1"/>
    <w:qFormat/>
    <w:rsid w:val="00643459"/>
    <w:rPr>
      <w:rFonts w:ascii="Calibri" w:eastAsia="Calibri" w:hAnsi="Calibri"/>
      <w:sz w:val="22"/>
      <w:szCs w:val="22"/>
      <w:lang w:eastAsia="en-US"/>
    </w:rPr>
  </w:style>
  <w:style w:type="character" w:customStyle="1" w:styleId="Cuadrculadetablaclara1">
    <w:name w:val="Cuadrícula de tabla clara1"/>
    <w:uiPriority w:val="32"/>
    <w:qFormat/>
    <w:rsid w:val="00643459"/>
    <w:rPr>
      <w:b/>
      <w:bCs/>
      <w:smallCaps/>
      <w:color w:val="4F81BD"/>
      <w:spacing w:val="5"/>
    </w:rPr>
  </w:style>
  <w:style w:type="character" w:styleId="Hipervnculovisitado">
    <w:name w:val="FollowedHyperlink"/>
    <w:uiPriority w:val="99"/>
    <w:unhideWhenUsed/>
    <w:rsid w:val="00643459"/>
    <w:rPr>
      <w:color w:val="954F72"/>
      <w:u w:val="single"/>
    </w:rPr>
  </w:style>
  <w:style w:type="numbering" w:customStyle="1" w:styleId="Estilo1">
    <w:name w:val="Estilo1"/>
    <w:uiPriority w:val="99"/>
    <w:rsid w:val="00D45210"/>
    <w:pPr>
      <w:numPr>
        <w:numId w:val="28"/>
      </w:numPr>
    </w:pPr>
  </w:style>
  <w:style w:type="character" w:customStyle="1" w:styleId="Textoindependiente2Car">
    <w:name w:val="Texto independiente 2 Car"/>
    <w:link w:val="Textoindependiente2"/>
    <w:rsid w:val="00885ECD"/>
    <w:rPr>
      <w:sz w:val="24"/>
      <w:lang w:val="es-ES_tradnl" w:eastAsia="en-US"/>
    </w:rPr>
  </w:style>
  <w:style w:type="table" w:customStyle="1" w:styleId="Tabladecuadrcula1clara1">
    <w:name w:val="Tabla de cuadrícula 1 clara1"/>
    <w:basedOn w:val="Tablanormal"/>
    <w:uiPriority w:val="46"/>
    <w:rsid w:val="0025457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normal21">
    <w:name w:val="Tabla normal 21"/>
    <w:basedOn w:val="Tablanormal"/>
    <w:uiPriority w:val="42"/>
    <w:rsid w:val="0025457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Cuadrculadetablaclara2">
    <w:name w:val="Cuadrícula de tabla clara2"/>
    <w:basedOn w:val="Tablanormal"/>
    <w:uiPriority w:val="40"/>
    <w:rsid w:val="0025457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
    <w:name w:val="1"/>
    <w:basedOn w:val="Normal"/>
    <w:next w:val="Ttulo10"/>
    <w:link w:val="TtuloCar"/>
    <w:qFormat/>
    <w:rsid w:val="00D52798"/>
    <w:pPr>
      <w:widowControl w:val="0"/>
      <w:adjustRightInd w:val="0"/>
      <w:spacing w:line="360" w:lineRule="atLeast"/>
      <w:jc w:val="center"/>
      <w:textAlignment w:val="baseline"/>
    </w:pPr>
    <w:rPr>
      <w:rFonts w:ascii="Cambria" w:hAnsi="Cambria"/>
      <w:b/>
      <w:bCs/>
      <w:kern w:val="28"/>
      <w:sz w:val="32"/>
      <w:szCs w:val="32"/>
    </w:rPr>
  </w:style>
  <w:style w:type="paragraph" w:customStyle="1" w:styleId="Listavistosa-nfasis12">
    <w:name w:val="Lista vistosa - Énfasis 12"/>
    <w:basedOn w:val="Normal"/>
    <w:uiPriority w:val="34"/>
    <w:qFormat/>
    <w:rsid w:val="00D52798"/>
    <w:pPr>
      <w:ind w:left="708"/>
    </w:pPr>
  </w:style>
  <w:style w:type="paragraph" w:customStyle="1" w:styleId="Sombreadovistoso-nfasis12">
    <w:name w:val="Sombreado vistoso - Énfasis 12"/>
    <w:hidden/>
    <w:uiPriority w:val="99"/>
    <w:semiHidden/>
    <w:rsid w:val="00D52798"/>
    <w:rPr>
      <w:sz w:val="24"/>
      <w:szCs w:val="24"/>
      <w:lang w:val="es-ES_tradnl" w:eastAsia="en-US"/>
    </w:rPr>
  </w:style>
  <w:style w:type="numbering" w:customStyle="1" w:styleId="Sinlista1">
    <w:name w:val="Sin lista1"/>
    <w:next w:val="Sinlista"/>
    <w:uiPriority w:val="99"/>
    <w:semiHidden/>
    <w:unhideWhenUsed/>
    <w:rsid w:val="00D52798"/>
  </w:style>
  <w:style w:type="table" w:customStyle="1" w:styleId="Tablaconcuadrcula1">
    <w:name w:val="Tabla con cuadrícula1"/>
    <w:basedOn w:val="Tablanormal"/>
    <w:next w:val="Tablaconcuadrcula"/>
    <w:uiPriority w:val="39"/>
    <w:rsid w:val="00D527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21">
    <w:name w:val="Cuadrícula de tabla clara21"/>
    <w:basedOn w:val="Tablanormal"/>
    <w:next w:val="Tabladecuadrcula2-nfasis11"/>
    <w:uiPriority w:val="40"/>
    <w:rsid w:val="00D52798"/>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2-nfasis31">
    <w:name w:val="Tabla de cuadrícula 2 - Énfasis 31"/>
    <w:basedOn w:val="Tablanormal"/>
    <w:next w:val="Tabladecuadrcula4-nfasis41"/>
    <w:uiPriority w:val="47"/>
    <w:rsid w:val="00D52798"/>
    <w:rPr>
      <w:rFonts w:ascii="Calibri" w:eastAsia="Calibri" w:hAnsi="Calibri"/>
      <w:sz w:val="22"/>
      <w:szCs w:val="22"/>
      <w:lang w:eastAsia="en-U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nfasis31">
    <w:name w:val="Tabla de cuadrícula 1 clara - Énfasis 31"/>
    <w:basedOn w:val="Tablanormal"/>
    <w:next w:val="Tabladecuadrcula3-nfasis42"/>
    <w:uiPriority w:val="46"/>
    <w:rsid w:val="00D52798"/>
    <w:rPr>
      <w:rFonts w:ascii="Calibri" w:eastAsia="Calibri" w:hAnsi="Calibri"/>
      <w:sz w:val="22"/>
      <w:szCs w:val="22"/>
      <w:lang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4-nfasis31">
    <w:name w:val="Tabla de cuadrícula 4 - Énfasis 31"/>
    <w:basedOn w:val="Tablanormal"/>
    <w:next w:val="Tabladecuadrcula6concolores-nfasis41"/>
    <w:uiPriority w:val="49"/>
    <w:rsid w:val="00D52798"/>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2-nfasis41">
    <w:name w:val="Tabla de cuadrícula 2 - Énfasis 41"/>
    <w:basedOn w:val="Tablanormal"/>
    <w:next w:val="Tabladecuadrcula4-nfasis51"/>
    <w:uiPriority w:val="47"/>
    <w:rsid w:val="00D52798"/>
    <w:rPr>
      <w:rFonts w:ascii="Calibri" w:eastAsia="Calibri" w:hAnsi="Calibri"/>
      <w:sz w:val="22"/>
      <w:szCs w:val="22"/>
      <w:lang w:eastAsia="en-US"/>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3-nfasis41">
    <w:name w:val="Tabla de cuadrícula 3 - Énfasis 41"/>
    <w:basedOn w:val="Tablanormal"/>
    <w:next w:val="Tabladecuadrcula5oscura-nfasis51"/>
    <w:uiPriority w:val="48"/>
    <w:rsid w:val="00D52798"/>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Tabladecuadrcula6concolores-nfasis11">
    <w:name w:val="Tabla de cuadrícula 6 con colores - Énfasis 11"/>
    <w:basedOn w:val="Tablanormal"/>
    <w:next w:val="Tabladecuadrcula1clara-nfasis32"/>
    <w:uiPriority w:val="51"/>
    <w:rsid w:val="00D52798"/>
    <w:rPr>
      <w:rFonts w:ascii="Calibri" w:eastAsia="Calibri" w:hAnsi="Calibri"/>
      <w:color w:val="2E74B5"/>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61">
    <w:name w:val="Tabla de cuadrícula 4 - Énfasis 61"/>
    <w:basedOn w:val="Tablanormal"/>
    <w:next w:val="Tabladelista6concolores1"/>
    <w:uiPriority w:val="49"/>
    <w:rsid w:val="00D52798"/>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2-nfasis11">
    <w:name w:val="Tabla de cuadrícula 2 - Énfasis 11"/>
    <w:basedOn w:val="Tablanormal"/>
    <w:uiPriority w:val="40"/>
    <w:rsid w:val="00D5279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decuadrcula4-nfasis41">
    <w:name w:val="Tabla de cuadrícula 4 - Énfasis 41"/>
    <w:basedOn w:val="Tablanormal"/>
    <w:uiPriority w:val="47"/>
    <w:rsid w:val="00D52798"/>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3-nfasis42">
    <w:name w:val="Tabla de cuadrícula 3 - Énfasis 42"/>
    <w:basedOn w:val="Tablanormal"/>
    <w:uiPriority w:val="46"/>
    <w:rsid w:val="00D52798"/>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6concolores-nfasis41">
    <w:name w:val="Tabla de cuadrícula 6 con colores - Énfasis 41"/>
    <w:basedOn w:val="Tablanormal"/>
    <w:uiPriority w:val="49"/>
    <w:rsid w:val="00D52798"/>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4-nfasis51">
    <w:name w:val="Tabla de cuadrícula 4 - Énfasis 51"/>
    <w:basedOn w:val="Tablanormal"/>
    <w:uiPriority w:val="47"/>
    <w:rsid w:val="00D52798"/>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decuadrcula5oscura-nfasis51">
    <w:name w:val="Tabla de cuadrícula 5 oscura - Énfasis 51"/>
    <w:basedOn w:val="Tablanormal"/>
    <w:uiPriority w:val="48"/>
    <w:rsid w:val="00D52798"/>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Tabladecuadrcula1clara-nfasis32">
    <w:name w:val="Tabla de cuadrícula 1 clara - Énfasis 32"/>
    <w:basedOn w:val="Tablanormal"/>
    <w:uiPriority w:val="51"/>
    <w:rsid w:val="00D52798"/>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lista6concolores1">
    <w:name w:val="Tabla de lista 6 con colores1"/>
    <w:basedOn w:val="Tablanormal"/>
    <w:uiPriority w:val="49"/>
    <w:rsid w:val="00D5279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xl70">
    <w:name w:val="xl70"/>
    <w:basedOn w:val="Normal"/>
    <w:rsid w:val="00D52798"/>
    <w:pPr>
      <w:pBdr>
        <w:top w:val="single" w:sz="4" w:space="0" w:color="000000"/>
        <w:left w:val="single" w:sz="4" w:space="0" w:color="000000"/>
        <w:bottom w:val="single" w:sz="4" w:space="0" w:color="000000"/>
        <w:right w:val="single" w:sz="4" w:space="0" w:color="000000"/>
      </w:pBdr>
      <w:shd w:val="clear" w:color="000000" w:fill="757171"/>
      <w:spacing w:before="100" w:beforeAutospacing="1" w:after="100" w:afterAutospacing="1"/>
      <w:jc w:val="center"/>
      <w:textAlignment w:val="center"/>
    </w:pPr>
    <w:rPr>
      <w:b/>
      <w:bCs/>
      <w:color w:val="FFFFFF"/>
      <w:sz w:val="18"/>
      <w:szCs w:val="18"/>
      <w:lang w:val="es-PY" w:eastAsia="es-PY"/>
    </w:rPr>
  </w:style>
  <w:style w:type="paragraph" w:customStyle="1" w:styleId="xl71">
    <w:name w:val="xl71"/>
    <w:basedOn w:val="Normal"/>
    <w:rsid w:val="00D52798"/>
    <w:pPr>
      <w:spacing w:before="100" w:beforeAutospacing="1" w:after="100" w:afterAutospacing="1"/>
      <w:jc w:val="center"/>
      <w:textAlignment w:val="center"/>
    </w:pPr>
    <w:rPr>
      <w:lang w:val="es-PY" w:eastAsia="es-PY"/>
    </w:rPr>
  </w:style>
  <w:style w:type="paragraph" w:customStyle="1" w:styleId="xl72">
    <w:name w:val="xl72"/>
    <w:basedOn w:val="Normal"/>
    <w:rsid w:val="00D52798"/>
    <w:pPr>
      <w:pBdr>
        <w:top w:val="single" w:sz="4" w:space="0" w:color="auto"/>
        <w:left w:val="single" w:sz="4" w:space="0" w:color="auto"/>
        <w:bottom w:val="single" w:sz="4" w:space="0" w:color="auto"/>
        <w:right w:val="single" w:sz="4" w:space="7" w:color="auto"/>
      </w:pBdr>
      <w:shd w:val="clear" w:color="000000" w:fill="222B35"/>
      <w:spacing w:before="100" w:beforeAutospacing="1" w:after="100" w:afterAutospacing="1"/>
      <w:ind w:firstLineChars="100" w:firstLine="100"/>
      <w:jc w:val="right"/>
    </w:pPr>
    <w:rPr>
      <w:rFonts w:ascii="Arial" w:hAnsi="Arial" w:cs="Arial"/>
      <w:b/>
      <w:bCs/>
      <w:color w:val="FFFFFF"/>
      <w:sz w:val="18"/>
      <w:szCs w:val="18"/>
      <w:lang w:val="es-PY" w:eastAsia="es-PY"/>
    </w:rPr>
  </w:style>
  <w:style w:type="paragraph" w:customStyle="1" w:styleId="xl73">
    <w:name w:val="xl73"/>
    <w:basedOn w:val="Normal"/>
    <w:rsid w:val="00D52798"/>
    <w:pPr>
      <w:pBdr>
        <w:top w:val="single" w:sz="4" w:space="0" w:color="auto"/>
        <w:left w:val="single" w:sz="4" w:space="0" w:color="auto"/>
        <w:bottom w:val="single" w:sz="4" w:space="0" w:color="auto"/>
        <w:right w:val="single" w:sz="4" w:space="7" w:color="auto"/>
      </w:pBdr>
      <w:shd w:val="clear" w:color="000000" w:fill="222B35"/>
      <w:spacing w:before="100" w:beforeAutospacing="1" w:after="100" w:afterAutospacing="1"/>
      <w:ind w:firstLineChars="100" w:firstLine="100"/>
      <w:jc w:val="right"/>
    </w:pPr>
    <w:rPr>
      <w:rFonts w:ascii="Arial" w:hAnsi="Arial" w:cs="Arial"/>
      <w:b/>
      <w:bCs/>
      <w:color w:val="FFFFFF"/>
      <w:sz w:val="18"/>
      <w:szCs w:val="18"/>
      <w:lang w:val="es-PY" w:eastAsia="es-PY"/>
    </w:rPr>
  </w:style>
  <w:style w:type="paragraph" w:customStyle="1" w:styleId="xl74">
    <w:name w:val="xl74"/>
    <w:basedOn w:val="Normal"/>
    <w:rsid w:val="00D52798"/>
    <w:pPr>
      <w:pBdr>
        <w:top w:val="single" w:sz="4" w:space="0" w:color="auto"/>
        <w:left w:val="single" w:sz="4" w:space="0" w:color="auto"/>
        <w:bottom w:val="single" w:sz="4" w:space="0" w:color="auto"/>
        <w:right w:val="single" w:sz="4" w:space="7" w:color="auto"/>
      </w:pBdr>
      <w:shd w:val="clear" w:color="000000" w:fill="D0CECE"/>
      <w:spacing w:before="100" w:beforeAutospacing="1" w:after="100" w:afterAutospacing="1"/>
      <w:ind w:firstLineChars="100" w:firstLine="100"/>
      <w:jc w:val="right"/>
      <w:textAlignment w:val="center"/>
    </w:pPr>
    <w:rPr>
      <w:rFonts w:ascii="Arial" w:hAnsi="Arial" w:cs="Arial"/>
      <w:color w:val="000000"/>
      <w:sz w:val="18"/>
      <w:szCs w:val="18"/>
      <w:lang w:val="es-PY" w:eastAsia="es-PY"/>
    </w:rPr>
  </w:style>
  <w:style w:type="paragraph" w:customStyle="1" w:styleId="xl75">
    <w:name w:val="xl75"/>
    <w:basedOn w:val="Normal"/>
    <w:rsid w:val="00D52798"/>
    <w:pPr>
      <w:pBdr>
        <w:top w:val="single" w:sz="4" w:space="0" w:color="auto"/>
        <w:left w:val="single" w:sz="4" w:space="0" w:color="auto"/>
        <w:bottom w:val="single" w:sz="4" w:space="0" w:color="auto"/>
        <w:right w:val="single" w:sz="4" w:space="7" w:color="auto"/>
      </w:pBdr>
      <w:shd w:val="clear" w:color="000000" w:fill="D0CECE"/>
      <w:spacing w:before="100" w:beforeAutospacing="1" w:after="100" w:afterAutospacing="1"/>
      <w:ind w:firstLineChars="100" w:firstLine="100"/>
      <w:jc w:val="right"/>
      <w:textAlignment w:val="center"/>
    </w:pPr>
    <w:rPr>
      <w:rFonts w:ascii="Arial" w:hAnsi="Arial" w:cs="Arial"/>
      <w:color w:val="000000"/>
      <w:sz w:val="18"/>
      <w:szCs w:val="18"/>
      <w:lang w:val="es-PY" w:eastAsia="es-PY"/>
    </w:rPr>
  </w:style>
  <w:style w:type="paragraph" w:customStyle="1" w:styleId="xl76">
    <w:name w:val="xl76"/>
    <w:basedOn w:val="Normal"/>
    <w:rsid w:val="00D52798"/>
    <w:pPr>
      <w:pBdr>
        <w:top w:val="single" w:sz="4" w:space="0" w:color="auto"/>
        <w:left w:val="single" w:sz="4" w:space="0" w:color="auto"/>
        <w:bottom w:val="single" w:sz="4" w:space="0" w:color="auto"/>
        <w:right w:val="single" w:sz="4" w:space="7" w:color="auto"/>
      </w:pBdr>
      <w:shd w:val="clear" w:color="000000" w:fill="D0CECE"/>
      <w:spacing w:before="100" w:beforeAutospacing="1" w:after="100" w:afterAutospacing="1"/>
      <w:ind w:firstLineChars="100" w:firstLine="100"/>
      <w:jc w:val="right"/>
      <w:textAlignment w:val="center"/>
    </w:pPr>
    <w:rPr>
      <w:rFonts w:ascii="Arial" w:hAnsi="Arial" w:cs="Arial"/>
      <w:color w:val="000000"/>
      <w:sz w:val="18"/>
      <w:szCs w:val="18"/>
      <w:lang w:val="es-PY" w:eastAsia="es-PY"/>
    </w:rPr>
  </w:style>
  <w:style w:type="paragraph" w:customStyle="1" w:styleId="xl77">
    <w:name w:val="xl77"/>
    <w:basedOn w:val="Normal"/>
    <w:rsid w:val="00D52798"/>
    <w:pPr>
      <w:spacing w:before="100" w:beforeAutospacing="1" w:after="100" w:afterAutospacing="1"/>
      <w:ind w:firstLineChars="100" w:firstLine="100"/>
      <w:jc w:val="right"/>
    </w:pPr>
    <w:rPr>
      <w:lang w:val="es-PY" w:eastAsia="es-PY"/>
    </w:rPr>
  </w:style>
  <w:style w:type="paragraph" w:customStyle="1" w:styleId="xl78">
    <w:name w:val="xl78"/>
    <w:basedOn w:val="Normal"/>
    <w:rsid w:val="00D52798"/>
    <w:pPr>
      <w:pBdr>
        <w:top w:val="single" w:sz="4" w:space="0" w:color="auto"/>
        <w:left w:val="single" w:sz="4" w:space="7" w:color="auto"/>
        <w:bottom w:val="single" w:sz="4" w:space="0" w:color="auto"/>
        <w:right w:val="single" w:sz="4" w:space="0" w:color="auto"/>
      </w:pBdr>
      <w:shd w:val="clear" w:color="000000" w:fill="222B35"/>
      <w:spacing w:before="100" w:beforeAutospacing="1" w:after="100" w:afterAutospacing="1"/>
      <w:ind w:firstLineChars="100" w:firstLine="100"/>
    </w:pPr>
    <w:rPr>
      <w:rFonts w:ascii="Arial" w:hAnsi="Arial" w:cs="Arial"/>
      <w:b/>
      <w:bCs/>
      <w:color w:val="FFFFFF"/>
      <w:sz w:val="18"/>
      <w:szCs w:val="18"/>
      <w:lang w:val="es-PY" w:eastAsia="es-PY"/>
    </w:rPr>
  </w:style>
  <w:style w:type="paragraph" w:customStyle="1" w:styleId="xl79">
    <w:name w:val="xl79"/>
    <w:basedOn w:val="Normal"/>
    <w:rsid w:val="00D52798"/>
    <w:pPr>
      <w:pBdr>
        <w:top w:val="single" w:sz="4" w:space="0" w:color="auto"/>
        <w:left w:val="single" w:sz="4" w:space="7" w:color="auto"/>
        <w:bottom w:val="single" w:sz="4" w:space="0" w:color="auto"/>
        <w:right w:val="single" w:sz="4" w:space="0" w:color="auto"/>
      </w:pBdr>
      <w:shd w:val="clear" w:color="000000" w:fill="D0CECE"/>
      <w:spacing w:before="100" w:beforeAutospacing="1" w:after="100" w:afterAutospacing="1"/>
      <w:ind w:firstLineChars="100" w:firstLine="100"/>
      <w:textAlignment w:val="top"/>
    </w:pPr>
    <w:rPr>
      <w:rFonts w:ascii="Arial" w:hAnsi="Arial" w:cs="Arial"/>
      <w:color w:val="000000"/>
      <w:sz w:val="18"/>
      <w:szCs w:val="18"/>
      <w:lang w:val="es-PY" w:eastAsia="es-PY"/>
    </w:rPr>
  </w:style>
  <w:style w:type="paragraph" w:customStyle="1" w:styleId="xl80">
    <w:name w:val="xl80"/>
    <w:basedOn w:val="Normal"/>
    <w:rsid w:val="00D52798"/>
    <w:pPr>
      <w:pBdr>
        <w:top w:val="single" w:sz="4" w:space="0" w:color="auto"/>
        <w:left w:val="single" w:sz="4" w:space="7" w:color="auto"/>
        <w:bottom w:val="single" w:sz="4" w:space="0" w:color="auto"/>
        <w:right w:val="single" w:sz="4" w:space="0" w:color="auto"/>
      </w:pBdr>
      <w:shd w:val="clear" w:color="000000" w:fill="D0CECE"/>
      <w:spacing w:before="100" w:beforeAutospacing="1" w:after="100" w:afterAutospacing="1"/>
      <w:ind w:firstLineChars="100" w:firstLine="100"/>
      <w:textAlignment w:val="top"/>
    </w:pPr>
    <w:rPr>
      <w:rFonts w:ascii="Arial" w:hAnsi="Arial" w:cs="Arial"/>
      <w:color w:val="000000"/>
      <w:sz w:val="18"/>
      <w:szCs w:val="18"/>
      <w:lang w:val="es-PY" w:eastAsia="es-PY"/>
    </w:rPr>
  </w:style>
  <w:style w:type="paragraph" w:customStyle="1" w:styleId="xl81">
    <w:name w:val="xl81"/>
    <w:basedOn w:val="Normal"/>
    <w:rsid w:val="00D52798"/>
    <w:pPr>
      <w:spacing w:before="100" w:beforeAutospacing="1" w:after="100" w:afterAutospacing="1"/>
      <w:ind w:firstLineChars="100" w:firstLine="100"/>
    </w:pPr>
    <w:rPr>
      <w:lang w:val="es-PY" w:eastAsia="es-PY"/>
    </w:rPr>
  </w:style>
  <w:style w:type="paragraph" w:customStyle="1" w:styleId="xl82">
    <w:name w:val="xl82"/>
    <w:basedOn w:val="Normal"/>
    <w:rsid w:val="00D52798"/>
    <w:pPr>
      <w:spacing w:before="100" w:beforeAutospacing="1" w:after="100" w:afterAutospacing="1"/>
      <w:ind w:firstLineChars="100" w:firstLine="100"/>
    </w:pPr>
    <w:rPr>
      <w:b/>
      <w:bCs/>
      <w:i/>
      <w:iCs/>
      <w:color w:val="C65911"/>
      <w:lang w:val="es-PY" w:eastAsia="es-PY"/>
    </w:rPr>
  </w:style>
  <w:style w:type="paragraph" w:customStyle="1" w:styleId="xl83">
    <w:name w:val="xl83"/>
    <w:basedOn w:val="Normal"/>
    <w:rsid w:val="00D52798"/>
    <w:pPr>
      <w:shd w:val="clear" w:color="000000" w:fill="757171"/>
      <w:spacing w:before="100" w:beforeAutospacing="1" w:after="100" w:afterAutospacing="1"/>
      <w:ind w:firstLineChars="100" w:firstLine="100"/>
      <w:textAlignment w:val="center"/>
    </w:pPr>
    <w:rPr>
      <w:b/>
      <w:bCs/>
      <w:color w:val="FFFFFF"/>
      <w:lang w:val="es-PY" w:eastAsia="es-PY"/>
    </w:rPr>
  </w:style>
  <w:style w:type="paragraph" w:customStyle="1" w:styleId="xl84">
    <w:name w:val="xl84"/>
    <w:basedOn w:val="Normal"/>
    <w:rsid w:val="00D52798"/>
    <w:pPr>
      <w:pBdr>
        <w:bottom w:val="single" w:sz="4" w:space="0" w:color="auto"/>
      </w:pBdr>
      <w:shd w:val="clear" w:color="000000" w:fill="757171"/>
      <w:spacing w:before="100" w:beforeAutospacing="1" w:after="100" w:afterAutospacing="1"/>
      <w:ind w:firstLineChars="100" w:firstLine="100"/>
      <w:textAlignment w:val="center"/>
    </w:pPr>
    <w:rPr>
      <w:b/>
      <w:bCs/>
      <w:color w:val="FFFFFF"/>
      <w:lang w:val="es-PY" w:eastAsia="es-PY"/>
    </w:rPr>
  </w:style>
  <w:style w:type="paragraph" w:customStyle="1" w:styleId="xl85">
    <w:name w:val="xl85"/>
    <w:basedOn w:val="Normal"/>
    <w:rsid w:val="00D52798"/>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color w:val="FFFFFF"/>
      <w:lang w:val="es-PY" w:eastAsia="es-PY"/>
    </w:rPr>
  </w:style>
  <w:style w:type="character" w:customStyle="1" w:styleId="Cuerpodeltexto9pto">
    <w:name w:val="Cuerpo del texto + 9 pto"/>
    <w:rsid w:val="00D52798"/>
    <w:rPr>
      <w:rFonts w:ascii="Arial" w:eastAsia="Arial" w:hAnsi="Arial" w:cs="Arial"/>
      <w:b w:val="0"/>
      <w:bCs w:val="0"/>
      <w:i w:val="0"/>
      <w:iCs w:val="0"/>
      <w:smallCaps w:val="0"/>
      <w:strike w:val="0"/>
      <w:color w:val="000000"/>
      <w:spacing w:val="0"/>
      <w:w w:val="100"/>
      <w:position w:val="0"/>
      <w:sz w:val="18"/>
      <w:szCs w:val="18"/>
      <w:u w:val="none"/>
      <w:lang w:val="es-ES"/>
    </w:rPr>
  </w:style>
  <w:style w:type="paragraph" w:customStyle="1" w:styleId="m-7124352169275439184gmail-msolistparagraph">
    <w:name w:val="m_-7124352169275439184gmail-msolistparagraph"/>
    <w:basedOn w:val="Normal"/>
    <w:rsid w:val="00F32404"/>
    <w:pPr>
      <w:spacing w:before="100" w:beforeAutospacing="1" w:after="100" w:afterAutospacing="1"/>
    </w:pPr>
    <w:rPr>
      <w:lang w:val="es-PY" w:eastAsia="es-PY"/>
    </w:rPr>
  </w:style>
  <w:style w:type="paragraph" w:styleId="Ttulo">
    <w:name w:val="Title"/>
    <w:basedOn w:val="Normal"/>
    <w:next w:val="Normal"/>
    <w:link w:val="TtuloCar1"/>
    <w:qFormat/>
    <w:rsid w:val="00D264D9"/>
    <w:pPr>
      <w:keepNext/>
      <w:keepLines/>
      <w:spacing w:before="480" w:after="120"/>
    </w:pPr>
    <w:rPr>
      <w:b/>
      <w:sz w:val="72"/>
      <w:szCs w:val="72"/>
      <w:lang w:val="es-ES" w:eastAsia="es-PY"/>
    </w:rPr>
  </w:style>
  <w:style w:type="character" w:customStyle="1" w:styleId="TtuloCar1">
    <w:name w:val="Título Car1"/>
    <w:basedOn w:val="Fuentedeprrafopredeter"/>
    <w:link w:val="Ttulo"/>
    <w:uiPriority w:val="10"/>
    <w:rsid w:val="00D264D9"/>
    <w:rPr>
      <w:b/>
      <w:sz w:val="72"/>
      <w:szCs w:val="72"/>
      <w:lang w:val="es-ES"/>
    </w:rPr>
  </w:style>
  <w:style w:type="character" w:customStyle="1" w:styleId="SinespaciadoCar">
    <w:name w:val="Sin espaciado Car"/>
    <w:basedOn w:val="Fuentedeprrafopredeter"/>
    <w:link w:val="Sinespaciado"/>
    <w:uiPriority w:val="1"/>
    <w:rsid w:val="00D264D9"/>
    <w:rPr>
      <w:rFonts w:ascii="Calibri" w:eastAsia="Calibri" w:hAnsi="Calibri"/>
      <w:sz w:val="22"/>
      <w:szCs w:val="22"/>
      <w:lang w:eastAsia="en-US"/>
    </w:rPr>
  </w:style>
  <w:style w:type="table" w:customStyle="1" w:styleId="TableNormal">
    <w:name w:val="Table Normal"/>
    <w:uiPriority w:val="2"/>
    <w:qFormat/>
    <w:rsid w:val="0098051E"/>
    <w:pPr>
      <w:spacing w:after="200" w:line="276" w:lineRule="auto"/>
    </w:pPr>
    <w:rPr>
      <w:rFonts w:ascii="Calibri" w:eastAsia="Calibri" w:hAnsi="Calibri" w:cs="Calibri"/>
      <w:color w:val="000000"/>
      <w:sz w:val="22"/>
      <w:szCs w:val="22"/>
      <w:lang w:val="es-ES" w:eastAsia="es-ES"/>
    </w:rPr>
    <w:tblPr>
      <w:tblCellMar>
        <w:top w:w="0" w:type="dxa"/>
        <w:left w:w="0" w:type="dxa"/>
        <w:bottom w:w="0" w:type="dxa"/>
        <w:right w:w="0" w:type="dxa"/>
      </w:tblCellMar>
    </w:tblPr>
  </w:style>
  <w:style w:type="paragraph" w:styleId="Textoindependienteprimerasangra">
    <w:name w:val="Body Text First Indent"/>
    <w:basedOn w:val="Textoindependiente"/>
    <w:link w:val="TextoindependienteprimerasangraCar"/>
    <w:rsid w:val="0098051E"/>
    <w:pPr>
      <w:spacing w:after="120"/>
      <w:ind w:right="0" w:firstLine="210"/>
    </w:pPr>
    <w:rPr>
      <w:rFonts w:ascii="Verdana" w:hAnsi="Verdana"/>
      <w:bCs w:val="0"/>
      <w:iCs w:val="0"/>
      <w:lang w:val="es-ES" w:eastAsia="es-ES"/>
    </w:rPr>
  </w:style>
  <w:style w:type="character" w:customStyle="1" w:styleId="TextoindependienteprimerasangraCar">
    <w:name w:val="Texto independiente primera sangría Car"/>
    <w:basedOn w:val="TextoindependienteCar"/>
    <w:link w:val="Textoindependienteprimerasangra"/>
    <w:rsid w:val="0098051E"/>
    <w:rPr>
      <w:rFonts w:ascii="Verdana" w:hAnsi="Verdana"/>
      <w:bCs w:val="0"/>
      <w:iCs w:val="0"/>
      <w:sz w:val="24"/>
      <w:szCs w:val="24"/>
      <w:lang w:val="es-ES" w:eastAsia="es-ES"/>
    </w:rPr>
  </w:style>
  <w:style w:type="character" w:customStyle="1" w:styleId="Smbolodenotaalpie">
    <w:name w:val="Símbolo de nota al pie"/>
    <w:rsid w:val="0098051E"/>
    <w:rPr>
      <w:rFonts w:cs="Times New Roman"/>
      <w:vertAlign w:val="superscript"/>
    </w:rPr>
  </w:style>
  <w:style w:type="paragraph" w:customStyle="1" w:styleId="Estilo">
    <w:name w:val="Estilo"/>
    <w:rsid w:val="0098051E"/>
    <w:pPr>
      <w:widowControl w:val="0"/>
      <w:autoSpaceDE w:val="0"/>
      <w:autoSpaceDN w:val="0"/>
      <w:adjustRightInd w:val="0"/>
    </w:pPr>
    <w:rPr>
      <w:rFonts w:ascii="Arial" w:hAnsi="Arial" w:cs="Arial"/>
      <w:sz w:val="24"/>
      <w:szCs w:val="24"/>
      <w:lang w:val="es-ES_tradnl" w:eastAsia="es-ES_tradnl"/>
    </w:rPr>
  </w:style>
  <w:style w:type="paragraph" w:styleId="Mapadeldocumento">
    <w:name w:val="Document Map"/>
    <w:basedOn w:val="Normal"/>
    <w:link w:val="MapadeldocumentoCar"/>
    <w:uiPriority w:val="99"/>
    <w:unhideWhenUsed/>
    <w:rsid w:val="0098051E"/>
    <w:rPr>
      <w:rFonts w:ascii="Tahoma" w:hAnsi="Tahoma" w:cs="Tahoma"/>
      <w:sz w:val="16"/>
      <w:szCs w:val="16"/>
      <w:lang w:val="es-ES" w:eastAsia="es-ES"/>
    </w:rPr>
  </w:style>
  <w:style w:type="character" w:customStyle="1" w:styleId="MapadeldocumentoCar">
    <w:name w:val="Mapa del documento Car"/>
    <w:basedOn w:val="Fuentedeprrafopredeter"/>
    <w:link w:val="Mapadeldocumento"/>
    <w:uiPriority w:val="99"/>
    <w:rsid w:val="0098051E"/>
    <w:rPr>
      <w:rFonts w:ascii="Tahoma" w:hAnsi="Tahoma" w:cs="Tahoma"/>
      <w:sz w:val="16"/>
      <w:szCs w:val="16"/>
      <w:lang w:val="es-ES" w:eastAsia="es-ES"/>
    </w:rPr>
  </w:style>
  <w:style w:type="character" w:customStyle="1" w:styleId="Ttulo1Car">
    <w:name w:val="Título 1 Car"/>
    <w:aliases w:val="Document Header1 Car"/>
    <w:link w:val="Ttulo1"/>
    <w:rsid w:val="00557AB5"/>
    <w:rPr>
      <w:rFonts w:asciiTheme="minorHAnsi" w:hAnsiTheme="minorHAnsi" w:cs="Arial"/>
      <w:b/>
      <w:sz w:val="28"/>
      <w:szCs w:val="22"/>
      <w:lang w:val="es-ES_tradnl" w:eastAsia="en-US"/>
    </w:rPr>
  </w:style>
  <w:style w:type="character" w:customStyle="1" w:styleId="apple-converted-space">
    <w:name w:val="apple-converted-space"/>
    <w:basedOn w:val="Fuentedeprrafopredeter"/>
    <w:rsid w:val="0098051E"/>
  </w:style>
  <w:style w:type="character" w:customStyle="1" w:styleId="a">
    <w:name w:val="a"/>
    <w:basedOn w:val="Fuentedeprrafopredeter"/>
    <w:rsid w:val="0098051E"/>
  </w:style>
  <w:style w:type="numbering" w:customStyle="1" w:styleId="Sinlista2">
    <w:name w:val="Sin lista2"/>
    <w:next w:val="Sinlista"/>
    <w:uiPriority w:val="99"/>
    <w:semiHidden/>
    <w:unhideWhenUsed/>
    <w:rsid w:val="0098051E"/>
  </w:style>
  <w:style w:type="numbering" w:customStyle="1" w:styleId="Sinlista3">
    <w:name w:val="Sin lista3"/>
    <w:next w:val="Sinlista"/>
    <w:uiPriority w:val="99"/>
    <w:semiHidden/>
    <w:unhideWhenUsed/>
    <w:rsid w:val="0098051E"/>
  </w:style>
  <w:style w:type="numbering" w:customStyle="1" w:styleId="Sinlista4">
    <w:name w:val="Sin lista4"/>
    <w:next w:val="Sinlista"/>
    <w:uiPriority w:val="99"/>
    <w:semiHidden/>
    <w:unhideWhenUsed/>
    <w:rsid w:val="0098051E"/>
  </w:style>
  <w:style w:type="numbering" w:customStyle="1" w:styleId="Sinlista5">
    <w:name w:val="Sin lista5"/>
    <w:next w:val="Sinlista"/>
    <w:uiPriority w:val="99"/>
    <w:semiHidden/>
    <w:unhideWhenUsed/>
    <w:rsid w:val="0098051E"/>
  </w:style>
  <w:style w:type="numbering" w:customStyle="1" w:styleId="Sinlista6">
    <w:name w:val="Sin lista6"/>
    <w:next w:val="Sinlista"/>
    <w:uiPriority w:val="99"/>
    <w:semiHidden/>
    <w:unhideWhenUsed/>
    <w:rsid w:val="0098051E"/>
  </w:style>
  <w:style w:type="numbering" w:customStyle="1" w:styleId="Sinlista7">
    <w:name w:val="Sin lista7"/>
    <w:next w:val="Sinlista"/>
    <w:uiPriority w:val="99"/>
    <w:semiHidden/>
    <w:unhideWhenUsed/>
    <w:rsid w:val="0098051E"/>
  </w:style>
  <w:style w:type="numbering" w:customStyle="1" w:styleId="Sinlista8">
    <w:name w:val="Sin lista8"/>
    <w:next w:val="Sinlista"/>
    <w:uiPriority w:val="99"/>
    <w:semiHidden/>
    <w:unhideWhenUsed/>
    <w:rsid w:val="0098051E"/>
  </w:style>
  <w:style w:type="numbering" w:customStyle="1" w:styleId="Sinlista9">
    <w:name w:val="Sin lista9"/>
    <w:next w:val="Sinlista"/>
    <w:uiPriority w:val="99"/>
    <w:semiHidden/>
    <w:unhideWhenUsed/>
    <w:rsid w:val="0098051E"/>
  </w:style>
  <w:style w:type="table" w:styleId="Cuadrculaclara-nfasis5">
    <w:name w:val="Light Grid Accent 5"/>
    <w:basedOn w:val="Tablanormal"/>
    <w:uiPriority w:val="62"/>
    <w:rsid w:val="0098051E"/>
    <w:rPr>
      <w:rFonts w:ascii="Calibri" w:eastAsia="Calibri" w:hAnsi="Calibri"/>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SourceSansPro-Regular" w:eastAsia="Times New Roman" w:hAnsi="SourceSansPro-Regular"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SourceSansPro-Regular" w:eastAsia="Times New Roman" w:hAnsi="SourceSansPro-Regular"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SourceSansPro-Regular" w:eastAsia="Times New Roman" w:hAnsi="SourceSansPro-Regular" w:cs="Times New Roman"/>
        <w:b/>
        <w:bCs/>
      </w:rPr>
    </w:tblStylePr>
    <w:tblStylePr w:type="lastCol">
      <w:rPr>
        <w:rFonts w:ascii="SourceSansPro-Regular" w:eastAsia="Times New Roman" w:hAnsi="SourceSansPro-Regular"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numbering" w:customStyle="1" w:styleId="Sinlista10">
    <w:name w:val="Sin lista10"/>
    <w:next w:val="Sinlista"/>
    <w:uiPriority w:val="99"/>
    <w:semiHidden/>
    <w:unhideWhenUsed/>
    <w:rsid w:val="0098051E"/>
  </w:style>
  <w:style w:type="table" w:customStyle="1" w:styleId="Tablaconcuadrcula2">
    <w:name w:val="Tabla con cuadrícula2"/>
    <w:basedOn w:val="Tablanormal"/>
    <w:next w:val="Tablaconcuadrcula"/>
    <w:uiPriority w:val="39"/>
    <w:rsid w:val="0098051E"/>
    <w:rPr>
      <w:rFonts w:ascii="Calibri" w:eastAsia="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98051E"/>
    <w:pPr>
      <w:numPr>
        <w:numId w:val="32"/>
      </w:numPr>
      <w:tabs>
        <w:tab w:val="left" w:pos="1440"/>
      </w:tabs>
      <w:spacing w:before="240" w:after="240"/>
      <w:jc w:val="center"/>
    </w:pPr>
    <w:rPr>
      <w:b/>
      <w:smallCaps/>
      <w:szCs w:val="20"/>
    </w:rPr>
  </w:style>
  <w:style w:type="paragraph" w:customStyle="1" w:styleId="Paragraph">
    <w:name w:val="Paragraph"/>
    <w:aliases w:val="paragraph,p,PARAGRAPH,PG,pa,at"/>
    <w:basedOn w:val="Sangradetextonormal"/>
    <w:rsid w:val="0098051E"/>
    <w:pPr>
      <w:numPr>
        <w:ilvl w:val="1"/>
        <w:numId w:val="32"/>
      </w:numPr>
      <w:tabs>
        <w:tab w:val="clear" w:pos="-720"/>
        <w:tab w:val="clear" w:pos="720"/>
      </w:tabs>
      <w:suppressAutoHyphens w:val="0"/>
      <w:spacing w:before="120" w:after="120"/>
      <w:ind w:left="1440" w:hanging="360"/>
      <w:outlineLvl w:val="1"/>
    </w:pPr>
    <w:rPr>
      <w:szCs w:val="20"/>
    </w:rPr>
  </w:style>
  <w:style w:type="paragraph" w:customStyle="1" w:styleId="subpar">
    <w:name w:val="subpar"/>
    <w:basedOn w:val="Sangra3detindependiente"/>
    <w:link w:val="subparChar"/>
    <w:rsid w:val="0098051E"/>
    <w:pPr>
      <w:numPr>
        <w:ilvl w:val="2"/>
        <w:numId w:val="32"/>
      </w:numPr>
      <w:spacing w:before="120" w:after="120"/>
      <w:outlineLvl w:val="2"/>
    </w:pPr>
    <w:rPr>
      <w:szCs w:val="20"/>
    </w:rPr>
  </w:style>
  <w:style w:type="paragraph" w:customStyle="1" w:styleId="SubSubPar">
    <w:name w:val="SubSubPar"/>
    <w:basedOn w:val="subpar"/>
    <w:rsid w:val="0098051E"/>
    <w:pPr>
      <w:numPr>
        <w:ilvl w:val="3"/>
      </w:numPr>
      <w:tabs>
        <w:tab w:val="clear" w:pos="1584"/>
        <w:tab w:val="left" w:pos="0"/>
        <w:tab w:val="num" w:pos="720"/>
        <w:tab w:val="num" w:pos="2880"/>
      </w:tabs>
      <w:ind w:left="720" w:hanging="720"/>
    </w:pPr>
  </w:style>
  <w:style w:type="character" w:customStyle="1" w:styleId="subparChar">
    <w:name w:val="subpar Char"/>
    <w:link w:val="subpar"/>
    <w:rsid w:val="0098051E"/>
    <w:rPr>
      <w:sz w:val="24"/>
      <w:lang w:val="es-ES_tradnl" w:eastAsia="en-US"/>
    </w:rPr>
  </w:style>
  <w:style w:type="character" w:customStyle="1" w:styleId="Sangra3detindependienteCar">
    <w:name w:val="Sangría 3 de t. independiente Car"/>
    <w:link w:val="Sangra3detindependiente"/>
    <w:uiPriority w:val="99"/>
    <w:rsid w:val="0098051E"/>
    <w:rPr>
      <w:sz w:val="24"/>
      <w:szCs w:val="24"/>
      <w:lang w:val="es-ES_tradnl" w:eastAsia="en-US"/>
    </w:rPr>
  </w:style>
  <w:style w:type="paragraph" w:customStyle="1" w:styleId="tittle-q">
    <w:name w:val="tittle-q"/>
    <w:basedOn w:val="Normal"/>
    <w:rsid w:val="0098051E"/>
    <w:pPr>
      <w:spacing w:before="100" w:beforeAutospacing="1" w:after="100" w:afterAutospacing="1"/>
    </w:pPr>
  </w:style>
  <w:style w:type="character" w:customStyle="1" w:styleId="tgc">
    <w:name w:val="_tgc"/>
    <w:basedOn w:val="Fuentedeprrafopredeter"/>
    <w:rsid w:val="003C00A3"/>
  </w:style>
  <w:style w:type="character" w:styleId="nfasis">
    <w:name w:val="Emphasis"/>
    <w:basedOn w:val="Fuentedeprrafopredeter"/>
    <w:uiPriority w:val="20"/>
    <w:qFormat/>
    <w:rsid w:val="00394CEF"/>
    <w:rPr>
      <w:i/>
      <w:iCs/>
    </w:rPr>
  </w:style>
  <w:style w:type="paragraph" w:customStyle="1" w:styleId="TableContents">
    <w:name w:val="Table Contents"/>
    <w:basedOn w:val="Normal"/>
    <w:rsid w:val="00705D1B"/>
    <w:pPr>
      <w:widowControl w:val="0"/>
      <w:suppressLineNumbers/>
      <w:suppressAutoHyphens/>
    </w:pPr>
    <w:rPr>
      <w:rFonts w:eastAsia="Arial Unicode MS"/>
      <w:lang w:val="en-US"/>
    </w:rPr>
  </w:style>
  <w:style w:type="character" w:customStyle="1" w:styleId="Ttulo6Car">
    <w:name w:val="Título 6 Car"/>
    <w:link w:val="Ttulo6"/>
    <w:rsid w:val="00437E21"/>
    <w:rPr>
      <w:sz w:val="24"/>
      <w:lang w:val="en-US" w:eastAsia="en-US"/>
    </w:rPr>
  </w:style>
  <w:style w:type="paragraph" w:customStyle="1" w:styleId="oddl-nadpis">
    <w:name w:val="oddíl-nadpis"/>
    <w:basedOn w:val="Normal"/>
    <w:rsid w:val="00BD611A"/>
    <w:pPr>
      <w:keepNext/>
      <w:widowControl w:val="0"/>
      <w:tabs>
        <w:tab w:val="left" w:pos="567"/>
      </w:tabs>
      <w:spacing w:before="240" w:line="240" w:lineRule="exact"/>
    </w:pPr>
    <w:rPr>
      <w:rFonts w:ascii="Arial" w:hAnsi="Arial"/>
      <w:b/>
      <w:szCs w:val="20"/>
      <w:lang w:val="cs-CZ"/>
    </w:rPr>
  </w:style>
  <w:style w:type="paragraph" w:styleId="Descripcin">
    <w:name w:val="caption"/>
    <w:basedOn w:val="Normal"/>
    <w:next w:val="Normal"/>
    <w:uiPriority w:val="35"/>
    <w:unhideWhenUsed/>
    <w:qFormat/>
    <w:rsid w:val="003F6A87"/>
    <w:pPr>
      <w:spacing w:after="200"/>
    </w:pPr>
    <w:rPr>
      <w:rFonts w:eastAsia="Calibri"/>
      <w:b/>
      <w:bCs/>
      <w:color w:val="4F81BD"/>
      <w:sz w:val="18"/>
      <w:szCs w:val="18"/>
      <w:lang w:val="es-ES" w:eastAsia="pt-BR"/>
    </w:rPr>
  </w:style>
  <w:style w:type="paragraph" w:styleId="TtuloTDC">
    <w:name w:val="TOC Heading"/>
    <w:basedOn w:val="Ttulo1"/>
    <w:next w:val="Normal"/>
    <w:uiPriority w:val="39"/>
    <w:unhideWhenUsed/>
    <w:qFormat/>
    <w:rsid w:val="003F6A87"/>
    <w:pPr>
      <w:keepLines/>
      <w:numPr>
        <w:ilvl w:val="0"/>
      </w:numPr>
      <w:overflowPunct/>
      <w:autoSpaceDE/>
      <w:autoSpaceDN/>
      <w:adjustRightInd/>
      <w:spacing w:before="240"/>
      <w:ind w:left="2160" w:hanging="360"/>
      <w:textAlignment w:val="auto"/>
      <w:outlineLvl w:val="9"/>
    </w:pPr>
    <w:rPr>
      <w:rFonts w:asciiTheme="majorHAnsi" w:eastAsiaTheme="majorEastAsia" w:hAnsiTheme="majorHAnsi" w:cstheme="majorBidi"/>
      <w:b w:val="0"/>
      <w:color w:val="2E74B5" w:themeColor="accent1" w:themeShade="BF"/>
      <w:sz w:val="32"/>
      <w:szCs w:val="32"/>
    </w:rPr>
  </w:style>
  <w:style w:type="paragraph" w:customStyle="1" w:styleId="TableParagraph">
    <w:name w:val="Table Paragraph"/>
    <w:basedOn w:val="Normal"/>
    <w:uiPriority w:val="1"/>
    <w:qFormat/>
    <w:rsid w:val="00D47F52"/>
    <w:pPr>
      <w:widowControl w:val="0"/>
      <w:autoSpaceDE w:val="0"/>
      <w:autoSpaceDN w:val="0"/>
      <w:ind w:left="105"/>
    </w:pPr>
    <w:rPr>
      <w:rFonts w:ascii="Carlito" w:eastAsia="Carlito" w:hAnsi="Carlito" w:cs="Carlito"/>
      <w:sz w:val="22"/>
      <w:szCs w:val="22"/>
      <w:lang w:val="es-ES"/>
    </w:rPr>
  </w:style>
  <w:style w:type="character" w:styleId="nfasissutil">
    <w:name w:val="Subtle Emphasis"/>
    <w:basedOn w:val="Fuentedeprrafopredeter"/>
    <w:uiPriority w:val="19"/>
    <w:qFormat/>
    <w:rsid w:val="000B329A"/>
    <w:rPr>
      <w:i/>
      <w:iCs/>
      <w:color w:val="404040" w:themeColor="text1" w:themeTint="BF"/>
    </w:rPr>
  </w:style>
  <w:style w:type="character" w:styleId="Textodelmarcadordeposicin">
    <w:name w:val="Placeholder Text"/>
    <w:basedOn w:val="Fuentedeprrafopredeter"/>
    <w:uiPriority w:val="99"/>
    <w:semiHidden/>
    <w:rsid w:val="00532BD5"/>
    <w:rPr>
      <w:color w:val="808080"/>
    </w:rPr>
  </w:style>
  <w:style w:type="paragraph" w:customStyle="1" w:styleId="2">
    <w:name w:val="2"/>
    <w:basedOn w:val="Normal"/>
    <w:next w:val="Ttulo"/>
    <w:qFormat/>
    <w:rsid w:val="00F55FBC"/>
    <w:pPr>
      <w:widowControl w:val="0"/>
      <w:adjustRightInd w:val="0"/>
      <w:spacing w:line="360" w:lineRule="atLeast"/>
      <w:jc w:val="center"/>
      <w:textAlignment w:val="baseline"/>
    </w:pPr>
    <w:rPr>
      <w:rFonts w:ascii="Cambria" w:eastAsia="Calibri" w:hAnsi="Cambria"/>
      <w:b/>
      <w:bCs/>
      <w:kern w:val="28"/>
      <w:sz w:val="32"/>
      <w:szCs w:val="32"/>
    </w:rPr>
  </w:style>
  <w:style w:type="character" w:customStyle="1" w:styleId="TextonotapieCar1">
    <w:name w:val="Texto nota pie Car1"/>
    <w:rsid w:val="00F55FBC"/>
    <w:rPr>
      <w:rFonts w:ascii="Times New Roman" w:eastAsia="Times New Roman" w:hAnsi="Times New Roman" w:cs="Times New Roman"/>
      <w:sz w:val="21"/>
      <w:szCs w:val="20"/>
      <w:lang w:val="es-ES"/>
    </w:rPr>
  </w:style>
  <w:style w:type="paragraph" w:customStyle="1" w:styleId="msonormal0">
    <w:name w:val="msonormal"/>
    <w:basedOn w:val="Normal"/>
    <w:rsid w:val="00F55FBC"/>
    <w:pPr>
      <w:spacing w:before="100" w:beforeAutospacing="1" w:after="100" w:afterAutospacing="1"/>
    </w:pPr>
    <w:rPr>
      <w:lang w:val="es-MX" w:eastAsia="es-MX"/>
    </w:rPr>
  </w:style>
  <w:style w:type="paragraph" w:customStyle="1" w:styleId="font5">
    <w:name w:val="font5"/>
    <w:basedOn w:val="Normal"/>
    <w:rsid w:val="00F55FBC"/>
    <w:pPr>
      <w:spacing w:before="100" w:beforeAutospacing="1" w:after="100" w:afterAutospacing="1"/>
    </w:pPr>
    <w:rPr>
      <w:rFonts w:ascii="Calibri" w:hAnsi="Calibri"/>
      <w:color w:val="000000"/>
      <w:sz w:val="18"/>
      <w:szCs w:val="18"/>
      <w:lang w:val="es-MX" w:eastAsia="es-MX"/>
    </w:rPr>
  </w:style>
  <w:style w:type="paragraph" w:customStyle="1" w:styleId="font6">
    <w:name w:val="font6"/>
    <w:basedOn w:val="Normal"/>
    <w:rsid w:val="00F55FBC"/>
    <w:pPr>
      <w:spacing w:before="100" w:beforeAutospacing="1" w:after="100" w:afterAutospacing="1"/>
    </w:pPr>
    <w:rPr>
      <w:rFonts w:ascii="Calibri" w:hAnsi="Calibri"/>
      <w:color w:val="FF0000"/>
      <w:sz w:val="18"/>
      <w:szCs w:val="18"/>
      <w:lang w:val="es-MX" w:eastAsia="es-MX"/>
    </w:rPr>
  </w:style>
  <w:style w:type="paragraph" w:customStyle="1" w:styleId="xl65">
    <w:name w:val="xl65"/>
    <w:basedOn w:val="Normal"/>
    <w:rsid w:val="00F55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val="es-MX" w:eastAsia="es-MX"/>
    </w:rPr>
  </w:style>
  <w:style w:type="paragraph" w:customStyle="1" w:styleId="xl66">
    <w:name w:val="xl66"/>
    <w:basedOn w:val="Normal"/>
    <w:rsid w:val="00F55FBC"/>
    <w:pPr>
      <w:pBdr>
        <w:top w:val="single" w:sz="4" w:space="0" w:color="auto"/>
        <w:left w:val="single" w:sz="4" w:space="0" w:color="auto"/>
        <w:bottom w:val="single" w:sz="4" w:space="0" w:color="auto"/>
        <w:right w:val="single" w:sz="4" w:space="0" w:color="auto"/>
      </w:pBdr>
      <w:spacing w:before="100" w:beforeAutospacing="1" w:after="100" w:afterAutospacing="1"/>
    </w:pPr>
    <w:rPr>
      <w:lang w:val="es-MX" w:eastAsia="es-MX"/>
    </w:rPr>
  </w:style>
  <w:style w:type="paragraph" w:customStyle="1" w:styleId="xl67">
    <w:name w:val="xl67"/>
    <w:basedOn w:val="Normal"/>
    <w:rsid w:val="00F55FB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color w:val="000000"/>
      <w:sz w:val="18"/>
      <w:szCs w:val="18"/>
      <w:lang w:val="es-MX" w:eastAsia="es-MX"/>
    </w:rPr>
  </w:style>
  <w:style w:type="paragraph" w:customStyle="1" w:styleId="xl68">
    <w:name w:val="xl68"/>
    <w:basedOn w:val="Normal"/>
    <w:rsid w:val="00F55FB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color w:val="000000"/>
      <w:sz w:val="18"/>
      <w:szCs w:val="18"/>
      <w:lang w:val="es-MX" w:eastAsia="es-MX"/>
    </w:rPr>
  </w:style>
  <w:style w:type="paragraph" w:customStyle="1" w:styleId="xl69">
    <w:name w:val="xl69"/>
    <w:basedOn w:val="Normal"/>
    <w:rsid w:val="00F55FB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center"/>
    </w:pPr>
    <w:rPr>
      <w:b/>
      <w:bCs/>
      <w:color w:val="000000"/>
      <w:sz w:val="18"/>
      <w:szCs w:val="18"/>
      <w:lang w:val="es-MX" w:eastAsia="es-MX"/>
    </w:rPr>
  </w:style>
  <w:style w:type="paragraph" w:customStyle="1" w:styleId="xl86">
    <w:name w:val="xl86"/>
    <w:basedOn w:val="Normal"/>
    <w:rsid w:val="00F55FBC"/>
    <w:pPr>
      <w:pBdr>
        <w:top w:val="single" w:sz="4" w:space="0" w:color="auto"/>
        <w:left w:val="single" w:sz="4" w:space="0" w:color="auto"/>
        <w:bottom w:val="single" w:sz="8" w:space="0" w:color="auto"/>
        <w:right w:val="single" w:sz="4" w:space="0" w:color="auto"/>
      </w:pBdr>
      <w:spacing w:before="100" w:beforeAutospacing="1" w:after="100" w:afterAutospacing="1"/>
    </w:pPr>
    <w:rPr>
      <w:lang w:val="es-MX" w:eastAsia="es-MX"/>
    </w:rPr>
  </w:style>
  <w:style w:type="paragraph" w:customStyle="1" w:styleId="xl87">
    <w:name w:val="xl87"/>
    <w:basedOn w:val="Normal"/>
    <w:rsid w:val="00F55FBC"/>
    <w:pPr>
      <w:pBdr>
        <w:top w:val="single" w:sz="4" w:space="0" w:color="auto"/>
        <w:left w:val="single" w:sz="4" w:space="0" w:color="auto"/>
        <w:bottom w:val="single" w:sz="8" w:space="0" w:color="auto"/>
        <w:right w:val="single" w:sz="8" w:space="0" w:color="auto"/>
      </w:pBdr>
      <w:spacing w:before="100" w:beforeAutospacing="1" w:after="100" w:afterAutospacing="1"/>
    </w:pPr>
    <w:rPr>
      <w:lang w:val="es-MX" w:eastAsia="es-MX"/>
    </w:rPr>
  </w:style>
  <w:style w:type="paragraph" w:customStyle="1" w:styleId="Predeterminado">
    <w:name w:val="Predeterminado"/>
    <w:rsid w:val="00F55FBC"/>
    <w:pPr>
      <w:widowControl w:val="0"/>
      <w:tabs>
        <w:tab w:val="left" w:pos="709"/>
      </w:tabs>
      <w:suppressAutoHyphens/>
    </w:pPr>
    <w:rPr>
      <w:rFonts w:ascii="Liberation Serif;Times New Roma" w:eastAsia="Droid Sans;MS Mincho" w:hAnsi="Liberation Serif;Times New Roma" w:cs="FreeSans;MS Mincho"/>
      <w:color w:val="00000A"/>
      <w:sz w:val="24"/>
      <w:szCs w:val="24"/>
      <w:lang w:eastAsia="zh-CN" w:bidi="hi-IN"/>
    </w:rPr>
  </w:style>
  <w:style w:type="paragraph" w:customStyle="1" w:styleId="xl88">
    <w:name w:val="xl88"/>
    <w:basedOn w:val="Normal"/>
    <w:rsid w:val="006A7B2C"/>
    <w:pPr>
      <w:pBdr>
        <w:right w:val="single" w:sz="8" w:space="0" w:color="auto"/>
      </w:pBdr>
      <w:shd w:val="clear" w:color="000000" w:fill="A9D08E"/>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89">
    <w:name w:val="xl89"/>
    <w:basedOn w:val="Normal"/>
    <w:rsid w:val="006A7B2C"/>
    <w:pPr>
      <w:pBdr>
        <w:left w:val="single" w:sz="8" w:space="0" w:color="auto"/>
      </w:pBdr>
      <w:shd w:val="clear" w:color="000000" w:fill="2F75B5"/>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0">
    <w:name w:val="xl90"/>
    <w:basedOn w:val="Normal"/>
    <w:rsid w:val="006A7B2C"/>
    <w:pP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1">
    <w:name w:val="xl91"/>
    <w:basedOn w:val="Normal"/>
    <w:rsid w:val="006A7B2C"/>
    <w:pPr>
      <w:shd w:val="clear" w:color="000000" w:fill="F4B084"/>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2">
    <w:name w:val="xl92"/>
    <w:basedOn w:val="Normal"/>
    <w:rsid w:val="006A7B2C"/>
    <w:pPr>
      <w:shd w:val="clear" w:color="000000" w:fill="2F75B5"/>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3">
    <w:name w:val="xl93"/>
    <w:basedOn w:val="Normal"/>
    <w:rsid w:val="006A7B2C"/>
    <w:pP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94">
    <w:name w:val="xl94"/>
    <w:basedOn w:val="Normal"/>
    <w:rsid w:val="006A7B2C"/>
    <w:pPr>
      <w:pBdr>
        <w:left w:val="single" w:sz="4" w:space="0" w:color="auto"/>
      </w:pBd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5">
    <w:name w:val="xl95"/>
    <w:basedOn w:val="Normal"/>
    <w:rsid w:val="006A7B2C"/>
    <w:pPr>
      <w:pBdr>
        <w:right w:val="single" w:sz="4" w:space="0" w:color="auto"/>
      </w:pBd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96">
    <w:name w:val="xl96"/>
    <w:basedOn w:val="Normal"/>
    <w:rsid w:val="006A7B2C"/>
    <w:pPr>
      <w:pBdr>
        <w:left w:val="single" w:sz="4"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97">
    <w:name w:val="xl97"/>
    <w:basedOn w:val="Normal"/>
    <w:rsid w:val="006A7B2C"/>
    <w:pPr>
      <w:pBdr>
        <w:right w:val="single" w:sz="4"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98">
    <w:name w:val="xl98"/>
    <w:basedOn w:val="Normal"/>
    <w:rsid w:val="006A7B2C"/>
    <w:pPr>
      <w:pBdr>
        <w:lef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99">
    <w:name w:val="xl99"/>
    <w:basedOn w:val="Normal"/>
    <w:rsid w:val="006A7B2C"/>
    <w:pPr>
      <w:pBdr>
        <w:righ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00">
    <w:name w:val="xl100"/>
    <w:basedOn w:val="Normal"/>
    <w:rsid w:val="006A7B2C"/>
    <w:pPr>
      <w:pBdr>
        <w:left w:val="single" w:sz="4" w:space="0" w:color="auto"/>
      </w:pBdr>
      <w:shd w:val="clear" w:color="000000" w:fill="A9D08E"/>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1">
    <w:name w:val="xl101"/>
    <w:basedOn w:val="Normal"/>
    <w:rsid w:val="006A7B2C"/>
    <w:pPr>
      <w:pBdr>
        <w:top w:val="single" w:sz="8" w:space="0" w:color="auto"/>
        <w:left w:val="single" w:sz="8" w:space="0" w:color="auto"/>
      </w:pBdr>
      <w:shd w:val="clear" w:color="000000" w:fill="3A3838"/>
      <w:spacing w:before="100" w:beforeAutospacing="1" w:after="100" w:afterAutospacing="1"/>
      <w:textAlignment w:val="center"/>
    </w:pPr>
    <w:rPr>
      <w:rFonts w:ascii="Arial Narrow" w:hAnsi="Arial Narrow"/>
      <w:b/>
      <w:bCs/>
      <w:color w:val="FFFFFF"/>
      <w:sz w:val="20"/>
      <w:szCs w:val="20"/>
      <w:lang w:val="es-ES" w:eastAsia="es-ES"/>
    </w:rPr>
  </w:style>
  <w:style w:type="paragraph" w:customStyle="1" w:styleId="xl102">
    <w:name w:val="xl102"/>
    <w:basedOn w:val="Normal"/>
    <w:rsid w:val="006A7B2C"/>
    <w:pPr>
      <w:pBdr>
        <w:top w:val="single" w:sz="8" w:space="0" w:color="auto"/>
        <w:left w:val="single" w:sz="8" w:space="0" w:color="auto"/>
      </w:pBdr>
      <w:shd w:val="clear" w:color="000000" w:fill="2F75B5"/>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3">
    <w:name w:val="xl103"/>
    <w:basedOn w:val="Normal"/>
    <w:rsid w:val="006A7B2C"/>
    <w:pPr>
      <w:pBdr>
        <w:top w:val="single" w:sz="8" w:space="0" w:color="auto"/>
      </w:pBdr>
      <w:shd w:val="clear" w:color="000000" w:fill="2F75B5"/>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4">
    <w:name w:val="xl104"/>
    <w:basedOn w:val="Normal"/>
    <w:rsid w:val="006A7B2C"/>
    <w:pPr>
      <w:pBdr>
        <w:top w:val="single" w:sz="8" w:space="0" w:color="auto"/>
        <w:left w:val="single" w:sz="4" w:space="0" w:color="auto"/>
      </w:pBd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5">
    <w:name w:val="xl105"/>
    <w:basedOn w:val="Normal"/>
    <w:rsid w:val="006A7B2C"/>
    <w:pPr>
      <w:pBdr>
        <w:top w:val="single" w:sz="8" w:space="0" w:color="auto"/>
      </w:pBd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6">
    <w:name w:val="xl106"/>
    <w:basedOn w:val="Normal"/>
    <w:rsid w:val="006A7B2C"/>
    <w:pPr>
      <w:pBdr>
        <w:top w:val="single" w:sz="8" w:space="0" w:color="auto"/>
        <w:right w:val="single" w:sz="4" w:space="0" w:color="auto"/>
      </w:pBdr>
      <w:shd w:val="clear" w:color="000000" w:fill="BFBFBF"/>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7">
    <w:name w:val="xl107"/>
    <w:basedOn w:val="Normal"/>
    <w:rsid w:val="006A7B2C"/>
    <w:pPr>
      <w:pBdr>
        <w:top w:val="single" w:sz="8" w:space="0" w:color="auto"/>
      </w:pBdr>
      <w:shd w:val="clear" w:color="000000" w:fill="F4B084"/>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8">
    <w:name w:val="xl108"/>
    <w:basedOn w:val="Normal"/>
    <w:rsid w:val="006A7B2C"/>
    <w:pPr>
      <w:pBdr>
        <w:top w:val="single" w:sz="8" w:space="0" w:color="auto"/>
        <w:left w:val="single" w:sz="4" w:space="0" w:color="auto"/>
      </w:pBdr>
      <w:shd w:val="clear" w:color="000000" w:fill="A9D08E"/>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09">
    <w:name w:val="xl109"/>
    <w:basedOn w:val="Normal"/>
    <w:rsid w:val="006A7B2C"/>
    <w:pPr>
      <w:pBdr>
        <w:top w:val="single" w:sz="8" w:space="0" w:color="auto"/>
      </w:pBdr>
      <w:shd w:val="clear" w:color="000000" w:fill="A9D08E"/>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10">
    <w:name w:val="xl110"/>
    <w:basedOn w:val="Normal"/>
    <w:rsid w:val="006A7B2C"/>
    <w:pPr>
      <w:pBdr>
        <w:top w:val="single" w:sz="8" w:space="0" w:color="auto"/>
        <w:right w:val="single" w:sz="8" w:space="0" w:color="auto"/>
      </w:pBdr>
      <w:shd w:val="clear" w:color="000000" w:fill="A9D08E"/>
      <w:spacing w:before="100" w:beforeAutospacing="1" w:after="100" w:afterAutospacing="1"/>
      <w:jc w:val="center"/>
      <w:textAlignment w:val="center"/>
    </w:pPr>
    <w:rPr>
      <w:rFonts w:ascii="Arial Narrow" w:hAnsi="Arial Narrow"/>
      <w:b/>
      <w:bCs/>
      <w:sz w:val="20"/>
      <w:szCs w:val="20"/>
      <w:lang w:val="es-ES" w:eastAsia="es-ES"/>
    </w:rPr>
  </w:style>
  <w:style w:type="paragraph" w:customStyle="1" w:styleId="xl111">
    <w:name w:val="xl111"/>
    <w:basedOn w:val="Normal"/>
    <w:rsid w:val="006A7B2C"/>
    <w:pPr>
      <w:pBdr>
        <w:right w:val="single" w:sz="8"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112">
    <w:name w:val="xl112"/>
    <w:basedOn w:val="Normal"/>
    <w:rsid w:val="006A7B2C"/>
    <w:pPr>
      <w:pBdr>
        <w:right w:val="single" w:sz="8"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13">
    <w:name w:val="xl113"/>
    <w:basedOn w:val="Normal"/>
    <w:rsid w:val="006A7B2C"/>
    <w:pPr>
      <w:pBdr>
        <w:bottom w:val="single" w:sz="8"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14">
    <w:name w:val="xl114"/>
    <w:basedOn w:val="Normal"/>
    <w:rsid w:val="006A7B2C"/>
    <w:pPr>
      <w:pBdr>
        <w:left w:val="single" w:sz="4" w:space="0" w:color="auto"/>
        <w:bottom w:val="single" w:sz="8"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15">
    <w:name w:val="xl115"/>
    <w:basedOn w:val="Normal"/>
    <w:rsid w:val="006A7B2C"/>
    <w:pPr>
      <w:pBdr>
        <w:bottom w:val="single" w:sz="8" w:space="0" w:color="auto"/>
        <w:righ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16">
    <w:name w:val="xl116"/>
    <w:basedOn w:val="Normal"/>
    <w:rsid w:val="006A7B2C"/>
    <w:pPr>
      <w:pBdr>
        <w:bottom w:val="single" w:sz="8" w:space="0" w:color="auto"/>
        <w:right w:val="single" w:sz="8"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17">
    <w:name w:val="xl117"/>
    <w:basedOn w:val="Normal"/>
    <w:rsid w:val="006A7B2C"/>
    <w:pPr>
      <w:pBdr>
        <w:top w:val="single" w:sz="8" w:space="0" w:color="auto"/>
        <w:left w:val="single" w:sz="8" w:space="0" w:color="auto"/>
      </w:pBdr>
      <w:shd w:val="clear" w:color="000000" w:fill="3A3838"/>
      <w:spacing w:before="100" w:beforeAutospacing="1" w:after="100" w:afterAutospacing="1"/>
      <w:textAlignment w:val="center"/>
    </w:pPr>
    <w:rPr>
      <w:rFonts w:ascii="Arial Narrow" w:hAnsi="Arial Narrow"/>
      <w:b/>
      <w:bCs/>
      <w:color w:val="FFFFFF"/>
      <w:sz w:val="20"/>
      <w:szCs w:val="20"/>
      <w:lang w:val="es-ES" w:eastAsia="es-ES"/>
    </w:rPr>
  </w:style>
  <w:style w:type="paragraph" w:customStyle="1" w:styleId="xl118">
    <w:name w:val="xl118"/>
    <w:basedOn w:val="Normal"/>
    <w:rsid w:val="006A7B2C"/>
    <w:pPr>
      <w:pBdr>
        <w:top w:val="single" w:sz="8"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119">
    <w:name w:val="xl119"/>
    <w:basedOn w:val="Normal"/>
    <w:rsid w:val="006A7B2C"/>
    <w:pPr>
      <w:pBdr>
        <w:top w:val="single" w:sz="8" w:space="0" w:color="auto"/>
        <w:left w:val="single" w:sz="4"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120">
    <w:name w:val="xl120"/>
    <w:basedOn w:val="Normal"/>
    <w:rsid w:val="006A7B2C"/>
    <w:pPr>
      <w:pBdr>
        <w:top w:val="single" w:sz="8" w:space="0" w:color="auto"/>
        <w:right w:val="single" w:sz="4"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121">
    <w:name w:val="xl121"/>
    <w:basedOn w:val="Normal"/>
    <w:rsid w:val="006A7B2C"/>
    <w:pPr>
      <w:pBdr>
        <w:top w:val="single" w:sz="8" w:space="0" w:color="auto"/>
        <w:right w:val="single" w:sz="8" w:space="0" w:color="auto"/>
      </w:pBdr>
      <w:shd w:val="clear" w:color="000000" w:fill="3A3838"/>
      <w:spacing w:before="100" w:beforeAutospacing="1" w:after="100" w:afterAutospacing="1"/>
      <w:jc w:val="right"/>
      <w:textAlignment w:val="center"/>
    </w:pPr>
    <w:rPr>
      <w:rFonts w:ascii="Arial Narrow" w:hAnsi="Arial Narrow"/>
      <w:b/>
      <w:bCs/>
      <w:color w:val="FFFFFF"/>
      <w:sz w:val="20"/>
      <w:szCs w:val="20"/>
      <w:lang w:val="es-ES" w:eastAsia="es-ES"/>
    </w:rPr>
  </w:style>
  <w:style w:type="paragraph" w:customStyle="1" w:styleId="xl122">
    <w:name w:val="xl122"/>
    <w:basedOn w:val="Normal"/>
    <w:rsid w:val="006A7B2C"/>
    <w:pPr>
      <w:pBdr>
        <w:top w:val="single" w:sz="8" w:space="0" w:color="auto"/>
        <w:left w:val="single" w:sz="8" w:space="0" w:color="auto"/>
      </w:pBdr>
      <w:shd w:val="clear" w:color="000000" w:fill="3A3838"/>
      <w:spacing w:before="100" w:beforeAutospacing="1" w:after="100" w:afterAutospacing="1"/>
      <w:textAlignment w:val="center"/>
    </w:pPr>
    <w:rPr>
      <w:rFonts w:ascii="Arial Narrow" w:hAnsi="Arial Narrow"/>
      <w:color w:val="FFFFFF"/>
      <w:sz w:val="20"/>
      <w:szCs w:val="20"/>
      <w:lang w:val="es-ES" w:eastAsia="es-ES"/>
    </w:rPr>
  </w:style>
  <w:style w:type="paragraph" w:customStyle="1" w:styleId="xl123">
    <w:name w:val="xl123"/>
    <w:basedOn w:val="Normal"/>
    <w:rsid w:val="006A7B2C"/>
    <w:pPr>
      <w:pBdr>
        <w:top w:val="single" w:sz="8"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24">
    <w:name w:val="xl124"/>
    <w:basedOn w:val="Normal"/>
    <w:rsid w:val="006A7B2C"/>
    <w:pPr>
      <w:pBdr>
        <w:top w:val="single" w:sz="8" w:space="0" w:color="auto"/>
        <w:left w:val="single" w:sz="4"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25">
    <w:name w:val="xl125"/>
    <w:basedOn w:val="Normal"/>
    <w:rsid w:val="006A7B2C"/>
    <w:pPr>
      <w:pBdr>
        <w:top w:val="single" w:sz="8" w:space="0" w:color="auto"/>
        <w:right w:val="single" w:sz="4"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26">
    <w:name w:val="xl126"/>
    <w:basedOn w:val="Normal"/>
    <w:rsid w:val="006A7B2C"/>
    <w:pPr>
      <w:pBdr>
        <w:top w:val="single" w:sz="8" w:space="0" w:color="auto"/>
        <w:right w:val="single" w:sz="8"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27">
    <w:name w:val="xl127"/>
    <w:basedOn w:val="Normal"/>
    <w:rsid w:val="004D38AA"/>
    <w:pPr>
      <w:pBdr>
        <w:lef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28">
    <w:name w:val="xl128"/>
    <w:basedOn w:val="Normal"/>
    <w:rsid w:val="004D38AA"/>
    <w:pPr>
      <w:pBdr>
        <w:right w:val="single" w:sz="4"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29">
    <w:name w:val="xl129"/>
    <w:basedOn w:val="Normal"/>
    <w:rsid w:val="004D38AA"/>
    <w:pPr>
      <w:pBdr>
        <w:righ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30">
    <w:name w:val="xl130"/>
    <w:basedOn w:val="Normal"/>
    <w:rsid w:val="004D38AA"/>
    <w:pPr>
      <w:pBdr>
        <w:right w:val="single" w:sz="4"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31">
    <w:name w:val="xl131"/>
    <w:basedOn w:val="Normal"/>
    <w:rsid w:val="004D38AA"/>
    <w:pPr>
      <w:pBdr>
        <w:left w:val="single" w:sz="4" w:space="0" w:color="auto"/>
      </w:pBdr>
      <w:shd w:val="clear" w:color="000000" w:fill="3A3838"/>
      <w:spacing w:before="100" w:beforeAutospacing="1" w:after="100" w:afterAutospacing="1"/>
      <w:jc w:val="right"/>
      <w:textAlignment w:val="center"/>
    </w:pPr>
    <w:rPr>
      <w:rFonts w:ascii="Arial Narrow" w:hAnsi="Arial Narrow"/>
      <w:color w:val="FFFFFF"/>
      <w:sz w:val="20"/>
      <w:szCs w:val="20"/>
      <w:lang w:val="es-ES" w:eastAsia="es-ES"/>
    </w:rPr>
  </w:style>
  <w:style w:type="paragraph" w:customStyle="1" w:styleId="xl132">
    <w:name w:val="xl132"/>
    <w:basedOn w:val="Normal"/>
    <w:rsid w:val="004D38AA"/>
    <w:pPr>
      <w:pBdr>
        <w:left w:val="single" w:sz="4" w:space="0" w:color="auto"/>
        <w:bottom w:val="single" w:sz="8"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33">
    <w:name w:val="xl133"/>
    <w:basedOn w:val="Normal"/>
    <w:rsid w:val="004D38AA"/>
    <w:pPr>
      <w:pBdr>
        <w:bottom w:val="single" w:sz="8" w:space="0" w:color="auto"/>
        <w:righ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34">
    <w:name w:val="xl134"/>
    <w:basedOn w:val="Normal"/>
    <w:rsid w:val="004D38AA"/>
    <w:pPr>
      <w:pBdr>
        <w:left w:val="single" w:sz="4" w:space="0" w:color="auto"/>
      </w:pBdr>
      <w:spacing w:before="100" w:beforeAutospacing="1" w:after="100" w:afterAutospacing="1"/>
      <w:jc w:val="right"/>
      <w:textAlignment w:val="center"/>
    </w:pPr>
    <w:rPr>
      <w:rFonts w:ascii="Arial Narrow" w:hAnsi="Arial Narrow"/>
      <w:sz w:val="20"/>
      <w:szCs w:val="20"/>
      <w:lang w:val="es-ES" w:eastAsia="es-ES"/>
    </w:rPr>
  </w:style>
  <w:style w:type="paragraph" w:customStyle="1" w:styleId="xl135">
    <w:name w:val="xl135"/>
    <w:basedOn w:val="Normal"/>
    <w:rsid w:val="004D38AA"/>
    <w:pPr>
      <w:pBdr>
        <w:left w:val="single" w:sz="4" w:space="0" w:color="auto"/>
        <w:bottom w:val="single" w:sz="8" w:space="0" w:color="auto"/>
      </w:pBdr>
      <w:spacing w:before="100" w:beforeAutospacing="1" w:after="100" w:afterAutospacing="1"/>
      <w:jc w:val="right"/>
      <w:textAlignment w:val="center"/>
    </w:pPr>
    <w:rPr>
      <w:rFonts w:ascii="Arial Narrow" w:hAnsi="Arial Narro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3789">
      <w:bodyDiv w:val="1"/>
      <w:marLeft w:val="0"/>
      <w:marRight w:val="0"/>
      <w:marTop w:val="0"/>
      <w:marBottom w:val="0"/>
      <w:divBdr>
        <w:top w:val="none" w:sz="0" w:space="0" w:color="auto"/>
        <w:left w:val="none" w:sz="0" w:space="0" w:color="auto"/>
        <w:bottom w:val="none" w:sz="0" w:space="0" w:color="auto"/>
        <w:right w:val="none" w:sz="0" w:space="0" w:color="auto"/>
      </w:divBdr>
    </w:div>
    <w:div w:id="54355875">
      <w:bodyDiv w:val="1"/>
      <w:marLeft w:val="0"/>
      <w:marRight w:val="0"/>
      <w:marTop w:val="0"/>
      <w:marBottom w:val="0"/>
      <w:divBdr>
        <w:top w:val="none" w:sz="0" w:space="0" w:color="auto"/>
        <w:left w:val="none" w:sz="0" w:space="0" w:color="auto"/>
        <w:bottom w:val="none" w:sz="0" w:space="0" w:color="auto"/>
        <w:right w:val="none" w:sz="0" w:space="0" w:color="auto"/>
      </w:divBdr>
    </w:div>
    <w:div w:id="148837493">
      <w:bodyDiv w:val="1"/>
      <w:marLeft w:val="0"/>
      <w:marRight w:val="0"/>
      <w:marTop w:val="0"/>
      <w:marBottom w:val="0"/>
      <w:divBdr>
        <w:top w:val="none" w:sz="0" w:space="0" w:color="auto"/>
        <w:left w:val="none" w:sz="0" w:space="0" w:color="auto"/>
        <w:bottom w:val="none" w:sz="0" w:space="0" w:color="auto"/>
        <w:right w:val="none" w:sz="0" w:space="0" w:color="auto"/>
      </w:divBdr>
    </w:div>
    <w:div w:id="217867470">
      <w:bodyDiv w:val="1"/>
      <w:marLeft w:val="0"/>
      <w:marRight w:val="0"/>
      <w:marTop w:val="0"/>
      <w:marBottom w:val="0"/>
      <w:divBdr>
        <w:top w:val="none" w:sz="0" w:space="0" w:color="auto"/>
        <w:left w:val="none" w:sz="0" w:space="0" w:color="auto"/>
        <w:bottom w:val="none" w:sz="0" w:space="0" w:color="auto"/>
        <w:right w:val="none" w:sz="0" w:space="0" w:color="auto"/>
      </w:divBdr>
    </w:div>
    <w:div w:id="257759737">
      <w:bodyDiv w:val="1"/>
      <w:marLeft w:val="0"/>
      <w:marRight w:val="0"/>
      <w:marTop w:val="0"/>
      <w:marBottom w:val="0"/>
      <w:divBdr>
        <w:top w:val="none" w:sz="0" w:space="0" w:color="auto"/>
        <w:left w:val="none" w:sz="0" w:space="0" w:color="auto"/>
        <w:bottom w:val="none" w:sz="0" w:space="0" w:color="auto"/>
        <w:right w:val="none" w:sz="0" w:space="0" w:color="auto"/>
      </w:divBdr>
    </w:div>
    <w:div w:id="340619522">
      <w:bodyDiv w:val="1"/>
      <w:marLeft w:val="0"/>
      <w:marRight w:val="0"/>
      <w:marTop w:val="0"/>
      <w:marBottom w:val="0"/>
      <w:divBdr>
        <w:top w:val="none" w:sz="0" w:space="0" w:color="auto"/>
        <w:left w:val="none" w:sz="0" w:space="0" w:color="auto"/>
        <w:bottom w:val="none" w:sz="0" w:space="0" w:color="auto"/>
        <w:right w:val="none" w:sz="0" w:space="0" w:color="auto"/>
      </w:divBdr>
    </w:div>
    <w:div w:id="397438677">
      <w:bodyDiv w:val="1"/>
      <w:marLeft w:val="0"/>
      <w:marRight w:val="0"/>
      <w:marTop w:val="0"/>
      <w:marBottom w:val="0"/>
      <w:divBdr>
        <w:top w:val="none" w:sz="0" w:space="0" w:color="auto"/>
        <w:left w:val="none" w:sz="0" w:space="0" w:color="auto"/>
        <w:bottom w:val="none" w:sz="0" w:space="0" w:color="auto"/>
        <w:right w:val="none" w:sz="0" w:space="0" w:color="auto"/>
      </w:divBdr>
    </w:div>
    <w:div w:id="445151425">
      <w:bodyDiv w:val="1"/>
      <w:marLeft w:val="0"/>
      <w:marRight w:val="0"/>
      <w:marTop w:val="0"/>
      <w:marBottom w:val="0"/>
      <w:divBdr>
        <w:top w:val="none" w:sz="0" w:space="0" w:color="auto"/>
        <w:left w:val="none" w:sz="0" w:space="0" w:color="auto"/>
        <w:bottom w:val="none" w:sz="0" w:space="0" w:color="auto"/>
        <w:right w:val="none" w:sz="0" w:space="0" w:color="auto"/>
      </w:divBdr>
    </w:div>
    <w:div w:id="446118832">
      <w:bodyDiv w:val="1"/>
      <w:marLeft w:val="0"/>
      <w:marRight w:val="0"/>
      <w:marTop w:val="0"/>
      <w:marBottom w:val="0"/>
      <w:divBdr>
        <w:top w:val="none" w:sz="0" w:space="0" w:color="auto"/>
        <w:left w:val="none" w:sz="0" w:space="0" w:color="auto"/>
        <w:bottom w:val="none" w:sz="0" w:space="0" w:color="auto"/>
        <w:right w:val="none" w:sz="0" w:space="0" w:color="auto"/>
      </w:divBdr>
      <w:divsChild>
        <w:div w:id="21128396">
          <w:marLeft w:val="0"/>
          <w:marRight w:val="0"/>
          <w:marTop w:val="0"/>
          <w:marBottom w:val="0"/>
          <w:divBdr>
            <w:top w:val="none" w:sz="0" w:space="0" w:color="auto"/>
            <w:left w:val="none" w:sz="0" w:space="0" w:color="auto"/>
            <w:bottom w:val="none" w:sz="0" w:space="0" w:color="auto"/>
            <w:right w:val="none" w:sz="0" w:space="0" w:color="auto"/>
          </w:divBdr>
        </w:div>
        <w:div w:id="841235750">
          <w:marLeft w:val="0"/>
          <w:marRight w:val="0"/>
          <w:marTop w:val="0"/>
          <w:marBottom w:val="0"/>
          <w:divBdr>
            <w:top w:val="none" w:sz="0" w:space="0" w:color="auto"/>
            <w:left w:val="none" w:sz="0" w:space="0" w:color="auto"/>
            <w:bottom w:val="none" w:sz="0" w:space="0" w:color="auto"/>
            <w:right w:val="none" w:sz="0" w:space="0" w:color="auto"/>
          </w:divBdr>
        </w:div>
      </w:divsChild>
    </w:div>
    <w:div w:id="509101467">
      <w:bodyDiv w:val="1"/>
      <w:marLeft w:val="0"/>
      <w:marRight w:val="0"/>
      <w:marTop w:val="0"/>
      <w:marBottom w:val="0"/>
      <w:divBdr>
        <w:top w:val="none" w:sz="0" w:space="0" w:color="auto"/>
        <w:left w:val="none" w:sz="0" w:space="0" w:color="auto"/>
        <w:bottom w:val="none" w:sz="0" w:space="0" w:color="auto"/>
        <w:right w:val="none" w:sz="0" w:space="0" w:color="auto"/>
      </w:divBdr>
    </w:div>
    <w:div w:id="567888918">
      <w:bodyDiv w:val="1"/>
      <w:marLeft w:val="0"/>
      <w:marRight w:val="0"/>
      <w:marTop w:val="0"/>
      <w:marBottom w:val="0"/>
      <w:divBdr>
        <w:top w:val="none" w:sz="0" w:space="0" w:color="auto"/>
        <w:left w:val="none" w:sz="0" w:space="0" w:color="auto"/>
        <w:bottom w:val="none" w:sz="0" w:space="0" w:color="auto"/>
        <w:right w:val="none" w:sz="0" w:space="0" w:color="auto"/>
      </w:divBdr>
    </w:div>
    <w:div w:id="576786647">
      <w:bodyDiv w:val="1"/>
      <w:marLeft w:val="0"/>
      <w:marRight w:val="0"/>
      <w:marTop w:val="0"/>
      <w:marBottom w:val="0"/>
      <w:divBdr>
        <w:top w:val="none" w:sz="0" w:space="0" w:color="auto"/>
        <w:left w:val="none" w:sz="0" w:space="0" w:color="auto"/>
        <w:bottom w:val="none" w:sz="0" w:space="0" w:color="auto"/>
        <w:right w:val="none" w:sz="0" w:space="0" w:color="auto"/>
      </w:divBdr>
    </w:div>
    <w:div w:id="657420414">
      <w:bodyDiv w:val="1"/>
      <w:marLeft w:val="0"/>
      <w:marRight w:val="0"/>
      <w:marTop w:val="0"/>
      <w:marBottom w:val="0"/>
      <w:divBdr>
        <w:top w:val="none" w:sz="0" w:space="0" w:color="auto"/>
        <w:left w:val="none" w:sz="0" w:space="0" w:color="auto"/>
        <w:bottom w:val="none" w:sz="0" w:space="0" w:color="auto"/>
        <w:right w:val="none" w:sz="0" w:space="0" w:color="auto"/>
      </w:divBdr>
    </w:div>
    <w:div w:id="682322605">
      <w:bodyDiv w:val="1"/>
      <w:marLeft w:val="0"/>
      <w:marRight w:val="0"/>
      <w:marTop w:val="0"/>
      <w:marBottom w:val="0"/>
      <w:divBdr>
        <w:top w:val="none" w:sz="0" w:space="0" w:color="auto"/>
        <w:left w:val="none" w:sz="0" w:space="0" w:color="auto"/>
        <w:bottom w:val="none" w:sz="0" w:space="0" w:color="auto"/>
        <w:right w:val="none" w:sz="0" w:space="0" w:color="auto"/>
      </w:divBdr>
    </w:div>
    <w:div w:id="821117698">
      <w:bodyDiv w:val="1"/>
      <w:marLeft w:val="0"/>
      <w:marRight w:val="0"/>
      <w:marTop w:val="0"/>
      <w:marBottom w:val="0"/>
      <w:divBdr>
        <w:top w:val="none" w:sz="0" w:space="0" w:color="auto"/>
        <w:left w:val="none" w:sz="0" w:space="0" w:color="auto"/>
        <w:bottom w:val="none" w:sz="0" w:space="0" w:color="auto"/>
        <w:right w:val="none" w:sz="0" w:space="0" w:color="auto"/>
      </w:divBdr>
    </w:div>
    <w:div w:id="853032972">
      <w:bodyDiv w:val="1"/>
      <w:marLeft w:val="0"/>
      <w:marRight w:val="0"/>
      <w:marTop w:val="0"/>
      <w:marBottom w:val="0"/>
      <w:divBdr>
        <w:top w:val="none" w:sz="0" w:space="0" w:color="auto"/>
        <w:left w:val="none" w:sz="0" w:space="0" w:color="auto"/>
        <w:bottom w:val="none" w:sz="0" w:space="0" w:color="auto"/>
        <w:right w:val="none" w:sz="0" w:space="0" w:color="auto"/>
      </w:divBdr>
    </w:div>
    <w:div w:id="872113609">
      <w:bodyDiv w:val="1"/>
      <w:marLeft w:val="0"/>
      <w:marRight w:val="0"/>
      <w:marTop w:val="0"/>
      <w:marBottom w:val="0"/>
      <w:divBdr>
        <w:top w:val="none" w:sz="0" w:space="0" w:color="auto"/>
        <w:left w:val="none" w:sz="0" w:space="0" w:color="auto"/>
        <w:bottom w:val="none" w:sz="0" w:space="0" w:color="auto"/>
        <w:right w:val="none" w:sz="0" w:space="0" w:color="auto"/>
      </w:divBdr>
    </w:div>
    <w:div w:id="894924711">
      <w:bodyDiv w:val="1"/>
      <w:marLeft w:val="0"/>
      <w:marRight w:val="0"/>
      <w:marTop w:val="0"/>
      <w:marBottom w:val="0"/>
      <w:divBdr>
        <w:top w:val="none" w:sz="0" w:space="0" w:color="auto"/>
        <w:left w:val="none" w:sz="0" w:space="0" w:color="auto"/>
        <w:bottom w:val="none" w:sz="0" w:space="0" w:color="auto"/>
        <w:right w:val="none" w:sz="0" w:space="0" w:color="auto"/>
      </w:divBdr>
    </w:div>
    <w:div w:id="980576211">
      <w:bodyDiv w:val="1"/>
      <w:marLeft w:val="0"/>
      <w:marRight w:val="0"/>
      <w:marTop w:val="0"/>
      <w:marBottom w:val="0"/>
      <w:divBdr>
        <w:top w:val="none" w:sz="0" w:space="0" w:color="auto"/>
        <w:left w:val="none" w:sz="0" w:space="0" w:color="auto"/>
        <w:bottom w:val="none" w:sz="0" w:space="0" w:color="auto"/>
        <w:right w:val="none" w:sz="0" w:space="0" w:color="auto"/>
      </w:divBdr>
    </w:div>
    <w:div w:id="1134561626">
      <w:bodyDiv w:val="1"/>
      <w:marLeft w:val="0"/>
      <w:marRight w:val="0"/>
      <w:marTop w:val="0"/>
      <w:marBottom w:val="0"/>
      <w:divBdr>
        <w:top w:val="none" w:sz="0" w:space="0" w:color="auto"/>
        <w:left w:val="none" w:sz="0" w:space="0" w:color="auto"/>
        <w:bottom w:val="none" w:sz="0" w:space="0" w:color="auto"/>
        <w:right w:val="none" w:sz="0" w:space="0" w:color="auto"/>
      </w:divBdr>
    </w:div>
    <w:div w:id="1142967917">
      <w:bodyDiv w:val="1"/>
      <w:marLeft w:val="0"/>
      <w:marRight w:val="0"/>
      <w:marTop w:val="0"/>
      <w:marBottom w:val="0"/>
      <w:divBdr>
        <w:top w:val="none" w:sz="0" w:space="0" w:color="auto"/>
        <w:left w:val="none" w:sz="0" w:space="0" w:color="auto"/>
        <w:bottom w:val="none" w:sz="0" w:space="0" w:color="auto"/>
        <w:right w:val="none" w:sz="0" w:space="0" w:color="auto"/>
      </w:divBdr>
    </w:div>
    <w:div w:id="1281916781">
      <w:bodyDiv w:val="1"/>
      <w:marLeft w:val="0"/>
      <w:marRight w:val="0"/>
      <w:marTop w:val="0"/>
      <w:marBottom w:val="0"/>
      <w:divBdr>
        <w:top w:val="none" w:sz="0" w:space="0" w:color="auto"/>
        <w:left w:val="none" w:sz="0" w:space="0" w:color="auto"/>
        <w:bottom w:val="none" w:sz="0" w:space="0" w:color="auto"/>
        <w:right w:val="none" w:sz="0" w:space="0" w:color="auto"/>
      </w:divBdr>
    </w:div>
    <w:div w:id="1406219209">
      <w:bodyDiv w:val="1"/>
      <w:marLeft w:val="0"/>
      <w:marRight w:val="0"/>
      <w:marTop w:val="0"/>
      <w:marBottom w:val="0"/>
      <w:divBdr>
        <w:top w:val="none" w:sz="0" w:space="0" w:color="auto"/>
        <w:left w:val="none" w:sz="0" w:space="0" w:color="auto"/>
        <w:bottom w:val="none" w:sz="0" w:space="0" w:color="auto"/>
        <w:right w:val="none" w:sz="0" w:space="0" w:color="auto"/>
      </w:divBdr>
    </w:div>
    <w:div w:id="1542860456">
      <w:bodyDiv w:val="1"/>
      <w:marLeft w:val="0"/>
      <w:marRight w:val="0"/>
      <w:marTop w:val="0"/>
      <w:marBottom w:val="0"/>
      <w:divBdr>
        <w:top w:val="none" w:sz="0" w:space="0" w:color="auto"/>
        <w:left w:val="none" w:sz="0" w:space="0" w:color="auto"/>
        <w:bottom w:val="none" w:sz="0" w:space="0" w:color="auto"/>
        <w:right w:val="none" w:sz="0" w:space="0" w:color="auto"/>
      </w:divBdr>
    </w:div>
    <w:div w:id="1562906471">
      <w:bodyDiv w:val="1"/>
      <w:marLeft w:val="0"/>
      <w:marRight w:val="0"/>
      <w:marTop w:val="0"/>
      <w:marBottom w:val="0"/>
      <w:divBdr>
        <w:top w:val="none" w:sz="0" w:space="0" w:color="auto"/>
        <w:left w:val="none" w:sz="0" w:space="0" w:color="auto"/>
        <w:bottom w:val="none" w:sz="0" w:space="0" w:color="auto"/>
        <w:right w:val="none" w:sz="0" w:space="0" w:color="auto"/>
      </w:divBdr>
    </w:div>
    <w:div w:id="1643922610">
      <w:bodyDiv w:val="1"/>
      <w:marLeft w:val="0"/>
      <w:marRight w:val="0"/>
      <w:marTop w:val="0"/>
      <w:marBottom w:val="0"/>
      <w:divBdr>
        <w:top w:val="none" w:sz="0" w:space="0" w:color="auto"/>
        <w:left w:val="none" w:sz="0" w:space="0" w:color="auto"/>
        <w:bottom w:val="none" w:sz="0" w:space="0" w:color="auto"/>
        <w:right w:val="none" w:sz="0" w:space="0" w:color="auto"/>
      </w:divBdr>
    </w:div>
    <w:div w:id="1668745370">
      <w:bodyDiv w:val="1"/>
      <w:marLeft w:val="0"/>
      <w:marRight w:val="0"/>
      <w:marTop w:val="0"/>
      <w:marBottom w:val="0"/>
      <w:divBdr>
        <w:top w:val="none" w:sz="0" w:space="0" w:color="auto"/>
        <w:left w:val="none" w:sz="0" w:space="0" w:color="auto"/>
        <w:bottom w:val="none" w:sz="0" w:space="0" w:color="auto"/>
        <w:right w:val="none" w:sz="0" w:space="0" w:color="auto"/>
      </w:divBdr>
    </w:div>
    <w:div w:id="1678384122">
      <w:bodyDiv w:val="1"/>
      <w:marLeft w:val="0"/>
      <w:marRight w:val="0"/>
      <w:marTop w:val="0"/>
      <w:marBottom w:val="0"/>
      <w:divBdr>
        <w:top w:val="none" w:sz="0" w:space="0" w:color="auto"/>
        <w:left w:val="none" w:sz="0" w:space="0" w:color="auto"/>
        <w:bottom w:val="none" w:sz="0" w:space="0" w:color="auto"/>
        <w:right w:val="none" w:sz="0" w:space="0" w:color="auto"/>
      </w:divBdr>
    </w:div>
    <w:div w:id="1739206028">
      <w:bodyDiv w:val="1"/>
      <w:marLeft w:val="0"/>
      <w:marRight w:val="0"/>
      <w:marTop w:val="0"/>
      <w:marBottom w:val="0"/>
      <w:divBdr>
        <w:top w:val="none" w:sz="0" w:space="0" w:color="auto"/>
        <w:left w:val="none" w:sz="0" w:space="0" w:color="auto"/>
        <w:bottom w:val="none" w:sz="0" w:space="0" w:color="auto"/>
        <w:right w:val="none" w:sz="0" w:space="0" w:color="auto"/>
      </w:divBdr>
    </w:div>
    <w:div w:id="1739744373">
      <w:bodyDiv w:val="1"/>
      <w:marLeft w:val="0"/>
      <w:marRight w:val="0"/>
      <w:marTop w:val="0"/>
      <w:marBottom w:val="0"/>
      <w:divBdr>
        <w:top w:val="none" w:sz="0" w:space="0" w:color="auto"/>
        <w:left w:val="none" w:sz="0" w:space="0" w:color="auto"/>
        <w:bottom w:val="none" w:sz="0" w:space="0" w:color="auto"/>
        <w:right w:val="none" w:sz="0" w:space="0" w:color="auto"/>
      </w:divBdr>
    </w:div>
    <w:div w:id="1746300345">
      <w:bodyDiv w:val="1"/>
      <w:marLeft w:val="0"/>
      <w:marRight w:val="0"/>
      <w:marTop w:val="0"/>
      <w:marBottom w:val="0"/>
      <w:divBdr>
        <w:top w:val="none" w:sz="0" w:space="0" w:color="auto"/>
        <w:left w:val="none" w:sz="0" w:space="0" w:color="auto"/>
        <w:bottom w:val="none" w:sz="0" w:space="0" w:color="auto"/>
        <w:right w:val="none" w:sz="0" w:space="0" w:color="auto"/>
      </w:divBdr>
    </w:div>
    <w:div w:id="1800756307">
      <w:bodyDiv w:val="1"/>
      <w:marLeft w:val="0"/>
      <w:marRight w:val="0"/>
      <w:marTop w:val="0"/>
      <w:marBottom w:val="0"/>
      <w:divBdr>
        <w:top w:val="none" w:sz="0" w:space="0" w:color="auto"/>
        <w:left w:val="none" w:sz="0" w:space="0" w:color="auto"/>
        <w:bottom w:val="none" w:sz="0" w:space="0" w:color="auto"/>
        <w:right w:val="none" w:sz="0" w:space="0" w:color="auto"/>
      </w:divBdr>
      <w:divsChild>
        <w:div w:id="1418746636">
          <w:marLeft w:val="1440"/>
          <w:marRight w:val="0"/>
          <w:marTop w:val="0"/>
          <w:marBottom w:val="0"/>
          <w:divBdr>
            <w:top w:val="none" w:sz="0" w:space="0" w:color="auto"/>
            <w:left w:val="none" w:sz="0" w:space="0" w:color="auto"/>
            <w:bottom w:val="none" w:sz="0" w:space="0" w:color="auto"/>
            <w:right w:val="none" w:sz="0" w:space="0" w:color="auto"/>
          </w:divBdr>
        </w:div>
      </w:divsChild>
    </w:div>
    <w:div w:id="1843278155">
      <w:bodyDiv w:val="1"/>
      <w:marLeft w:val="0"/>
      <w:marRight w:val="0"/>
      <w:marTop w:val="0"/>
      <w:marBottom w:val="0"/>
      <w:divBdr>
        <w:top w:val="none" w:sz="0" w:space="0" w:color="auto"/>
        <w:left w:val="none" w:sz="0" w:space="0" w:color="auto"/>
        <w:bottom w:val="none" w:sz="0" w:space="0" w:color="auto"/>
        <w:right w:val="none" w:sz="0" w:space="0" w:color="auto"/>
      </w:divBdr>
    </w:div>
    <w:div w:id="1846048271">
      <w:bodyDiv w:val="1"/>
      <w:marLeft w:val="0"/>
      <w:marRight w:val="0"/>
      <w:marTop w:val="0"/>
      <w:marBottom w:val="0"/>
      <w:divBdr>
        <w:top w:val="none" w:sz="0" w:space="0" w:color="auto"/>
        <w:left w:val="none" w:sz="0" w:space="0" w:color="auto"/>
        <w:bottom w:val="none" w:sz="0" w:space="0" w:color="auto"/>
        <w:right w:val="none" w:sz="0" w:space="0" w:color="auto"/>
      </w:divBdr>
    </w:div>
    <w:div w:id="1848247619">
      <w:bodyDiv w:val="1"/>
      <w:marLeft w:val="0"/>
      <w:marRight w:val="0"/>
      <w:marTop w:val="0"/>
      <w:marBottom w:val="0"/>
      <w:divBdr>
        <w:top w:val="none" w:sz="0" w:space="0" w:color="auto"/>
        <w:left w:val="none" w:sz="0" w:space="0" w:color="auto"/>
        <w:bottom w:val="none" w:sz="0" w:space="0" w:color="auto"/>
        <w:right w:val="none" w:sz="0" w:space="0" w:color="auto"/>
      </w:divBdr>
    </w:div>
    <w:div w:id="1877544067">
      <w:bodyDiv w:val="1"/>
      <w:marLeft w:val="0"/>
      <w:marRight w:val="0"/>
      <w:marTop w:val="0"/>
      <w:marBottom w:val="0"/>
      <w:divBdr>
        <w:top w:val="none" w:sz="0" w:space="0" w:color="auto"/>
        <w:left w:val="none" w:sz="0" w:space="0" w:color="auto"/>
        <w:bottom w:val="none" w:sz="0" w:space="0" w:color="auto"/>
        <w:right w:val="none" w:sz="0" w:space="0" w:color="auto"/>
      </w:divBdr>
    </w:div>
    <w:div w:id="1892302096">
      <w:bodyDiv w:val="1"/>
      <w:marLeft w:val="0"/>
      <w:marRight w:val="0"/>
      <w:marTop w:val="0"/>
      <w:marBottom w:val="0"/>
      <w:divBdr>
        <w:top w:val="none" w:sz="0" w:space="0" w:color="auto"/>
        <w:left w:val="none" w:sz="0" w:space="0" w:color="auto"/>
        <w:bottom w:val="none" w:sz="0" w:space="0" w:color="auto"/>
        <w:right w:val="none" w:sz="0" w:space="0" w:color="auto"/>
      </w:divBdr>
    </w:div>
    <w:div w:id="1989505703">
      <w:bodyDiv w:val="1"/>
      <w:marLeft w:val="0"/>
      <w:marRight w:val="0"/>
      <w:marTop w:val="0"/>
      <w:marBottom w:val="0"/>
      <w:divBdr>
        <w:top w:val="none" w:sz="0" w:space="0" w:color="auto"/>
        <w:left w:val="none" w:sz="0" w:space="0" w:color="auto"/>
        <w:bottom w:val="none" w:sz="0" w:space="0" w:color="auto"/>
        <w:right w:val="none" w:sz="0" w:space="0" w:color="auto"/>
      </w:divBdr>
    </w:div>
    <w:div w:id="2028168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tratacionesparaguay.gov.py" TargetMode="Externa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eduardo.velazquez@unibe.edu.py" TargetMode="Externa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emf"/><Relationship Id="rId31"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8.emf"/><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30E2B-037C-4B18-8E93-B333ADBC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80</Pages>
  <Words>28880</Words>
  <Characters>158842</Characters>
  <Application>Microsoft Office Word</Application>
  <DocSecurity>0</DocSecurity>
  <Lines>1323</Lines>
  <Paragraphs>374</Paragraphs>
  <ScaleCrop>false</ScaleCrop>
  <HeadingPairs>
    <vt:vector size="2" baseType="variant">
      <vt:variant>
        <vt:lpstr>Título</vt:lpstr>
      </vt:variant>
      <vt:variant>
        <vt:i4>1</vt:i4>
      </vt:variant>
    </vt:vector>
  </HeadingPairs>
  <TitlesOfParts>
    <vt:vector size="1" baseType="lpstr">
      <vt:lpstr>TÉRMINOS DE REFERENCIA Formación de especialistas en integración pedagógica de las TIC</vt:lpstr>
    </vt:vector>
  </TitlesOfParts>
  <Company>Unidad Ejecutora de Programas y Proyectos</Company>
  <LinksUpToDate>false</LinksUpToDate>
  <CharactersWithSpaces>187348</CharactersWithSpaces>
  <SharedDoc>false</SharedDoc>
  <HLinks>
    <vt:vector size="18" baseType="variant">
      <vt:variant>
        <vt:i4>4456453</vt:i4>
      </vt:variant>
      <vt:variant>
        <vt:i4>6</vt:i4>
      </vt:variant>
      <vt:variant>
        <vt:i4>0</vt:i4>
      </vt:variant>
      <vt:variant>
        <vt:i4>5</vt:i4>
      </vt:variant>
      <vt:variant>
        <vt:lpwstr>https://www.documentos.gov.py/simple/tramites/disponibles</vt:lpwstr>
      </vt:variant>
      <vt:variant>
        <vt:lpwstr/>
      </vt:variant>
      <vt:variant>
        <vt:i4>5963858</vt:i4>
      </vt:variant>
      <vt:variant>
        <vt:i4>3</vt:i4>
      </vt:variant>
      <vt:variant>
        <vt:i4>0</vt:i4>
      </vt:variant>
      <vt:variant>
        <vt:i4>5</vt:i4>
      </vt:variant>
      <vt:variant>
        <vt:lpwstr>http://www.contratacionesparaguay.gov.py/</vt:lpwstr>
      </vt:variant>
      <vt:variant>
        <vt:lpwstr/>
      </vt:variant>
      <vt:variant>
        <vt:i4>5963858</vt:i4>
      </vt:variant>
      <vt:variant>
        <vt:i4>0</vt:i4>
      </vt:variant>
      <vt:variant>
        <vt:i4>0</vt:i4>
      </vt:variant>
      <vt:variant>
        <vt:i4>5</vt:i4>
      </vt:variant>
      <vt:variant>
        <vt:lpwstr>http://www.contratacionesparaguay.gov.py/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Formación de especialistas en integración pedagógica de las TIC</dc:title>
  <dc:creator>Regional Departments</dc:creator>
  <cp:lastModifiedBy>LAURA INES SANDOVAL FERNANDEZ</cp:lastModifiedBy>
  <cp:revision>5</cp:revision>
  <cp:lastPrinted>2022-08-19T16:17:00Z</cp:lastPrinted>
  <dcterms:created xsi:type="dcterms:W3CDTF">2022-11-24T14:00:00Z</dcterms:created>
  <dcterms:modified xsi:type="dcterms:W3CDTF">2022-11-25T13:05:00Z</dcterms:modified>
</cp:coreProperties>
</file>